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8" w:type="dxa"/>
        <w:tblLook w:val="04A0" w:firstRow="1" w:lastRow="0" w:firstColumn="1" w:lastColumn="0" w:noHBand="0" w:noVBand="1"/>
      </w:tblPr>
      <w:tblGrid>
        <w:gridCol w:w="4636"/>
        <w:gridCol w:w="5177"/>
      </w:tblGrid>
      <w:tr w:rsidR="002A0AEE" w:rsidRPr="00472D50" w:rsidTr="000F642C">
        <w:tc>
          <w:tcPr>
            <w:tcW w:w="9923" w:type="dxa"/>
            <w:gridSpan w:val="2"/>
            <w:shd w:val="clear" w:color="auto" w:fill="auto"/>
          </w:tcPr>
          <w:p w:rsidR="00855666" w:rsidRPr="00E2055B" w:rsidRDefault="002A0AEE" w:rsidP="00C56B7A">
            <w:pPr>
              <w:tabs>
                <w:tab w:val="left" w:pos="1701"/>
                <w:tab w:val="left" w:pos="2694"/>
                <w:tab w:val="left" w:pos="2977"/>
              </w:tabs>
              <w:spacing w:after="0" w:line="240" w:lineRule="auto"/>
              <w:jc w:val="center"/>
              <w:rPr>
                <w:rFonts w:ascii="Times New Roman" w:hAnsi="Times New Roman"/>
                <w:b/>
                <w:sz w:val="34"/>
                <w:szCs w:val="34"/>
              </w:rPr>
            </w:pPr>
            <w:r w:rsidRPr="00E2055B">
              <w:rPr>
                <w:rFonts w:ascii="Times New Roman" w:hAnsi="Times New Roman"/>
                <w:b/>
                <w:sz w:val="34"/>
                <w:szCs w:val="34"/>
              </w:rPr>
              <w:t>АДМИНИСТРАЦИ</w:t>
            </w:r>
            <w:r w:rsidR="00855666" w:rsidRPr="00E2055B">
              <w:rPr>
                <w:rFonts w:ascii="Times New Roman" w:hAnsi="Times New Roman"/>
                <w:b/>
                <w:sz w:val="34"/>
                <w:szCs w:val="34"/>
              </w:rPr>
              <w:t>Я</w:t>
            </w:r>
          </w:p>
          <w:p w:rsidR="002A0AEE" w:rsidRDefault="002A0AEE" w:rsidP="00183887">
            <w:pPr>
              <w:tabs>
                <w:tab w:val="left" w:pos="1701"/>
                <w:tab w:val="left" w:pos="2694"/>
                <w:tab w:val="left" w:pos="2977"/>
              </w:tabs>
              <w:spacing w:after="0" w:line="240" w:lineRule="auto"/>
              <w:jc w:val="center"/>
              <w:rPr>
                <w:rFonts w:ascii="Times New Roman" w:hAnsi="Times New Roman"/>
                <w:b/>
                <w:sz w:val="32"/>
                <w:szCs w:val="32"/>
              </w:rPr>
            </w:pPr>
            <w:r w:rsidRPr="00472D50">
              <w:rPr>
                <w:rFonts w:ascii="Times New Roman" w:hAnsi="Times New Roman"/>
                <w:b/>
                <w:sz w:val="32"/>
                <w:szCs w:val="32"/>
              </w:rPr>
              <w:t>ГОРОДСКОГО ОКРУГА</w:t>
            </w:r>
            <w:r w:rsidR="00183887">
              <w:rPr>
                <w:rFonts w:ascii="Times New Roman" w:hAnsi="Times New Roman"/>
                <w:b/>
                <w:sz w:val="32"/>
                <w:szCs w:val="32"/>
              </w:rPr>
              <w:t xml:space="preserve"> </w:t>
            </w:r>
            <w:r w:rsidRPr="00472D50">
              <w:rPr>
                <w:rFonts w:ascii="Times New Roman" w:hAnsi="Times New Roman"/>
                <w:b/>
                <w:sz w:val="32"/>
                <w:szCs w:val="32"/>
              </w:rPr>
              <w:t>ЗВ</w:t>
            </w:r>
            <w:r w:rsidR="00084667">
              <w:rPr>
                <w:rFonts w:ascii="Times New Roman" w:hAnsi="Times New Roman"/>
                <w:b/>
                <w:sz w:val="32"/>
                <w:szCs w:val="32"/>
              </w:rPr>
              <w:t>Ё</w:t>
            </w:r>
            <w:r w:rsidRPr="00472D50">
              <w:rPr>
                <w:rFonts w:ascii="Times New Roman" w:hAnsi="Times New Roman"/>
                <w:b/>
                <w:sz w:val="32"/>
                <w:szCs w:val="32"/>
              </w:rPr>
              <w:t xml:space="preserve">ЗДНЫЙ ГОРОДОК </w:t>
            </w:r>
          </w:p>
          <w:p w:rsidR="00A20BA4" w:rsidRPr="00472D50" w:rsidRDefault="00A20BA4" w:rsidP="00183887">
            <w:pPr>
              <w:tabs>
                <w:tab w:val="left" w:pos="1701"/>
                <w:tab w:val="left" w:pos="2694"/>
                <w:tab w:val="left" w:pos="2977"/>
              </w:tabs>
              <w:spacing w:after="0" w:line="240" w:lineRule="auto"/>
              <w:jc w:val="center"/>
              <w:rPr>
                <w:rFonts w:ascii="Times New Roman" w:hAnsi="Times New Roman"/>
                <w:b/>
                <w:sz w:val="32"/>
                <w:szCs w:val="32"/>
              </w:rPr>
            </w:pPr>
            <w:r>
              <w:rPr>
                <w:rFonts w:ascii="Times New Roman" w:hAnsi="Times New Roman"/>
                <w:b/>
                <w:sz w:val="32"/>
                <w:szCs w:val="32"/>
              </w:rPr>
              <w:t>МОСКОВСКОЙ ОБЛАСТИ</w:t>
            </w:r>
          </w:p>
        </w:tc>
      </w:tr>
      <w:tr w:rsidR="002A0AEE" w:rsidRPr="00472D50" w:rsidTr="000F642C">
        <w:tc>
          <w:tcPr>
            <w:tcW w:w="9923" w:type="dxa"/>
            <w:gridSpan w:val="2"/>
            <w:shd w:val="clear" w:color="auto" w:fill="auto"/>
          </w:tcPr>
          <w:p w:rsidR="00183887" w:rsidRDefault="00183887" w:rsidP="00C56B7A">
            <w:pPr>
              <w:tabs>
                <w:tab w:val="left" w:pos="1701"/>
                <w:tab w:val="left" w:pos="2694"/>
                <w:tab w:val="left" w:pos="2977"/>
              </w:tabs>
              <w:spacing w:after="0" w:line="240" w:lineRule="auto"/>
              <w:jc w:val="center"/>
              <w:rPr>
                <w:rFonts w:ascii="Times New Roman" w:hAnsi="Times New Roman"/>
                <w:b/>
                <w:sz w:val="36"/>
                <w:szCs w:val="36"/>
              </w:rPr>
            </w:pPr>
          </w:p>
          <w:p w:rsidR="002A0AEE" w:rsidRPr="00472D50" w:rsidRDefault="002A0AEE" w:rsidP="00C56B7A">
            <w:pPr>
              <w:tabs>
                <w:tab w:val="left" w:pos="1701"/>
                <w:tab w:val="left" w:pos="2694"/>
                <w:tab w:val="left" w:pos="2977"/>
              </w:tabs>
              <w:spacing w:after="0" w:line="240" w:lineRule="auto"/>
              <w:jc w:val="center"/>
              <w:rPr>
                <w:rFonts w:ascii="Times New Roman" w:hAnsi="Times New Roman"/>
                <w:b/>
                <w:sz w:val="36"/>
                <w:szCs w:val="36"/>
              </w:rPr>
            </w:pPr>
            <w:r w:rsidRPr="00472D50">
              <w:rPr>
                <w:rFonts w:ascii="Times New Roman" w:hAnsi="Times New Roman"/>
                <w:b/>
                <w:sz w:val="36"/>
                <w:szCs w:val="36"/>
              </w:rPr>
              <w:t>П О С Т А Н О В Л Е Н И Е</w:t>
            </w:r>
          </w:p>
          <w:p w:rsidR="002A0AEE" w:rsidRPr="00472D50" w:rsidRDefault="002A0AEE" w:rsidP="00C56B7A">
            <w:pPr>
              <w:tabs>
                <w:tab w:val="left" w:pos="1701"/>
                <w:tab w:val="left" w:pos="2694"/>
                <w:tab w:val="left" w:pos="2977"/>
              </w:tabs>
              <w:spacing w:after="0" w:line="240" w:lineRule="auto"/>
              <w:jc w:val="center"/>
              <w:rPr>
                <w:rFonts w:ascii="Times New Roman" w:hAnsi="Times New Roman"/>
                <w:b/>
                <w:sz w:val="36"/>
                <w:szCs w:val="36"/>
              </w:rPr>
            </w:pPr>
          </w:p>
        </w:tc>
      </w:tr>
      <w:tr w:rsidR="002A0AEE" w:rsidRPr="00472D50" w:rsidTr="000F642C">
        <w:tc>
          <w:tcPr>
            <w:tcW w:w="4677" w:type="dxa"/>
            <w:shd w:val="clear" w:color="auto" w:fill="auto"/>
          </w:tcPr>
          <w:p w:rsidR="002A0AEE" w:rsidRPr="00472D50" w:rsidRDefault="00C47D38" w:rsidP="00287DD9">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 xml:space="preserve">от </w:t>
            </w:r>
            <w:r w:rsidR="00287DD9">
              <w:rPr>
                <w:rFonts w:ascii="Times New Roman" w:hAnsi="Times New Roman"/>
                <w:sz w:val="24"/>
                <w:szCs w:val="24"/>
              </w:rPr>
              <w:t>26.06.2020</w:t>
            </w:r>
          </w:p>
        </w:tc>
        <w:tc>
          <w:tcPr>
            <w:tcW w:w="5246" w:type="dxa"/>
            <w:shd w:val="clear" w:color="auto" w:fill="auto"/>
          </w:tcPr>
          <w:p w:rsidR="002A0AEE" w:rsidRPr="00472D50" w:rsidRDefault="00C47D38" w:rsidP="00287DD9">
            <w:pPr>
              <w:tabs>
                <w:tab w:val="left" w:pos="1701"/>
                <w:tab w:val="left" w:pos="2694"/>
                <w:tab w:val="left" w:pos="2977"/>
              </w:tabs>
              <w:spacing w:after="0" w:line="240" w:lineRule="auto"/>
              <w:jc w:val="right"/>
              <w:rPr>
                <w:rFonts w:ascii="Times New Roman" w:hAnsi="Times New Roman"/>
                <w:sz w:val="24"/>
                <w:szCs w:val="24"/>
              </w:rPr>
            </w:pPr>
            <w:r>
              <w:rPr>
                <w:rFonts w:ascii="Times New Roman" w:hAnsi="Times New Roman"/>
                <w:sz w:val="24"/>
                <w:szCs w:val="24"/>
              </w:rPr>
              <w:t xml:space="preserve">№ </w:t>
            </w:r>
            <w:r w:rsidR="00287DD9">
              <w:rPr>
                <w:rFonts w:ascii="Times New Roman" w:hAnsi="Times New Roman"/>
                <w:sz w:val="24"/>
                <w:szCs w:val="24"/>
              </w:rPr>
              <w:t>161-ПА</w:t>
            </w:r>
          </w:p>
        </w:tc>
      </w:tr>
      <w:tr w:rsidR="002A0AEE" w:rsidRPr="00472D50" w:rsidTr="000F642C">
        <w:tc>
          <w:tcPr>
            <w:tcW w:w="9923" w:type="dxa"/>
            <w:gridSpan w:val="2"/>
            <w:shd w:val="clear" w:color="auto" w:fill="auto"/>
          </w:tcPr>
          <w:p w:rsidR="002A0AEE" w:rsidRPr="00472D50" w:rsidRDefault="00A53F92" w:rsidP="00C56B7A">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Звё</w:t>
            </w:r>
            <w:r w:rsidR="002A0AEE" w:rsidRPr="00472D50">
              <w:rPr>
                <w:rFonts w:ascii="Times New Roman" w:hAnsi="Times New Roman"/>
                <w:sz w:val="24"/>
                <w:szCs w:val="24"/>
              </w:rPr>
              <w:t>здный городок</w:t>
            </w:r>
          </w:p>
        </w:tc>
      </w:tr>
    </w:tbl>
    <w:p w:rsidR="002A0AEE" w:rsidRPr="00FF6652" w:rsidRDefault="002A0AEE" w:rsidP="00FF6652">
      <w:pPr>
        <w:tabs>
          <w:tab w:val="left" w:pos="1701"/>
          <w:tab w:val="left" w:pos="2694"/>
          <w:tab w:val="left" w:pos="2977"/>
        </w:tabs>
        <w:spacing w:after="0" w:line="240" w:lineRule="auto"/>
        <w:ind w:firstLine="709"/>
        <w:rPr>
          <w:rFonts w:ascii="Times New Roman" w:hAnsi="Times New Roman"/>
          <w:sz w:val="24"/>
          <w:szCs w:val="24"/>
        </w:rPr>
      </w:pPr>
    </w:p>
    <w:p w:rsidR="002A0AEE" w:rsidRPr="00FF6652" w:rsidRDefault="002A0AEE" w:rsidP="00FF6652">
      <w:pPr>
        <w:tabs>
          <w:tab w:val="left" w:pos="1701"/>
          <w:tab w:val="left" w:pos="2694"/>
          <w:tab w:val="left" w:pos="2977"/>
        </w:tabs>
        <w:spacing w:after="0" w:line="240" w:lineRule="auto"/>
        <w:ind w:firstLine="709"/>
        <w:rPr>
          <w:rFonts w:ascii="Times New Roman" w:hAnsi="Times New Roman"/>
          <w:sz w:val="24"/>
          <w:szCs w:val="24"/>
        </w:rPr>
      </w:pPr>
    </w:p>
    <w:p w:rsidR="009835EA" w:rsidRPr="00FF6652" w:rsidRDefault="003B055F" w:rsidP="00FF6652">
      <w:pPr>
        <w:tabs>
          <w:tab w:val="left" w:pos="1134"/>
          <w:tab w:val="left" w:pos="2694"/>
          <w:tab w:val="left" w:pos="2977"/>
        </w:tabs>
        <w:spacing w:after="0" w:line="240" w:lineRule="auto"/>
        <w:ind w:firstLine="284"/>
        <w:jc w:val="center"/>
        <w:rPr>
          <w:rFonts w:ascii="Times New Roman" w:eastAsia="Times New Roman" w:hAnsi="Times New Roman"/>
          <w:b/>
          <w:sz w:val="24"/>
          <w:szCs w:val="24"/>
        </w:rPr>
      </w:pPr>
      <w:r w:rsidRPr="00FF6652">
        <w:rPr>
          <w:rFonts w:ascii="Times New Roman" w:eastAsia="Times New Roman" w:hAnsi="Times New Roman"/>
          <w:b/>
          <w:sz w:val="24"/>
          <w:szCs w:val="24"/>
        </w:rPr>
        <w:t xml:space="preserve">О внесении изменений в </w:t>
      </w:r>
      <w:r w:rsidR="0048171D" w:rsidRPr="00FF6652">
        <w:rPr>
          <w:rFonts w:ascii="Times New Roman" w:eastAsia="Times New Roman" w:hAnsi="Times New Roman"/>
          <w:b/>
          <w:sz w:val="24"/>
          <w:szCs w:val="24"/>
        </w:rPr>
        <w:t>муниципальн</w:t>
      </w:r>
      <w:r w:rsidRPr="00FF6652">
        <w:rPr>
          <w:rFonts w:ascii="Times New Roman" w:eastAsia="Times New Roman" w:hAnsi="Times New Roman"/>
          <w:b/>
          <w:sz w:val="24"/>
          <w:szCs w:val="24"/>
        </w:rPr>
        <w:t>ую</w:t>
      </w:r>
      <w:r w:rsidR="009B1772" w:rsidRPr="00FF6652">
        <w:rPr>
          <w:rFonts w:ascii="Times New Roman" w:eastAsia="Times New Roman" w:hAnsi="Times New Roman"/>
          <w:b/>
          <w:sz w:val="24"/>
          <w:szCs w:val="24"/>
        </w:rPr>
        <w:t xml:space="preserve"> </w:t>
      </w:r>
      <w:r w:rsidR="0048171D" w:rsidRPr="00FF6652">
        <w:rPr>
          <w:rFonts w:ascii="Times New Roman" w:eastAsia="Times New Roman" w:hAnsi="Times New Roman"/>
          <w:b/>
          <w:sz w:val="24"/>
          <w:szCs w:val="24"/>
        </w:rPr>
        <w:t>программ</w:t>
      </w:r>
      <w:r w:rsidRPr="00FF6652">
        <w:rPr>
          <w:rFonts w:ascii="Times New Roman" w:eastAsia="Times New Roman" w:hAnsi="Times New Roman"/>
          <w:b/>
          <w:sz w:val="24"/>
          <w:szCs w:val="24"/>
        </w:rPr>
        <w:t>у</w:t>
      </w:r>
      <w:r w:rsidR="009B1772" w:rsidRPr="00FF6652">
        <w:rPr>
          <w:rFonts w:ascii="Times New Roman" w:eastAsia="Times New Roman" w:hAnsi="Times New Roman"/>
          <w:b/>
          <w:sz w:val="24"/>
          <w:szCs w:val="24"/>
        </w:rPr>
        <w:t xml:space="preserve"> городского округа Звёздный </w:t>
      </w:r>
      <w:r w:rsidR="00794AFB" w:rsidRPr="00FF6652">
        <w:rPr>
          <w:rFonts w:ascii="Times New Roman" w:eastAsia="Times New Roman" w:hAnsi="Times New Roman"/>
          <w:b/>
          <w:sz w:val="24"/>
          <w:szCs w:val="24"/>
        </w:rPr>
        <w:t xml:space="preserve">              </w:t>
      </w:r>
      <w:r w:rsidR="009B1772" w:rsidRPr="00FF6652">
        <w:rPr>
          <w:rFonts w:ascii="Times New Roman" w:eastAsia="Times New Roman" w:hAnsi="Times New Roman"/>
          <w:b/>
          <w:sz w:val="24"/>
          <w:szCs w:val="24"/>
        </w:rPr>
        <w:t>городок</w:t>
      </w:r>
      <w:r w:rsidR="00794AFB" w:rsidRPr="00FF6652">
        <w:rPr>
          <w:rFonts w:ascii="Times New Roman" w:eastAsia="Times New Roman" w:hAnsi="Times New Roman"/>
          <w:b/>
          <w:sz w:val="24"/>
          <w:szCs w:val="24"/>
        </w:rPr>
        <w:t xml:space="preserve"> </w:t>
      </w:r>
      <w:r w:rsidR="009835EA" w:rsidRPr="00FF6652">
        <w:rPr>
          <w:rFonts w:ascii="Times New Roman" w:eastAsia="Times New Roman" w:hAnsi="Times New Roman"/>
          <w:b/>
          <w:sz w:val="24"/>
          <w:szCs w:val="24"/>
        </w:rPr>
        <w:t xml:space="preserve">Московской области </w:t>
      </w:r>
      <w:r w:rsidR="0048171D" w:rsidRPr="00FF6652">
        <w:rPr>
          <w:rFonts w:ascii="Times New Roman" w:eastAsia="Times New Roman" w:hAnsi="Times New Roman"/>
          <w:b/>
          <w:sz w:val="24"/>
          <w:szCs w:val="24"/>
        </w:rPr>
        <w:t>«Цифрово</w:t>
      </w:r>
      <w:r w:rsidR="009B1772" w:rsidRPr="00FF6652">
        <w:rPr>
          <w:rFonts w:ascii="Times New Roman" w:eastAsia="Times New Roman" w:hAnsi="Times New Roman"/>
          <w:b/>
          <w:sz w:val="24"/>
          <w:szCs w:val="24"/>
        </w:rPr>
        <w:t>е</w:t>
      </w:r>
      <w:r w:rsidR="00794AFB" w:rsidRPr="00FF6652">
        <w:rPr>
          <w:rFonts w:ascii="Times New Roman" w:eastAsia="Times New Roman" w:hAnsi="Times New Roman"/>
          <w:b/>
          <w:sz w:val="24"/>
          <w:szCs w:val="24"/>
        </w:rPr>
        <w:t xml:space="preserve"> </w:t>
      </w:r>
      <w:r w:rsidR="009B1772" w:rsidRPr="00FF6652">
        <w:rPr>
          <w:rFonts w:ascii="Times New Roman" w:eastAsia="Times New Roman" w:hAnsi="Times New Roman"/>
          <w:b/>
          <w:sz w:val="24"/>
          <w:szCs w:val="24"/>
        </w:rPr>
        <w:t>муниципальное образование</w:t>
      </w:r>
      <w:r w:rsidR="0048171D" w:rsidRPr="00FF6652">
        <w:rPr>
          <w:rFonts w:ascii="Times New Roman" w:eastAsia="Times New Roman" w:hAnsi="Times New Roman"/>
          <w:b/>
          <w:sz w:val="24"/>
          <w:szCs w:val="24"/>
        </w:rPr>
        <w:t xml:space="preserve">» </w:t>
      </w:r>
    </w:p>
    <w:p w:rsidR="002A0AEE" w:rsidRPr="00FF6652" w:rsidRDefault="0048171D" w:rsidP="00FF6652">
      <w:pPr>
        <w:tabs>
          <w:tab w:val="left" w:pos="1134"/>
          <w:tab w:val="left" w:pos="2694"/>
          <w:tab w:val="left" w:pos="2977"/>
        </w:tabs>
        <w:spacing w:after="0" w:line="240" w:lineRule="auto"/>
        <w:ind w:firstLine="284"/>
        <w:jc w:val="center"/>
        <w:rPr>
          <w:rFonts w:ascii="Times New Roman" w:eastAsia="Times New Roman" w:hAnsi="Times New Roman"/>
          <w:b/>
          <w:sz w:val="24"/>
          <w:szCs w:val="24"/>
        </w:rPr>
      </w:pPr>
      <w:r w:rsidRPr="00FF6652">
        <w:rPr>
          <w:rFonts w:ascii="Times New Roman" w:eastAsia="Times New Roman" w:hAnsi="Times New Roman"/>
          <w:b/>
          <w:sz w:val="24"/>
          <w:szCs w:val="24"/>
        </w:rPr>
        <w:t>на 20</w:t>
      </w:r>
      <w:r w:rsidR="009B1772" w:rsidRPr="00FF6652">
        <w:rPr>
          <w:rFonts w:ascii="Times New Roman" w:eastAsia="Times New Roman" w:hAnsi="Times New Roman"/>
          <w:b/>
          <w:sz w:val="24"/>
          <w:szCs w:val="24"/>
        </w:rPr>
        <w:t>20</w:t>
      </w:r>
      <w:r w:rsidRPr="00FF6652">
        <w:rPr>
          <w:rFonts w:ascii="Times New Roman" w:eastAsia="Times New Roman" w:hAnsi="Times New Roman"/>
          <w:b/>
          <w:sz w:val="24"/>
          <w:szCs w:val="24"/>
        </w:rPr>
        <w:t>-202</w:t>
      </w:r>
      <w:r w:rsidR="009B1772" w:rsidRPr="00FF6652">
        <w:rPr>
          <w:rFonts w:ascii="Times New Roman" w:eastAsia="Times New Roman" w:hAnsi="Times New Roman"/>
          <w:b/>
          <w:sz w:val="24"/>
          <w:szCs w:val="24"/>
        </w:rPr>
        <w:t>4</w:t>
      </w:r>
      <w:r w:rsidRPr="00FF6652">
        <w:rPr>
          <w:rFonts w:ascii="Times New Roman" w:eastAsia="Times New Roman" w:hAnsi="Times New Roman"/>
          <w:b/>
          <w:sz w:val="24"/>
          <w:szCs w:val="24"/>
        </w:rPr>
        <w:t xml:space="preserve"> годы</w:t>
      </w:r>
      <w:r w:rsidR="003B055F" w:rsidRPr="00FF6652">
        <w:rPr>
          <w:rFonts w:ascii="Times New Roman" w:eastAsia="Times New Roman" w:hAnsi="Times New Roman"/>
          <w:b/>
          <w:sz w:val="24"/>
          <w:szCs w:val="24"/>
        </w:rPr>
        <w:t>, утвержденную постановлением администрации городского округа Звёздный городок Московской области от 17.12.2019 № 381-</w:t>
      </w:r>
      <w:r w:rsidR="00BF291C" w:rsidRPr="00FF6652">
        <w:rPr>
          <w:rFonts w:ascii="Times New Roman" w:eastAsia="Times New Roman" w:hAnsi="Times New Roman"/>
          <w:b/>
          <w:sz w:val="24"/>
          <w:szCs w:val="24"/>
        </w:rPr>
        <w:t>ПА</w:t>
      </w:r>
    </w:p>
    <w:p w:rsidR="009B1772" w:rsidRPr="00FF6652" w:rsidRDefault="009B1772" w:rsidP="00FF6652">
      <w:pPr>
        <w:tabs>
          <w:tab w:val="left" w:pos="1701"/>
          <w:tab w:val="left" w:pos="2694"/>
          <w:tab w:val="left" w:pos="2977"/>
        </w:tabs>
        <w:spacing w:after="0" w:line="240" w:lineRule="auto"/>
        <w:ind w:firstLine="708"/>
        <w:jc w:val="center"/>
        <w:rPr>
          <w:rFonts w:ascii="Times New Roman" w:eastAsia="Times New Roman" w:hAnsi="Times New Roman"/>
          <w:b/>
          <w:sz w:val="24"/>
          <w:szCs w:val="24"/>
        </w:rPr>
      </w:pPr>
    </w:p>
    <w:p w:rsidR="009B1772" w:rsidRPr="00FF6652" w:rsidRDefault="009B1772" w:rsidP="00FF6652">
      <w:pPr>
        <w:tabs>
          <w:tab w:val="left" w:pos="1701"/>
          <w:tab w:val="left" w:pos="2694"/>
          <w:tab w:val="left" w:pos="2977"/>
        </w:tabs>
        <w:spacing w:after="0" w:line="240" w:lineRule="auto"/>
        <w:ind w:firstLine="708"/>
        <w:jc w:val="center"/>
        <w:rPr>
          <w:rFonts w:ascii="Times New Roman" w:hAnsi="Times New Roman"/>
          <w:sz w:val="24"/>
          <w:szCs w:val="24"/>
        </w:rPr>
      </w:pPr>
    </w:p>
    <w:p w:rsidR="001A6F9D" w:rsidRPr="00FF6652" w:rsidRDefault="001A6F9D" w:rsidP="00FF6652">
      <w:pPr>
        <w:tabs>
          <w:tab w:val="left" w:pos="1701"/>
          <w:tab w:val="left" w:pos="2694"/>
          <w:tab w:val="left" w:pos="2977"/>
        </w:tabs>
        <w:spacing w:after="0" w:line="240" w:lineRule="auto"/>
        <w:ind w:firstLine="709"/>
        <w:jc w:val="both"/>
        <w:rPr>
          <w:rFonts w:ascii="Times New Roman" w:hAnsi="Times New Roman"/>
          <w:sz w:val="24"/>
          <w:szCs w:val="24"/>
        </w:rPr>
      </w:pPr>
      <w:r w:rsidRPr="00FF6652">
        <w:rPr>
          <w:rFonts w:ascii="Times New Roman" w:hAnsi="Times New Roman"/>
          <w:sz w:val="24"/>
          <w:szCs w:val="24"/>
        </w:rPr>
        <w:t>В соответствии со статьей 179 Бюджетного кодекса Российской Федерации,</w:t>
      </w:r>
      <w:r w:rsidR="00A20BA4" w:rsidRPr="00FF6652">
        <w:rPr>
          <w:rFonts w:ascii="Times New Roman" w:hAnsi="Times New Roman"/>
          <w:sz w:val="24"/>
          <w:szCs w:val="24"/>
        </w:rPr>
        <w:t xml:space="preserve"> </w:t>
      </w:r>
      <w:r w:rsidR="0021580C" w:rsidRPr="00FF6652">
        <w:rPr>
          <w:rFonts w:ascii="Times New Roman" w:hAnsi="Times New Roman"/>
          <w:sz w:val="24"/>
          <w:szCs w:val="24"/>
        </w:rPr>
        <w:t xml:space="preserve">решением Совета депутатов городского округа Звёздный городок Московской области от 20.12.2019 №752 </w:t>
      </w:r>
      <w:r w:rsidR="002906B0" w:rsidRPr="00FF6652">
        <w:rPr>
          <w:rFonts w:ascii="Times New Roman" w:hAnsi="Times New Roman"/>
          <w:sz w:val="24"/>
          <w:szCs w:val="24"/>
        </w:rPr>
        <w:t xml:space="preserve">«О бюджете городского округа Звёздный городок Московской области на 2020 год и </w:t>
      </w:r>
      <w:r w:rsidR="00A4587B" w:rsidRPr="00FF6652">
        <w:rPr>
          <w:rFonts w:ascii="Times New Roman" w:hAnsi="Times New Roman"/>
          <w:sz w:val="24"/>
          <w:szCs w:val="24"/>
        </w:rPr>
        <w:t xml:space="preserve">на </w:t>
      </w:r>
      <w:r w:rsidR="002906B0" w:rsidRPr="00FF6652">
        <w:rPr>
          <w:rFonts w:ascii="Times New Roman" w:hAnsi="Times New Roman"/>
          <w:sz w:val="24"/>
          <w:szCs w:val="24"/>
        </w:rPr>
        <w:t>плановый период 2021 и 2022 годов»</w:t>
      </w:r>
      <w:r w:rsidR="005F35D5" w:rsidRPr="00FF6652">
        <w:rPr>
          <w:rFonts w:ascii="Times New Roman" w:hAnsi="Times New Roman"/>
          <w:sz w:val="24"/>
          <w:szCs w:val="24"/>
        </w:rPr>
        <w:t xml:space="preserve"> (с изменениями от 25.06</w:t>
      </w:r>
      <w:r w:rsidR="00A11133" w:rsidRPr="00FF6652">
        <w:rPr>
          <w:rFonts w:ascii="Times New Roman" w:hAnsi="Times New Roman"/>
          <w:sz w:val="24"/>
          <w:szCs w:val="24"/>
        </w:rPr>
        <w:t>.2020</w:t>
      </w:r>
      <w:r w:rsidR="005F35D5" w:rsidRPr="00FF6652">
        <w:rPr>
          <w:rFonts w:ascii="Times New Roman" w:hAnsi="Times New Roman"/>
          <w:sz w:val="24"/>
          <w:szCs w:val="24"/>
        </w:rPr>
        <w:t xml:space="preserve"> №783</w:t>
      </w:r>
      <w:r w:rsidR="00A11133" w:rsidRPr="00FF6652">
        <w:rPr>
          <w:rFonts w:ascii="Times New Roman" w:hAnsi="Times New Roman"/>
          <w:sz w:val="24"/>
          <w:szCs w:val="24"/>
        </w:rPr>
        <w:t>)</w:t>
      </w:r>
      <w:r w:rsidR="00A4587B" w:rsidRPr="00FF6652">
        <w:rPr>
          <w:rFonts w:ascii="Times New Roman" w:hAnsi="Times New Roman"/>
          <w:sz w:val="24"/>
          <w:szCs w:val="24"/>
        </w:rPr>
        <w:t xml:space="preserve">, </w:t>
      </w:r>
      <w:r w:rsidRPr="00FF6652">
        <w:rPr>
          <w:rFonts w:ascii="Times New Roman" w:hAnsi="Times New Roman"/>
          <w:sz w:val="24"/>
          <w:szCs w:val="24"/>
        </w:rPr>
        <w:t>постановлением руководителя администрации городского округа Зв</w:t>
      </w:r>
      <w:r w:rsidR="001935A2" w:rsidRPr="00FF6652">
        <w:rPr>
          <w:rFonts w:ascii="Times New Roman" w:hAnsi="Times New Roman"/>
          <w:sz w:val="24"/>
          <w:szCs w:val="24"/>
        </w:rPr>
        <w:t>ё</w:t>
      </w:r>
      <w:r w:rsidRPr="00FF6652">
        <w:rPr>
          <w:rFonts w:ascii="Times New Roman" w:hAnsi="Times New Roman"/>
          <w:sz w:val="24"/>
          <w:szCs w:val="24"/>
        </w:rPr>
        <w:t>здный городок Московской области от 2</w:t>
      </w:r>
      <w:r w:rsidR="000733B6" w:rsidRPr="00FF6652">
        <w:rPr>
          <w:rFonts w:ascii="Times New Roman" w:hAnsi="Times New Roman"/>
          <w:sz w:val="24"/>
          <w:szCs w:val="24"/>
        </w:rPr>
        <w:t>1</w:t>
      </w:r>
      <w:r w:rsidRPr="00FF6652">
        <w:rPr>
          <w:rFonts w:ascii="Times New Roman" w:hAnsi="Times New Roman"/>
          <w:sz w:val="24"/>
          <w:szCs w:val="24"/>
        </w:rPr>
        <w:t>.1</w:t>
      </w:r>
      <w:r w:rsidR="000733B6" w:rsidRPr="00FF6652">
        <w:rPr>
          <w:rFonts w:ascii="Times New Roman" w:hAnsi="Times New Roman"/>
          <w:sz w:val="24"/>
          <w:szCs w:val="24"/>
        </w:rPr>
        <w:t>1</w:t>
      </w:r>
      <w:r w:rsidRPr="00FF6652">
        <w:rPr>
          <w:rFonts w:ascii="Times New Roman" w:hAnsi="Times New Roman"/>
          <w:sz w:val="24"/>
          <w:szCs w:val="24"/>
        </w:rPr>
        <w:t xml:space="preserve">.2017 № </w:t>
      </w:r>
      <w:r w:rsidR="000733B6" w:rsidRPr="00FF6652">
        <w:rPr>
          <w:rFonts w:ascii="Times New Roman" w:hAnsi="Times New Roman"/>
          <w:sz w:val="24"/>
          <w:szCs w:val="24"/>
        </w:rPr>
        <w:t>3</w:t>
      </w:r>
      <w:r w:rsidR="000550C5" w:rsidRPr="00FF6652">
        <w:rPr>
          <w:rFonts w:ascii="Times New Roman" w:hAnsi="Times New Roman"/>
          <w:sz w:val="24"/>
          <w:szCs w:val="24"/>
        </w:rPr>
        <w:t>56</w:t>
      </w:r>
      <w:r w:rsidR="00293AAB" w:rsidRPr="00FF6652">
        <w:rPr>
          <w:rFonts w:ascii="Times New Roman" w:hAnsi="Times New Roman"/>
          <w:sz w:val="24"/>
          <w:szCs w:val="24"/>
        </w:rPr>
        <w:t xml:space="preserve"> «Об утверждении Порядка разработки и реализации муниципальных программ городского округа Звёздный городок Московской области»</w:t>
      </w:r>
      <w:r w:rsidR="00A4587B" w:rsidRPr="00FF6652">
        <w:rPr>
          <w:rFonts w:ascii="Times New Roman" w:hAnsi="Times New Roman"/>
          <w:sz w:val="24"/>
          <w:szCs w:val="24"/>
        </w:rPr>
        <w:t xml:space="preserve"> </w:t>
      </w:r>
      <w:r w:rsidRPr="00FF6652">
        <w:rPr>
          <w:rFonts w:ascii="Times New Roman" w:hAnsi="Times New Roman"/>
          <w:sz w:val="24"/>
          <w:szCs w:val="24"/>
        </w:rPr>
        <w:t xml:space="preserve">(с изменениями от </w:t>
      </w:r>
      <w:r w:rsidR="000550C5" w:rsidRPr="00FF6652">
        <w:rPr>
          <w:rFonts w:ascii="Times New Roman" w:hAnsi="Times New Roman"/>
          <w:sz w:val="24"/>
          <w:szCs w:val="24"/>
        </w:rPr>
        <w:t>05</w:t>
      </w:r>
      <w:r w:rsidRPr="00FF6652">
        <w:rPr>
          <w:rFonts w:ascii="Times New Roman" w:hAnsi="Times New Roman"/>
          <w:sz w:val="24"/>
          <w:szCs w:val="24"/>
        </w:rPr>
        <w:t>.</w:t>
      </w:r>
      <w:r w:rsidR="000733B6" w:rsidRPr="00FF6652">
        <w:rPr>
          <w:rFonts w:ascii="Times New Roman" w:hAnsi="Times New Roman"/>
          <w:sz w:val="24"/>
          <w:szCs w:val="24"/>
        </w:rPr>
        <w:t>1</w:t>
      </w:r>
      <w:r w:rsidR="00DB6D7E" w:rsidRPr="00FF6652">
        <w:rPr>
          <w:rFonts w:ascii="Times New Roman" w:hAnsi="Times New Roman"/>
          <w:sz w:val="24"/>
          <w:szCs w:val="24"/>
        </w:rPr>
        <w:t>2</w:t>
      </w:r>
      <w:r w:rsidR="000733B6" w:rsidRPr="00FF6652">
        <w:rPr>
          <w:rFonts w:ascii="Times New Roman" w:hAnsi="Times New Roman"/>
          <w:sz w:val="24"/>
          <w:szCs w:val="24"/>
        </w:rPr>
        <w:t>.</w:t>
      </w:r>
      <w:r w:rsidRPr="00FF6652">
        <w:rPr>
          <w:rFonts w:ascii="Times New Roman" w:hAnsi="Times New Roman"/>
          <w:sz w:val="24"/>
          <w:szCs w:val="24"/>
        </w:rPr>
        <w:t>2018 №</w:t>
      </w:r>
      <w:r w:rsidR="003139A5" w:rsidRPr="00FF6652">
        <w:rPr>
          <w:rFonts w:ascii="Times New Roman" w:hAnsi="Times New Roman"/>
          <w:sz w:val="24"/>
          <w:szCs w:val="24"/>
        </w:rPr>
        <w:t> </w:t>
      </w:r>
      <w:r w:rsidR="000550C5" w:rsidRPr="00FF6652">
        <w:rPr>
          <w:rFonts w:ascii="Times New Roman" w:hAnsi="Times New Roman"/>
          <w:sz w:val="24"/>
          <w:szCs w:val="24"/>
        </w:rPr>
        <w:t>372</w:t>
      </w:r>
      <w:r w:rsidRPr="00FF6652">
        <w:rPr>
          <w:rFonts w:ascii="Times New Roman" w:hAnsi="Times New Roman"/>
          <w:sz w:val="24"/>
          <w:szCs w:val="24"/>
        </w:rPr>
        <w:t xml:space="preserve">), </w:t>
      </w:r>
      <w:r w:rsidR="00A87FB3" w:rsidRPr="00FF6652">
        <w:rPr>
          <w:rFonts w:ascii="Times New Roman" w:hAnsi="Times New Roman"/>
          <w:sz w:val="24"/>
          <w:szCs w:val="24"/>
        </w:rPr>
        <w:t>постановлением администрации городского округа Звёздный городок Московской области от 05.09.2019 №243-</w:t>
      </w:r>
      <w:r w:rsidR="00273106" w:rsidRPr="00FF6652">
        <w:rPr>
          <w:rFonts w:ascii="Times New Roman" w:hAnsi="Times New Roman"/>
          <w:sz w:val="24"/>
          <w:szCs w:val="24"/>
        </w:rPr>
        <w:t>ПА</w:t>
      </w:r>
      <w:r w:rsidR="00A87FB3" w:rsidRPr="00FF6652">
        <w:rPr>
          <w:rFonts w:ascii="Times New Roman" w:hAnsi="Times New Roman"/>
          <w:sz w:val="24"/>
          <w:szCs w:val="24"/>
        </w:rPr>
        <w:t xml:space="preserve"> «Об утверждении Перечня муниципальных программ ЗАТО городского округа Звёздный городок Московской области, подлежащих реализации с 01.01.2020 года» (с изменениями от </w:t>
      </w:r>
      <w:r w:rsidR="00A11133" w:rsidRPr="00FF6652">
        <w:rPr>
          <w:rFonts w:ascii="Times New Roman" w:hAnsi="Times New Roman"/>
          <w:sz w:val="24"/>
          <w:szCs w:val="24"/>
        </w:rPr>
        <w:t>28</w:t>
      </w:r>
      <w:r w:rsidR="00A87FB3" w:rsidRPr="00FF6652">
        <w:rPr>
          <w:rFonts w:ascii="Times New Roman" w:hAnsi="Times New Roman"/>
          <w:sz w:val="24"/>
          <w:szCs w:val="24"/>
        </w:rPr>
        <w:t>.</w:t>
      </w:r>
      <w:r w:rsidR="00A11133" w:rsidRPr="00FF6652">
        <w:rPr>
          <w:rFonts w:ascii="Times New Roman" w:hAnsi="Times New Roman"/>
          <w:sz w:val="24"/>
          <w:szCs w:val="24"/>
        </w:rPr>
        <w:t>02</w:t>
      </w:r>
      <w:r w:rsidR="00A87FB3" w:rsidRPr="00FF6652">
        <w:rPr>
          <w:rFonts w:ascii="Times New Roman" w:hAnsi="Times New Roman"/>
          <w:sz w:val="24"/>
          <w:szCs w:val="24"/>
        </w:rPr>
        <w:t>.20</w:t>
      </w:r>
      <w:r w:rsidR="00A11133" w:rsidRPr="00FF6652">
        <w:rPr>
          <w:rFonts w:ascii="Times New Roman" w:hAnsi="Times New Roman"/>
          <w:sz w:val="24"/>
          <w:szCs w:val="24"/>
        </w:rPr>
        <w:t>20</w:t>
      </w:r>
      <w:r w:rsidR="00A87FB3" w:rsidRPr="00FF6652">
        <w:rPr>
          <w:rFonts w:ascii="Times New Roman" w:hAnsi="Times New Roman"/>
          <w:sz w:val="24"/>
          <w:szCs w:val="24"/>
        </w:rPr>
        <w:t xml:space="preserve"> №</w:t>
      </w:r>
      <w:r w:rsidR="00A11133" w:rsidRPr="00FF6652">
        <w:rPr>
          <w:rFonts w:ascii="Times New Roman" w:hAnsi="Times New Roman"/>
          <w:sz w:val="24"/>
          <w:szCs w:val="24"/>
        </w:rPr>
        <w:t>56</w:t>
      </w:r>
      <w:r w:rsidR="00A87FB3" w:rsidRPr="00FF6652">
        <w:rPr>
          <w:rFonts w:ascii="Times New Roman" w:hAnsi="Times New Roman"/>
          <w:sz w:val="24"/>
          <w:szCs w:val="24"/>
        </w:rPr>
        <w:t>-</w:t>
      </w:r>
      <w:r w:rsidR="00273106" w:rsidRPr="00FF6652">
        <w:rPr>
          <w:rFonts w:ascii="Times New Roman" w:hAnsi="Times New Roman"/>
          <w:sz w:val="24"/>
          <w:szCs w:val="24"/>
        </w:rPr>
        <w:t>ПА</w:t>
      </w:r>
      <w:r w:rsidR="00A87FB3" w:rsidRPr="00FF6652">
        <w:rPr>
          <w:rFonts w:ascii="Times New Roman" w:hAnsi="Times New Roman"/>
          <w:sz w:val="24"/>
          <w:szCs w:val="24"/>
        </w:rPr>
        <w:t xml:space="preserve">), </w:t>
      </w:r>
      <w:r w:rsidRPr="00FF6652">
        <w:rPr>
          <w:rFonts w:ascii="Times New Roman" w:hAnsi="Times New Roman"/>
          <w:sz w:val="24"/>
          <w:szCs w:val="24"/>
        </w:rPr>
        <w:t>руководствуясь Уставом закрытого административно-территориального образования городского округа Зв</w:t>
      </w:r>
      <w:r w:rsidR="00C16014" w:rsidRPr="00FF6652">
        <w:rPr>
          <w:rFonts w:ascii="Times New Roman" w:hAnsi="Times New Roman"/>
          <w:sz w:val="24"/>
          <w:szCs w:val="24"/>
        </w:rPr>
        <w:t>ё</w:t>
      </w:r>
      <w:r w:rsidRPr="00FF6652">
        <w:rPr>
          <w:rFonts w:ascii="Times New Roman" w:hAnsi="Times New Roman"/>
          <w:sz w:val="24"/>
          <w:szCs w:val="24"/>
        </w:rPr>
        <w:t>здный городок Московской области</w:t>
      </w:r>
      <w:r w:rsidR="00BF291C" w:rsidRPr="00FF6652">
        <w:rPr>
          <w:rFonts w:ascii="Times New Roman" w:hAnsi="Times New Roman"/>
          <w:sz w:val="24"/>
          <w:szCs w:val="24"/>
        </w:rPr>
        <w:t>,</w:t>
      </w:r>
      <w:r w:rsidRPr="00FF6652">
        <w:rPr>
          <w:rFonts w:ascii="Times New Roman" w:hAnsi="Times New Roman"/>
          <w:sz w:val="24"/>
          <w:szCs w:val="24"/>
        </w:rPr>
        <w:t xml:space="preserve"> </w:t>
      </w:r>
      <w:r w:rsidR="00A135AE" w:rsidRPr="00FF6652">
        <w:rPr>
          <w:rFonts w:ascii="Times New Roman" w:hAnsi="Times New Roman"/>
          <w:sz w:val="24"/>
          <w:szCs w:val="24"/>
        </w:rPr>
        <w:t xml:space="preserve"> </w:t>
      </w:r>
      <w:r w:rsidR="008658CF" w:rsidRPr="00FF6652">
        <w:rPr>
          <w:rFonts w:ascii="Times New Roman" w:hAnsi="Times New Roman"/>
          <w:sz w:val="24"/>
          <w:szCs w:val="24"/>
        </w:rPr>
        <w:t>п о </w:t>
      </w:r>
      <w:r w:rsidRPr="00FF6652">
        <w:rPr>
          <w:rFonts w:ascii="Times New Roman" w:hAnsi="Times New Roman"/>
          <w:sz w:val="24"/>
          <w:szCs w:val="24"/>
        </w:rPr>
        <w:t>с</w:t>
      </w:r>
      <w:r w:rsidR="008658CF" w:rsidRPr="00FF6652">
        <w:rPr>
          <w:rFonts w:ascii="Times New Roman" w:hAnsi="Times New Roman"/>
          <w:sz w:val="24"/>
          <w:szCs w:val="24"/>
        </w:rPr>
        <w:t> </w:t>
      </w:r>
      <w:r w:rsidRPr="00FF6652">
        <w:rPr>
          <w:rFonts w:ascii="Times New Roman" w:hAnsi="Times New Roman"/>
          <w:sz w:val="24"/>
          <w:szCs w:val="24"/>
        </w:rPr>
        <w:t>т</w:t>
      </w:r>
      <w:r w:rsidR="008658CF" w:rsidRPr="00FF6652">
        <w:rPr>
          <w:rFonts w:ascii="Times New Roman" w:hAnsi="Times New Roman"/>
          <w:sz w:val="24"/>
          <w:szCs w:val="24"/>
        </w:rPr>
        <w:t> </w:t>
      </w:r>
      <w:r w:rsidRPr="00FF6652">
        <w:rPr>
          <w:rFonts w:ascii="Times New Roman" w:hAnsi="Times New Roman"/>
          <w:sz w:val="24"/>
          <w:szCs w:val="24"/>
        </w:rPr>
        <w:t xml:space="preserve">а н о в л я </w:t>
      </w:r>
      <w:r w:rsidR="006B67B4" w:rsidRPr="00FF6652">
        <w:rPr>
          <w:rFonts w:ascii="Times New Roman" w:hAnsi="Times New Roman"/>
          <w:sz w:val="24"/>
          <w:szCs w:val="24"/>
        </w:rPr>
        <w:t>е т</w:t>
      </w:r>
      <w:r w:rsidRPr="00FF6652">
        <w:rPr>
          <w:rFonts w:ascii="Times New Roman" w:hAnsi="Times New Roman"/>
          <w:sz w:val="24"/>
          <w:szCs w:val="24"/>
        </w:rPr>
        <w:t>:</w:t>
      </w:r>
    </w:p>
    <w:p w:rsidR="001A6F9D" w:rsidRPr="00FF6652" w:rsidRDefault="001A6F9D" w:rsidP="00FF6652">
      <w:pPr>
        <w:tabs>
          <w:tab w:val="left" w:pos="1701"/>
          <w:tab w:val="left" w:pos="2694"/>
          <w:tab w:val="left" w:pos="2977"/>
        </w:tabs>
        <w:spacing w:after="0" w:line="240" w:lineRule="auto"/>
        <w:ind w:firstLine="709"/>
        <w:jc w:val="both"/>
        <w:rPr>
          <w:rFonts w:ascii="Times New Roman" w:hAnsi="Times New Roman"/>
          <w:sz w:val="24"/>
          <w:szCs w:val="24"/>
        </w:rPr>
      </w:pPr>
      <w:r w:rsidRPr="00FF6652">
        <w:rPr>
          <w:rFonts w:ascii="Times New Roman" w:hAnsi="Times New Roman"/>
          <w:sz w:val="24"/>
          <w:szCs w:val="24"/>
        </w:rPr>
        <w:t>1. </w:t>
      </w:r>
      <w:r w:rsidR="0091139B" w:rsidRPr="00FF6652">
        <w:rPr>
          <w:rFonts w:ascii="Times New Roman" w:hAnsi="Times New Roman"/>
          <w:sz w:val="24"/>
          <w:szCs w:val="24"/>
        </w:rPr>
        <w:t>Внести изменение в</w:t>
      </w:r>
      <w:r w:rsidR="009B1772" w:rsidRPr="00FF6652">
        <w:rPr>
          <w:rFonts w:ascii="Times New Roman" w:hAnsi="Times New Roman"/>
          <w:sz w:val="24"/>
          <w:szCs w:val="24"/>
        </w:rPr>
        <w:t xml:space="preserve"> </w:t>
      </w:r>
      <w:r w:rsidRPr="00FF6652">
        <w:rPr>
          <w:rFonts w:ascii="Times New Roman" w:eastAsia="Times New Roman" w:hAnsi="Times New Roman"/>
          <w:sz w:val="24"/>
          <w:szCs w:val="24"/>
        </w:rPr>
        <w:t xml:space="preserve">муниципальную программу </w:t>
      </w:r>
      <w:r w:rsidR="009B1772" w:rsidRPr="00FF6652">
        <w:rPr>
          <w:rFonts w:ascii="Times New Roman" w:eastAsia="Times New Roman" w:hAnsi="Times New Roman"/>
          <w:sz w:val="24"/>
          <w:szCs w:val="24"/>
        </w:rPr>
        <w:t xml:space="preserve">городского округа Звёздный городок Московской области </w:t>
      </w:r>
      <w:r w:rsidRPr="00FF6652">
        <w:rPr>
          <w:rFonts w:ascii="Times New Roman" w:eastAsia="Times New Roman" w:hAnsi="Times New Roman"/>
          <w:sz w:val="24"/>
          <w:szCs w:val="24"/>
        </w:rPr>
        <w:t>«Цифрово</w:t>
      </w:r>
      <w:r w:rsidR="009B1772" w:rsidRPr="00FF6652">
        <w:rPr>
          <w:rFonts w:ascii="Times New Roman" w:eastAsia="Times New Roman" w:hAnsi="Times New Roman"/>
          <w:sz w:val="24"/>
          <w:szCs w:val="24"/>
        </w:rPr>
        <w:t>е</w:t>
      </w:r>
      <w:r w:rsidR="00A20BA4" w:rsidRPr="00FF6652">
        <w:rPr>
          <w:rFonts w:ascii="Times New Roman" w:eastAsia="Times New Roman" w:hAnsi="Times New Roman"/>
          <w:sz w:val="24"/>
          <w:szCs w:val="24"/>
        </w:rPr>
        <w:t xml:space="preserve"> </w:t>
      </w:r>
      <w:r w:rsidR="009B1772" w:rsidRPr="00FF6652">
        <w:rPr>
          <w:rFonts w:ascii="Times New Roman" w:eastAsia="Times New Roman" w:hAnsi="Times New Roman"/>
          <w:sz w:val="24"/>
          <w:szCs w:val="24"/>
        </w:rPr>
        <w:t>муниципальное образование</w:t>
      </w:r>
      <w:r w:rsidRPr="00FF6652">
        <w:rPr>
          <w:rFonts w:ascii="Times New Roman" w:eastAsia="Times New Roman" w:hAnsi="Times New Roman"/>
          <w:sz w:val="24"/>
          <w:szCs w:val="24"/>
        </w:rPr>
        <w:t>» на 20</w:t>
      </w:r>
      <w:r w:rsidR="009B1772" w:rsidRPr="00FF6652">
        <w:rPr>
          <w:rFonts w:ascii="Times New Roman" w:eastAsia="Times New Roman" w:hAnsi="Times New Roman"/>
          <w:sz w:val="24"/>
          <w:szCs w:val="24"/>
        </w:rPr>
        <w:t>20</w:t>
      </w:r>
      <w:r w:rsidRPr="00FF6652">
        <w:rPr>
          <w:rFonts w:ascii="Times New Roman" w:eastAsia="Times New Roman" w:hAnsi="Times New Roman"/>
          <w:sz w:val="24"/>
          <w:szCs w:val="24"/>
        </w:rPr>
        <w:t>-202</w:t>
      </w:r>
      <w:r w:rsidR="009B1772" w:rsidRPr="00FF6652">
        <w:rPr>
          <w:rFonts w:ascii="Times New Roman" w:eastAsia="Times New Roman" w:hAnsi="Times New Roman"/>
          <w:sz w:val="24"/>
          <w:szCs w:val="24"/>
        </w:rPr>
        <w:t>4</w:t>
      </w:r>
      <w:r w:rsidR="00BA149D" w:rsidRPr="00FF6652">
        <w:rPr>
          <w:rFonts w:ascii="Times New Roman" w:eastAsia="Times New Roman" w:hAnsi="Times New Roman"/>
          <w:sz w:val="24"/>
          <w:szCs w:val="24"/>
        </w:rPr>
        <w:t xml:space="preserve"> годы</w:t>
      </w:r>
      <w:r w:rsidR="0091139B" w:rsidRPr="00FF6652">
        <w:rPr>
          <w:rFonts w:ascii="Times New Roman" w:eastAsia="Times New Roman" w:hAnsi="Times New Roman"/>
          <w:sz w:val="24"/>
          <w:szCs w:val="24"/>
        </w:rPr>
        <w:t>, утвержденную постановлением администрации городского округа Звёздный городок Московской области от 17.12.2019 №381-</w:t>
      </w:r>
      <w:r w:rsidR="00BF291C" w:rsidRPr="00FF6652">
        <w:rPr>
          <w:rFonts w:ascii="Times New Roman" w:eastAsia="Times New Roman" w:hAnsi="Times New Roman"/>
          <w:sz w:val="24"/>
          <w:szCs w:val="24"/>
        </w:rPr>
        <w:t>ПА</w:t>
      </w:r>
      <w:r w:rsidR="00887E06" w:rsidRPr="00FF6652">
        <w:rPr>
          <w:rFonts w:ascii="Times New Roman" w:eastAsia="Times New Roman" w:hAnsi="Times New Roman"/>
          <w:sz w:val="24"/>
          <w:szCs w:val="24"/>
        </w:rPr>
        <w:t xml:space="preserve"> «Об утверждении муниципальной программы городского округа Звёздный городок Московской области «Цифровое муниципальное образование» на 2020-2024 годы»</w:t>
      </w:r>
      <w:r w:rsidR="00CF386B" w:rsidRPr="00FF6652">
        <w:rPr>
          <w:rFonts w:ascii="Times New Roman" w:eastAsia="Times New Roman" w:hAnsi="Times New Roman"/>
          <w:sz w:val="24"/>
          <w:szCs w:val="24"/>
        </w:rPr>
        <w:t>,</w:t>
      </w:r>
      <w:r w:rsidR="005F35D5" w:rsidRPr="00FF6652">
        <w:rPr>
          <w:rFonts w:ascii="Times New Roman" w:eastAsia="Times New Roman" w:hAnsi="Times New Roman"/>
          <w:sz w:val="24"/>
          <w:szCs w:val="24"/>
        </w:rPr>
        <w:t xml:space="preserve"> (с изменениями внесенными постановлени</w:t>
      </w:r>
      <w:r w:rsidR="00E511E2" w:rsidRPr="00FF6652">
        <w:rPr>
          <w:rFonts w:ascii="Times New Roman" w:eastAsia="Times New Roman" w:hAnsi="Times New Roman"/>
          <w:sz w:val="24"/>
          <w:szCs w:val="24"/>
        </w:rPr>
        <w:t>ями</w:t>
      </w:r>
      <w:r w:rsidR="005F35D5" w:rsidRPr="00FF6652">
        <w:rPr>
          <w:rFonts w:ascii="Times New Roman" w:eastAsia="Times New Roman" w:hAnsi="Times New Roman"/>
          <w:sz w:val="24"/>
          <w:szCs w:val="24"/>
        </w:rPr>
        <w:t xml:space="preserve"> </w:t>
      </w:r>
      <w:r w:rsidR="00E511E2" w:rsidRPr="00FF6652">
        <w:rPr>
          <w:rFonts w:ascii="Times New Roman" w:eastAsia="Times New Roman" w:hAnsi="Times New Roman"/>
          <w:sz w:val="24"/>
          <w:szCs w:val="24"/>
        </w:rPr>
        <w:t xml:space="preserve">от 28.01.2020 №30-ПА, от </w:t>
      </w:r>
      <w:r w:rsidR="005F35D5" w:rsidRPr="00FF6652">
        <w:rPr>
          <w:rFonts w:ascii="Times New Roman" w:eastAsia="Times New Roman" w:hAnsi="Times New Roman"/>
          <w:sz w:val="24"/>
          <w:szCs w:val="24"/>
        </w:rPr>
        <w:t xml:space="preserve"> 13.03.2020 №66-ПА)</w:t>
      </w:r>
      <w:r w:rsidR="00CF386B" w:rsidRPr="00FF6652">
        <w:rPr>
          <w:rFonts w:ascii="Times New Roman" w:eastAsia="Times New Roman" w:hAnsi="Times New Roman"/>
          <w:sz w:val="24"/>
          <w:szCs w:val="24"/>
        </w:rPr>
        <w:t xml:space="preserve"> изложив ее в новой редакции</w:t>
      </w:r>
      <w:r w:rsidRPr="00FF6652">
        <w:rPr>
          <w:rFonts w:ascii="Times New Roman" w:eastAsia="Times New Roman" w:hAnsi="Times New Roman"/>
          <w:sz w:val="24"/>
          <w:szCs w:val="24"/>
        </w:rPr>
        <w:t xml:space="preserve"> </w:t>
      </w:r>
      <w:r w:rsidRPr="00FF6652">
        <w:rPr>
          <w:rFonts w:ascii="Times New Roman" w:hAnsi="Times New Roman"/>
          <w:sz w:val="24"/>
          <w:szCs w:val="24"/>
        </w:rPr>
        <w:t>(прилагается).</w:t>
      </w:r>
    </w:p>
    <w:p w:rsidR="001A6F9D" w:rsidRPr="00FF6652" w:rsidRDefault="005F35D5" w:rsidP="00FF6652">
      <w:pPr>
        <w:tabs>
          <w:tab w:val="left" w:pos="1701"/>
          <w:tab w:val="left" w:pos="2694"/>
          <w:tab w:val="left" w:pos="2977"/>
        </w:tabs>
        <w:spacing w:after="0" w:line="240" w:lineRule="auto"/>
        <w:ind w:firstLine="709"/>
        <w:jc w:val="both"/>
        <w:rPr>
          <w:rFonts w:ascii="Times New Roman" w:hAnsi="Times New Roman"/>
          <w:sz w:val="24"/>
          <w:szCs w:val="24"/>
        </w:rPr>
      </w:pPr>
      <w:r w:rsidRPr="00FF6652">
        <w:rPr>
          <w:rFonts w:ascii="Times New Roman" w:hAnsi="Times New Roman"/>
          <w:sz w:val="24"/>
          <w:szCs w:val="24"/>
        </w:rPr>
        <w:t>2</w:t>
      </w:r>
      <w:r w:rsidR="001A6F9D" w:rsidRPr="00FF6652">
        <w:rPr>
          <w:rFonts w:ascii="Times New Roman" w:hAnsi="Times New Roman"/>
          <w:sz w:val="24"/>
          <w:szCs w:val="24"/>
        </w:rPr>
        <w:t>. Настоящее постановление подлежит размещению на официальном сайте администрации городского округа Зв</w:t>
      </w:r>
      <w:r w:rsidR="00D2565D" w:rsidRPr="00FF6652">
        <w:rPr>
          <w:rFonts w:ascii="Times New Roman" w:hAnsi="Times New Roman"/>
          <w:sz w:val="24"/>
          <w:szCs w:val="24"/>
        </w:rPr>
        <w:t>ё</w:t>
      </w:r>
      <w:r w:rsidR="001A6F9D" w:rsidRPr="00FF6652">
        <w:rPr>
          <w:rFonts w:ascii="Times New Roman" w:hAnsi="Times New Roman"/>
          <w:sz w:val="24"/>
          <w:szCs w:val="24"/>
        </w:rPr>
        <w:t>здный городок Московской области.</w:t>
      </w:r>
    </w:p>
    <w:p w:rsidR="001A6F9D" w:rsidRPr="00FF6652" w:rsidRDefault="005F35D5" w:rsidP="00FF6652">
      <w:pPr>
        <w:tabs>
          <w:tab w:val="left" w:pos="1701"/>
          <w:tab w:val="left" w:pos="2694"/>
          <w:tab w:val="left" w:pos="2977"/>
        </w:tabs>
        <w:spacing w:after="0" w:line="240" w:lineRule="auto"/>
        <w:ind w:firstLine="709"/>
        <w:jc w:val="both"/>
        <w:rPr>
          <w:rFonts w:ascii="Times New Roman" w:hAnsi="Times New Roman"/>
          <w:sz w:val="24"/>
          <w:szCs w:val="24"/>
        </w:rPr>
      </w:pPr>
      <w:r w:rsidRPr="00FF6652">
        <w:rPr>
          <w:rFonts w:ascii="Times New Roman" w:hAnsi="Times New Roman"/>
          <w:sz w:val="24"/>
          <w:szCs w:val="24"/>
        </w:rPr>
        <w:t>3</w:t>
      </w:r>
      <w:r w:rsidR="001A6F9D" w:rsidRPr="00FF6652">
        <w:rPr>
          <w:rFonts w:ascii="Times New Roman" w:hAnsi="Times New Roman"/>
          <w:sz w:val="24"/>
          <w:szCs w:val="24"/>
        </w:rPr>
        <w:t>. Контроль за исполнением настоящего постановления оставляю за собой.</w:t>
      </w:r>
    </w:p>
    <w:p w:rsidR="00B932A3" w:rsidRPr="00FF6652" w:rsidRDefault="00B932A3" w:rsidP="00FF6652">
      <w:pPr>
        <w:tabs>
          <w:tab w:val="left" w:pos="1701"/>
          <w:tab w:val="left" w:pos="2694"/>
          <w:tab w:val="left" w:pos="2977"/>
        </w:tabs>
        <w:spacing w:after="0" w:line="240" w:lineRule="auto"/>
        <w:ind w:firstLine="709"/>
        <w:jc w:val="both"/>
        <w:rPr>
          <w:rFonts w:ascii="Times New Roman" w:hAnsi="Times New Roman"/>
          <w:sz w:val="24"/>
          <w:szCs w:val="24"/>
        </w:rPr>
      </w:pPr>
    </w:p>
    <w:p w:rsidR="00B932A3" w:rsidRPr="00FF6652" w:rsidRDefault="00B932A3" w:rsidP="00FF6652">
      <w:pPr>
        <w:tabs>
          <w:tab w:val="left" w:pos="1701"/>
          <w:tab w:val="left" w:pos="2694"/>
          <w:tab w:val="left" w:pos="2977"/>
        </w:tabs>
        <w:spacing w:after="0" w:line="240" w:lineRule="auto"/>
        <w:ind w:firstLine="709"/>
        <w:jc w:val="both"/>
        <w:rPr>
          <w:rFonts w:ascii="Times New Roman" w:hAnsi="Times New Roman"/>
          <w:sz w:val="24"/>
          <w:szCs w:val="24"/>
        </w:rPr>
      </w:pPr>
    </w:p>
    <w:p w:rsidR="001A6F9D" w:rsidRDefault="001A6F9D" w:rsidP="00FF6652">
      <w:pPr>
        <w:tabs>
          <w:tab w:val="left" w:pos="1701"/>
          <w:tab w:val="left" w:pos="2694"/>
          <w:tab w:val="left" w:pos="2977"/>
        </w:tabs>
        <w:spacing w:after="0" w:line="240" w:lineRule="auto"/>
        <w:ind w:firstLine="709"/>
        <w:jc w:val="both"/>
        <w:rPr>
          <w:rFonts w:ascii="Times New Roman" w:hAnsi="Times New Roman"/>
          <w:sz w:val="24"/>
          <w:szCs w:val="24"/>
        </w:rPr>
      </w:pPr>
    </w:p>
    <w:p w:rsidR="00FF6652" w:rsidRPr="00FF6652" w:rsidRDefault="00FF6652" w:rsidP="00FF6652">
      <w:pPr>
        <w:tabs>
          <w:tab w:val="left" w:pos="1701"/>
          <w:tab w:val="left" w:pos="2694"/>
          <w:tab w:val="left" w:pos="2977"/>
        </w:tabs>
        <w:spacing w:after="0" w:line="240" w:lineRule="auto"/>
        <w:ind w:firstLine="709"/>
        <w:jc w:val="both"/>
        <w:rPr>
          <w:rFonts w:ascii="Times New Roman" w:hAnsi="Times New Roman"/>
          <w:sz w:val="24"/>
          <w:szCs w:val="24"/>
        </w:rPr>
      </w:pPr>
    </w:p>
    <w:tbl>
      <w:tblPr>
        <w:tblW w:w="0" w:type="auto"/>
        <w:tblLook w:val="04A0" w:firstRow="1" w:lastRow="0" w:firstColumn="1" w:lastColumn="0" w:noHBand="0" w:noVBand="1"/>
      </w:tblPr>
      <w:tblGrid>
        <w:gridCol w:w="4958"/>
        <w:gridCol w:w="4963"/>
      </w:tblGrid>
      <w:tr w:rsidR="002A0AEE" w:rsidRPr="00FF6652" w:rsidTr="000F642C">
        <w:tc>
          <w:tcPr>
            <w:tcW w:w="5068" w:type="dxa"/>
            <w:shd w:val="clear" w:color="auto" w:fill="auto"/>
          </w:tcPr>
          <w:p w:rsidR="00FF6652" w:rsidRDefault="00E039FB" w:rsidP="00FF6652">
            <w:pPr>
              <w:tabs>
                <w:tab w:val="left" w:pos="1701"/>
                <w:tab w:val="left" w:pos="2694"/>
                <w:tab w:val="left" w:pos="2977"/>
              </w:tabs>
              <w:spacing w:after="0" w:line="240" w:lineRule="auto"/>
              <w:rPr>
                <w:rFonts w:ascii="Times New Roman" w:hAnsi="Times New Roman"/>
                <w:sz w:val="24"/>
                <w:szCs w:val="24"/>
              </w:rPr>
            </w:pPr>
            <w:r w:rsidRPr="00FF6652">
              <w:rPr>
                <w:rFonts w:ascii="Times New Roman" w:hAnsi="Times New Roman"/>
                <w:sz w:val="24"/>
                <w:szCs w:val="24"/>
              </w:rPr>
              <w:t>Г</w:t>
            </w:r>
            <w:r w:rsidR="00855666" w:rsidRPr="00FF6652">
              <w:rPr>
                <w:rFonts w:ascii="Times New Roman" w:hAnsi="Times New Roman"/>
                <w:sz w:val="24"/>
                <w:szCs w:val="24"/>
              </w:rPr>
              <w:t>лав</w:t>
            </w:r>
            <w:r w:rsidRPr="00FF6652">
              <w:rPr>
                <w:rFonts w:ascii="Times New Roman" w:hAnsi="Times New Roman"/>
                <w:sz w:val="24"/>
                <w:szCs w:val="24"/>
              </w:rPr>
              <w:t>а</w:t>
            </w:r>
            <w:r w:rsidR="00C179BF" w:rsidRPr="00FF6652">
              <w:rPr>
                <w:rFonts w:ascii="Times New Roman" w:hAnsi="Times New Roman"/>
                <w:sz w:val="24"/>
                <w:szCs w:val="24"/>
              </w:rPr>
              <w:t xml:space="preserve"> </w:t>
            </w:r>
            <w:r w:rsidR="001E6C0D" w:rsidRPr="00FF6652">
              <w:rPr>
                <w:rFonts w:ascii="Times New Roman" w:hAnsi="Times New Roman"/>
                <w:sz w:val="24"/>
                <w:szCs w:val="24"/>
              </w:rPr>
              <w:t>городског</w:t>
            </w:r>
            <w:r w:rsidR="002A0AEE" w:rsidRPr="00FF6652">
              <w:rPr>
                <w:rFonts w:ascii="Times New Roman" w:hAnsi="Times New Roman"/>
                <w:sz w:val="24"/>
                <w:szCs w:val="24"/>
              </w:rPr>
              <w:t>о</w:t>
            </w:r>
            <w:r w:rsidR="001E6C0D" w:rsidRPr="00FF6652">
              <w:rPr>
                <w:rFonts w:ascii="Times New Roman" w:hAnsi="Times New Roman"/>
                <w:sz w:val="24"/>
                <w:szCs w:val="24"/>
              </w:rPr>
              <w:t xml:space="preserve"> о</w:t>
            </w:r>
            <w:r w:rsidR="00FF6652">
              <w:rPr>
                <w:rFonts w:ascii="Times New Roman" w:hAnsi="Times New Roman"/>
                <w:sz w:val="24"/>
                <w:szCs w:val="24"/>
              </w:rPr>
              <w:t>круга</w:t>
            </w:r>
          </w:p>
          <w:p w:rsidR="00855666" w:rsidRPr="00FF6652" w:rsidRDefault="002A0AEE" w:rsidP="00FF6652">
            <w:pPr>
              <w:tabs>
                <w:tab w:val="left" w:pos="1701"/>
                <w:tab w:val="left" w:pos="2694"/>
                <w:tab w:val="left" w:pos="2977"/>
              </w:tabs>
              <w:spacing w:after="0" w:line="240" w:lineRule="auto"/>
              <w:rPr>
                <w:rFonts w:ascii="Times New Roman" w:hAnsi="Times New Roman"/>
                <w:sz w:val="24"/>
                <w:szCs w:val="24"/>
              </w:rPr>
            </w:pPr>
            <w:r w:rsidRPr="00FF6652">
              <w:rPr>
                <w:rFonts w:ascii="Times New Roman" w:hAnsi="Times New Roman"/>
                <w:sz w:val="24"/>
                <w:szCs w:val="24"/>
              </w:rPr>
              <w:t>Зв</w:t>
            </w:r>
            <w:r w:rsidR="00D2565D" w:rsidRPr="00FF6652">
              <w:rPr>
                <w:rFonts w:ascii="Times New Roman" w:hAnsi="Times New Roman"/>
                <w:sz w:val="24"/>
                <w:szCs w:val="24"/>
              </w:rPr>
              <w:t>ё</w:t>
            </w:r>
            <w:r w:rsidRPr="00FF6652">
              <w:rPr>
                <w:rFonts w:ascii="Times New Roman" w:hAnsi="Times New Roman"/>
                <w:sz w:val="24"/>
                <w:szCs w:val="24"/>
              </w:rPr>
              <w:t xml:space="preserve">здный городок </w:t>
            </w:r>
          </w:p>
          <w:p w:rsidR="002A0AEE" w:rsidRPr="00FF6652" w:rsidRDefault="002A0AEE" w:rsidP="00FF6652">
            <w:pPr>
              <w:tabs>
                <w:tab w:val="left" w:pos="1701"/>
                <w:tab w:val="left" w:pos="2694"/>
                <w:tab w:val="left" w:pos="2977"/>
              </w:tabs>
              <w:spacing w:after="0" w:line="240" w:lineRule="auto"/>
              <w:rPr>
                <w:rFonts w:ascii="Times New Roman" w:hAnsi="Times New Roman"/>
                <w:sz w:val="24"/>
                <w:szCs w:val="24"/>
              </w:rPr>
            </w:pPr>
            <w:r w:rsidRPr="00FF6652">
              <w:rPr>
                <w:rFonts w:ascii="Times New Roman" w:hAnsi="Times New Roman"/>
                <w:sz w:val="24"/>
                <w:szCs w:val="24"/>
              </w:rPr>
              <w:t>Московской области</w:t>
            </w:r>
          </w:p>
        </w:tc>
        <w:tc>
          <w:tcPr>
            <w:tcW w:w="5069" w:type="dxa"/>
            <w:shd w:val="clear" w:color="auto" w:fill="auto"/>
          </w:tcPr>
          <w:p w:rsidR="002A0AEE" w:rsidRDefault="002A0AEE" w:rsidP="00FF6652">
            <w:pPr>
              <w:tabs>
                <w:tab w:val="left" w:pos="1701"/>
                <w:tab w:val="left" w:pos="2694"/>
                <w:tab w:val="left" w:pos="2977"/>
              </w:tabs>
              <w:spacing w:after="0" w:line="240" w:lineRule="auto"/>
              <w:jc w:val="right"/>
              <w:rPr>
                <w:rFonts w:ascii="Times New Roman" w:hAnsi="Times New Roman"/>
                <w:sz w:val="24"/>
                <w:szCs w:val="24"/>
              </w:rPr>
            </w:pPr>
          </w:p>
          <w:p w:rsidR="00FF6652" w:rsidRPr="00FF6652" w:rsidRDefault="00FF6652" w:rsidP="00FF6652">
            <w:pPr>
              <w:tabs>
                <w:tab w:val="left" w:pos="1701"/>
                <w:tab w:val="left" w:pos="2694"/>
                <w:tab w:val="left" w:pos="2977"/>
              </w:tabs>
              <w:spacing w:after="0" w:line="240" w:lineRule="auto"/>
              <w:jc w:val="right"/>
              <w:rPr>
                <w:rFonts w:ascii="Times New Roman" w:hAnsi="Times New Roman"/>
                <w:sz w:val="24"/>
                <w:szCs w:val="24"/>
              </w:rPr>
            </w:pPr>
          </w:p>
          <w:p w:rsidR="002A0AEE" w:rsidRPr="00FF6652" w:rsidRDefault="00E039FB" w:rsidP="00FF6652">
            <w:pPr>
              <w:tabs>
                <w:tab w:val="left" w:pos="1701"/>
                <w:tab w:val="left" w:pos="2694"/>
                <w:tab w:val="left" w:pos="2977"/>
              </w:tabs>
              <w:spacing w:after="0" w:line="240" w:lineRule="auto"/>
              <w:jc w:val="right"/>
              <w:rPr>
                <w:rFonts w:ascii="Times New Roman" w:hAnsi="Times New Roman"/>
                <w:sz w:val="24"/>
                <w:szCs w:val="24"/>
              </w:rPr>
            </w:pPr>
            <w:r w:rsidRPr="00FF6652">
              <w:rPr>
                <w:rFonts w:ascii="Times New Roman" w:hAnsi="Times New Roman"/>
                <w:sz w:val="24"/>
                <w:szCs w:val="24"/>
              </w:rPr>
              <w:t>Е.В.</w:t>
            </w:r>
            <w:r w:rsidR="00FF6652">
              <w:rPr>
                <w:rFonts w:ascii="Times New Roman" w:hAnsi="Times New Roman"/>
                <w:sz w:val="24"/>
                <w:szCs w:val="24"/>
              </w:rPr>
              <w:t xml:space="preserve"> </w:t>
            </w:r>
            <w:r w:rsidRPr="00FF6652">
              <w:rPr>
                <w:rFonts w:ascii="Times New Roman" w:hAnsi="Times New Roman"/>
                <w:sz w:val="24"/>
                <w:szCs w:val="24"/>
              </w:rPr>
              <w:t>Баришевский</w:t>
            </w:r>
          </w:p>
        </w:tc>
      </w:tr>
    </w:tbl>
    <w:p w:rsidR="00FF6652" w:rsidRDefault="00FF6652" w:rsidP="00F27DC3">
      <w:pPr>
        <w:tabs>
          <w:tab w:val="left" w:pos="1701"/>
          <w:tab w:val="left" w:pos="2694"/>
          <w:tab w:val="left" w:pos="2977"/>
        </w:tabs>
        <w:spacing w:after="0" w:line="240" w:lineRule="auto"/>
        <w:ind w:left="5812"/>
        <w:rPr>
          <w:rFonts w:ascii="Times New Roman" w:hAnsi="Times New Roman"/>
          <w:bCs/>
          <w:sz w:val="24"/>
          <w:szCs w:val="24"/>
        </w:rPr>
        <w:sectPr w:rsidR="00FF6652" w:rsidSect="00FF6652">
          <w:headerReference w:type="first" r:id="rId8"/>
          <w:type w:val="nextColumn"/>
          <w:pgSz w:w="11906" w:h="16838"/>
          <w:pgMar w:top="1134" w:right="851" w:bottom="1134" w:left="1134" w:header="709" w:footer="709" w:gutter="0"/>
          <w:cols w:space="708"/>
          <w:titlePg/>
          <w:docGrid w:linePitch="360"/>
        </w:sectPr>
      </w:pPr>
    </w:p>
    <w:p w:rsidR="00F27DC3" w:rsidRPr="001407D7" w:rsidRDefault="00FF6652" w:rsidP="00F27DC3">
      <w:pPr>
        <w:tabs>
          <w:tab w:val="left" w:pos="1701"/>
          <w:tab w:val="left" w:pos="2694"/>
          <w:tab w:val="left" w:pos="2977"/>
        </w:tabs>
        <w:spacing w:after="0" w:line="240" w:lineRule="auto"/>
        <w:ind w:left="5812"/>
        <w:rPr>
          <w:rFonts w:ascii="Times New Roman" w:hAnsi="Times New Roman"/>
          <w:bCs/>
          <w:sz w:val="24"/>
          <w:szCs w:val="24"/>
        </w:rPr>
      </w:pPr>
      <w:r>
        <w:rPr>
          <w:rFonts w:ascii="Times New Roman" w:hAnsi="Times New Roman"/>
          <w:bCs/>
          <w:sz w:val="24"/>
          <w:szCs w:val="24"/>
        </w:rPr>
        <w:lastRenderedPageBreak/>
        <w:t>УТВЕРЖДЕНА</w:t>
      </w:r>
    </w:p>
    <w:p w:rsidR="00F27DC3" w:rsidRPr="001407D7" w:rsidRDefault="00F27DC3" w:rsidP="00F27DC3">
      <w:pPr>
        <w:tabs>
          <w:tab w:val="left" w:pos="1701"/>
          <w:tab w:val="left" w:pos="2694"/>
          <w:tab w:val="left" w:pos="2977"/>
        </w:tabs>
        <w:spacing w:after="0" w:line="240" w:lineRule="auto"/>
        <w:ind w:left="5812"/>
        <w:rPr>
          <w:rFonts w:ascii="Times New Roman" w:hAnsi="Times New Roman"/>
          <w:bCs/>
          <w:sz w:val="24"/>
          <w:szCs w:val="24"/>
        </w:rPr>
      </w:pPr>
      <w:r>
        <w:rPr>
          <w:rFonts w:ascii="Times New Roman" w:hAnsi="Times New Roman"/>
          <w:bCs/>
          <w:sz w:val="24"/>
          <w:szCs w:val="24"/>
        </w:rPr>
        <w:t xml:space="preserve">постановлением </w:t>
      </w:r>
      <w:r w:rsidR="00ED0026">
        <w:rPr>
          <w:rFonts w:ascii="Times New Roman" w:hAnsi="Times New Roman"/>
          <w:bCs/>
          <w:sz w:val="24"/>
          <w:szCs w:val="24"/>
        </w:rPr>
        <w:t>администрации</w:t>
      </w:r>
      <w:r>
        <w:rPr>
          <w:rFonts w:ascii="Times New Roman" w:hAnsi="Times New Roman"/>
          <w:bCs/>
          <w:sz w:val="24"/>
          <w:szCs w:val="24"/>
        </w:rPr>
        <w:t xml:space="preserve"> городского о</w:t>
      </w:r>
      <w:r w:rsidRPr="001407D7">
        <w:rPr>
          <w:rFonts w:ascii="Times New Roman" w:hAnsi="Times New Roman"/>
          <w:bCs/>
          <w:sz w:val="24"/>
          <w:szCs w:val="24"/>
        </w:rPr>
        <w:t>круга</w:t>
      </w:r>
      <w:r w:rsidR="00A20BA4">
        <w:rPr>
          <w:rFonts w:ascii="Times New Roman" w:hAnsi="Times New Roman"/>
          <w:bCs/>
          <w:sz w:val="24"/>
          <w:szCs w:val="24"/>
        </w:rPr>
        <w:t xml:space="preserve"> </w:t>
      </w:r>
      <w:r w:rsidR="00A53F92">
        <w:rPr>
          <w:rFonts w:ascii="Times New Roman" w:hAnsi="Times New Roman"/>
          <w:bCs/>
          <w:sz w:val="24"/>
          <w:szCs w:val="24"/>
        </w:rPr>
        <w:t>Звё</w:t>
      </w:r>
      <w:r w:rsidRPr="001407D7">
        <w:rPr>
          <w:rFonts w:ascii="Times New Roman" w:hAnsi="Times New Roman"/>
          <w:bCs/>
          <w:sz w:val="24"/>
          <w:szCs w:val="24"/>
        </w:rPr>
        <w:t>здный городок</w:t>
      </w:r>
      <w:r w:rsidR="00A20BA4">
        <w:rPr>
          <w:rFonts w:ascii="Times New Roman" w:hAnsi="Times New Roman"/>
          <w:bCs/>
          <w:sz w:val="24"/>
          <w:szCs w:val="24"/>
        </w:rPr>
        <w:t xml:space="preserve"> </w:t>
      </w:r>
      <w:r w:rsidRPr="001407D7">
        <w:rPr>
          <w:rFonts w:ascii="Times New Roman" w:hAnsi="Times New Roman"/>
          <w:bCs/>
          <w:sz w:val="24"/>
          <w:szCs w:val="24"/>
        </w:rPr>
        <w:t>Московской области</w:t>
      </w:r>
    </w:p>
    <w:p w:rsidR="00180855" w:rsidRDefault="00F27DC3" w:rsidP="00F27DC3">
      <w:pPr>
        <w:tabs>
          <w:tab w:val="left" w:pos="1701"/>
          <w:tab w:val="left" w:pos="2694"/>
          <w:tab w:val="left" w:pos="2977"/>
        </w:tabs>
        <w:spacing w:after="0" w:line="240" w:lineRule="auto"/>
        <w:ind w:left="5812"/>
        <w:rPr>
          <w:rFonts w:ascii="Times New Roman" w:eastAsia="Times New Roman" w:hAnsi="Times New Roman"/>
          <w:sz w:val="24"/>
          <w:szCs w:val="24"/>
        </w:rPr>
      </w:pPr>
      <w:r w:rsidRPr="008A3951">
        <w:rPr>
          <w:rFonts w:ascii="Times New Roman" w:eastAsia="Times New Roman" w:hAnsi="Times New Roman"/>
          <w:sz w:val="24"/>
          <w:szCs w:val="24"/>
        </w:rPr>
        <w:t xml:space="preserve">от </w:t>
      </w:r>
      <w:r w:rsidR="00A20BA4">
        <w:rPr>
          <w:rFonts w:ascii="Times New Roman" w:eastAsia="Times New Roman" w:hAnsi="Times New Roman"/>
          <w:sz w:val="24"/>
          <w:szCs w:val="24"/>
        </w:rPr>
        <w:t xml:space="preserve">  </w:t>
      </w:r>
      <w:r w:rsidR="00180855">
        <w:rPr>
          <w:rFonts w:ascii="Times New Roman" w:eastAsia="Times New Roman" w:hAnsi="Times New Roman"/>
          <w:sz w:val="24"/>
          <w:szCs w:val="24"/>
        </w:rPr>
        <w:t>17.12.2019</w:t>
      </w:r>
      <w:r w:rsidR="00FF6652">
        <w:rPr>
          <w:rFonts w:ascii="Times New Roman" w:eastAsia="Times New Roman" w:hAnsi="Times New Roman"/>
          <w:sz w:val="24"/>
          <w:szCs w:val="24"/>
        </w:rPr>
        <w:t xml:space="preserve"> </w:t>
      </w:r>
      <w:r w:rsidRPr="008A3951">
        <w:rPr>
          <w:rFonts w:ascii="Times New Roman" w:eastAsia="Times New Roman" w:hAnsi="Times New Roman"/>
          <w:sz w:val="24"/>
          <w:szCs w:val="24"/>
        </w:rPr>
        <w:t>№</w:t>
      </w:r>
      <w:r w:rsidR="00180855">
        <w:rPr>
          <w:rFonts w:ascii="Times New Roman" w:eastAsia="Times New Roman" w:hAnsi="Times New Roman"/>
          <w:sz w:val="24"/>
          <w:szCs w:val="24"/>
        </w:rPr>
        <w:t>381-</w:t>
      </w:r>
      <w:r w:rsidR="00BF291C">
        <w:rPr>
          <w:rFonts w:ascii="Times New Roman" w:eastAsia="Times New Roman" w:hAnsi="Times New Roman"/>
          <w:sz w:val="24"/>
          <w:szCs w:val="24"/>
        </w:rPr>
        <w:t>ПА</w:t>
      </w:r>
    </w:p>
    <w:p w:rsidR="00180855" w:rsidRDefault="00180855" w:rsidP="00F27DC3">
      <w:pPr>
        <w:tabs>
          <w:tab w:val="left" w:pos="1701"/>
          <w:tab w:val="left" w:pos="2694"/>
          <w:tab w:val="left" w:pos="2977"/>
        </w:tabs>
        <w:spacing w:after="0" w:line="240" w:lineRule="auto"/>
        <w:ind w:left="5812"/>
        <w:rPr>
          <w:rFonts w:ascii="Times New Roman" w:eastAsia="Times New Roman" w:hAnsi="Times New Roman"/>
          <w:sz w:val="24"/>
          <w:szCs w:val="24"/>
        </w:rPr>
      </w:pPr>
    </w:p>
    <w:p w:rsidR="00180855" w:rsidRDefault="00180855" w:rsidP="00180855">
      <w:pPr>
        <w:tabs>
          <w:tab w:val="left" w:pos="1701"/>
          <w:tab w:val="left" w:pos="2694"/>
          <w:tab w:val="left" w:pos="2977"/>
        </w:tabs>
        <w:spacing w:after="0" w:line="240" w:lineRule="auto"/>
        <w:ind w:left="5812"/>
        <w:rPr>
          <w:rFonts w:ascii="Times New Roman" w:eastAsia="Times New Roman" w:hAnsi="Times New Roman"/>
          <w:sz w:val="24"/>
          <w:szCs w:val="24"/>
        </w:rPr>
      </w:pPr>
      <w:r>
        <w:rPr>
          <w:rFonts w:ascii="Times New Roman" w:eastAsia="Times New Roman" w:hAnsi="Times New Roman"/>
          <w:sz w:val="24"/>
          <w:szCs w:val="24"/>
        </w:rPr>
        <w:t xml:space="preserve">в редакции </w:t>
      </w:r>
    </w:p>
    <w:p w:rsidR="00180855" w:rsidRDefault="00180855" w:rsidP="00180855">
      <w:pPr>
        <w:tabs>
          <w:tab w:val="left" w:pos="1701"/>
          <w:tab w:val="left" w:pos="2694"/>
          <w:tab w:val="left" w:pos="2977"/>
        </w:tabs>
        <w:spacing w:after="0" w:line="240" w:lineRule="auto"/>
        <w:ind w:left="5812"/>
        <w:rPr>
          <w:rFonts w:ascii="Times New Roman" w:eastAsia="Times New Roman" w:hAnsi="Times New Roman"/>
          <w:sz w:val="24"/>
          <w:szCs w:val="24"/>
        </w:rPr>
      </w:pPr>
      <w:r>
        <w:rPr>
          <w:rFonts w:ascii="Times New Roman" w:eastAsia="Times New Roman" w:hAnsi="Times New Roman"/>
          <w:sz w:val="24"/>
          <w:szCs w:val="24"/>
        </w:rPr>
        <w:t>постановления администрации</w:t>
      </w:r>
    </w:p>
    <w:p w:rsidR="00180855" w:rsidRDefault="00180855" w:rsidP="00180855">
      <w:pPr>
        <w:tabs>
          <w:tab w:val="left" w:pos="1701"/>
          <w:tab w:val="left" w:pos="2694"/>
          <w:tab w:val="left" w:pos="2977"/>
        </w:tabs>
        <w:spacing w:after="0" w:line="240" w:lineRule="auto"/>
        <w:ind w:left="5812"/>
        <w:rPr>
          <w:rFonts w:ascii="Times New Roman" w:eastAsia="Times New Roman" w:hAnsi="Times New Roman"/>
          <w:sz w:val="24"/>
          <w:szCs w:val="24"/>
        </w:rPr>
      </w:pPr>
      <w:r>
        <w:rPr>
          <w:rFonts w:ascii="Times New Roman" w:eastAsia="Times New Roman" w:hAnsi="Times New Roman"/>
          <w:sz w:val="24"/>
          <w:szCs w:val="24"/>
        </w:rPr>
        <w:t>городского округа Звёздный городок</w:t>
      </w:r>
    </w:p>
    <w:p w:rsidR="00180855" w:rsidRDefault="00180855" w:rsidP="00180855">
      <w:pPr>
        <w:tabs>
          <w:tab w:val="left" w:pos="1701"/>
          <w:tab w:val="left" w:pos="2694"/>
          <w:tab w:val="left" w:pos="2977"/>
        </w:tabs>
        <w:spacing w:after="0" w:line="240" w:lineRule="auto"/>
        <w:ind w:left="5812"/>
        <w:rPr>
          <w:rFonts w:ascii="Times New Roman" w:eastAsia="Times New Roman" w:hAnsi="Times New Roman"/>
          <w:sz w:val="24"/>
          <w:szCs w:val="24"/>
        </w:rPr>
      </w:pPr>
      <w:r>
        <w:rPr>
          <w:rFonts w:ascii="Times New Roman" w:eastAsia="Times New Roman" w:hAnsi="Times New Roman"/>
          <w:sz w:val="24"/>
          <w:szCs w:val="24"/>
        </w:rPr>
        <w:t>Московской области</w:t>
      </w:r>
    </w:p>
    <w:p w:rsidR="00180855" w:rsidRPr="008A3951" w:rsidRDefault="00180855" w:rsidP="00180855">
      <w:pPr>
        <w:tabs>
          <w:tab w:val="left" w:pos="1701"/>
          <w:tab w:val="left" w:pos="2694"/>
          <w:tab w:val="left" w:pos="2977"/>
        </w:tabs>
        <w:spacing w:after="0" w:line="240" w:lineRule="auto"/>
        <w:ind w:left="5812"/>
        <w:rPr>
          <w:rFonts w:ascii="Times New Roman" w:hAnsi="Times New Roman"/>
          <w:bCs/>
          <w:sz w:val="40"/>
          <w:szCs w:val="40"/>
        </w:rPr>
      </w:pPr>
      <w:r>
        <w:rPr>
          <w:rFonts w:ascii="Times New Roman" w:eastAsia="Times New Roman" w:hAnsi="Times New Roman"/>
          <w:sz w:val="24"/>
          <w:szCs w:val="24"/>
        </w:rPr>
        <w:t xml:space="preserve">от </w:t>
      </w:r>
      <w:r w:rsidR="00287DD9">
        <w:rPr>
          <w:rFonts w:ascii="Times New Roman" w:eastAsia="Times New Roman" w:hAnsi="Times New Roman"/>
          <w:sz w:val="24"/>
          <w:szCs w:val="24"/>
        </w:rPr>
        <w:t xml:space="preserve">26.06.2020 </w:t>
      </w:r>
      <w:r>
        <w:rPr>
          <w:rFonts w:ascii="Times New Roman" w:eastAsia="Times New Roman" w:hAnsi="Times New Roman"/>
          <w:sz w:val="24"/>
          <w:szCs w:val="24"/>
        </w:rPr>
        <w:t xml:space="preserve">№ </w:t>
      </w:r>
      <w:r w:rsidR="00287DD9">
        <w:rPr>
          <w:rFonts w:ascii="Times New Roman" w:eastAsia="Times New Roman" w:hAnsi="Times New Roman"/>
          <w:sz w:val="24"/>
          <w:szCs w:val="24"/>
        </w:rPr>
        <w:t>161-ПА</w:t>
      </w:r>
    </w:p>
    <w:p w:rsidR="00294DF5" w:rsidRDefault="00294DF5" w:rsidP="00C56B7A">
      <w:pPr>
        <w:tabs>
          <w:tab w:val="left" w:pos="1701"/>
          <w:tab w:val="left" w:pos="2694"/>
          <w:tab w:val="left" w:pos="2977"/>
          <w:tab w:val="left" w:pos="6243"/>
        </w:tabs>
        <w:spacing w:after="0" w:line="240" w:lineRule="auto"/>
        <w:jc w:val="center"/>
        <w:rPr>
          <w:rFonts w:ascii="Times New Roman" w:hAnsi="Times New Roman"/>
          <w:b/>
          <w:bCs/>
          <w:sz w:val="40"/>
          <w:szCs w:val="40"/>
        </w:rPr>
      </w:pPr>
    </w:p>
    <w:p w:rsidR="00294DF5" w:rsidRDefault="00294DF5" w:rsidP="00C56B7A">
      <w:pPr>
        <w:tabs>
          <w:tab w:val="left" w:pos="1701"/>
          <w:tab w:val="left" w:pos="2694"/>
          <w:tab w:val="left" w:pos="2977"/>
          <w:tab w:val="left" w:pos="6243"/>
        </w:tabs>
        <w:spacing w:after="0" w:line="240" w:lineRule="auto"/>
        <w:jc w:val="center"/>
        <w:rPr>
          <w:rFonts w:ascii="Times New Roman" w:hAnsi="Times New Roman"/>
          <w:b/>
          <w:bCs/>
          <w:sz w:val="40"/>
          <w:szCs w:val="40"/>
        </w:rPr>
      </w:pPr>
    </w:p>
    <w:p w:rsidR="00294DF5" w:rsidRDefault="00294DF5" w:rsidP="00C56B7A">
      <w:pPr>
        <w:tabs>
          <w:tab w:val="left" w:pos="1701"/>
          <w:tab w:val="left" w:pos="2694"/>
          <w:tab w:val="left" w:pos="2977"/>
          <w:tab w:val="left" w:pos="6243"/>
        </w:tabs>
        <w:spacing w:after="0" w:line="240" w:lineRule="auto"/>
        <w:jc w:val="center"/>
        <w:rPr>
          <w:rFonts w:ascii="Times New Roman" w:hAnsi="Times New Roman"/>
          <w:b/>
          <w:bCs/>
          <w:sz w:val="40"/>
          <w:szCs w:val="40"/>
        </w:rPr>
      </w:pPr>
    </w:p>
    <w:p w:rsidR="006F507D" w:rsidRDefault="006F507D" w:rsidP="00A20BA4">
      <w:pPr>
        <w:tabs>
          <w:tab w:val="left" w:pos="2268"/>
          <w:tab w:val="left" w:pos="2977"/>
          <w:tab w:val="left" w:pos="6243"/>
        </w:tabs>
        <w:spacing w:after="0" w:line="240" w:lineRule="auto"/>
        <w:ind w:left="851" w:hanging="851"/>
        <w:jc w:val="center"/>
        <w:rPr>
          <w:rFonts w:ascii="Times New Roman" w:hAnsi="Times New Roman"/>
          <w:b/>
          <w:bCs/>
          <w:sz w:val="32"/>
          <w:szCs w:val="32"/>
        </w:rPr>
      </w:pPr>
      <w:r>
        <w:rPr>
          <w:rFonts w:ascii="Times New Roman" w:hAnsi="Times New Roman"/>
          <w:b/>
          <w:bCs/>
          <w:sz w:val="32"/>
          <w:szCs w:val="32"/>
        </w:rPr>
        <w:t>Муниципальная программа</w:t>
      </w:r>
    </w:p>
    <w:p w:rsidR="00294DF5" w:rsidRPr="006F507D" w:rsidRDefault="00D8764C" w:rsidP="00A20BA4">
      <w:pPr>
        <w:tabs>
          <w:tab w:val="left" w:pos="2268"/>
          <w:tab w:val="left" w:pos="2977"/>
          <w:tab w:val="left" w:pos="6243"/>
        </w:tabs>
        <w:spacing w:after="0" w:line="240" w:lineRule="auto"/>
        <w:ind w:left="851" w:hanging="851"/>
        <w:jc w:val="center"/>
        <w:rPr>
          <w:rFonts w:ascii="Times New Roman" w:hAnsi="Times New Roman"/>
          <w:b/>
          <w:bCs/>
          <w:sz w:val="32"/>
          <w:szCs w:val="32"/>
        </w:rPr>
      </w:pPr>
      <w:r w:rsidRPr="006F507D">
        <w:rPr>
          <w:rFonts w:ascii="Times New Roman" w:hAnsi="Times New Roman"/>
          <w:b/>
          <w:bCs/>
          <w:sz w:val="32"/>
          <w:szCs w:val="32"/>
        </w:rPr>
        <w:t>городского округа</w:t>
      </w:r>
      <w:r w:rsidR="006F507D">
        <w:rPr>
          <w:rFonts w:ascii="Times New Roman" w:hAnsi="Times New Roman"/>
          <w:b/>
          <w:bCs/>
          <w:sz w:val="32"/>
          <w:szCs w:val="32"/>
        </w:rPr>
        <w:t xml:space="preserve"> </w:t>
      </w:r>
      <w:r w:rsidRPr="006F507D">
        <w:rPr>
          <w:rFonts w:ascii="Times New Roman" w:hAnsi="Times New Roman"/>
          <w:b/>
          <w:bCs/>
          <w:sz w:val="32"/>
          <w:szCs w:val="32"/>
        </w:rPr>
        <w:t>Звёздный городок Московской области</w:t>
      </w:r>
    </w:p>
    <w:p w:rsidR="00D8764C" w:rsidRPr="006F507D" w:rsidRDefault="00294DF5" w:rsidP="00F27DC3">
      <w:pPr>
        <w:widowControl w:val="0"/>
        <w:tabs>
          <w:tab w:val="left" w:pos="1701"/>
          <w:tab w:val="left" w:pos="2694"/>
          <w:tab w:val="left" w:pos="2977"/>
        </w:tabs>
        <w:autoSpaceDE w:val="0"/>
        <w:autoSpaceDN w:val="0"/>
        <w:adjustRightInd w:val="0"/>
        <w:spacing w:after="0" w:line="240" w:lineRule="auto"/>
        <w:ind w:left="709"/>
        <w:jc w:val="center"/>
        <w:rPr>
          <w:rFonts w:ascii="Times New Roman" w:hAnsi="Times New Roman" w:cs="Arial"/>
          <w:b/>
          <w:bCs/>
          <w:color w:val="000000"/>
          <w:sz w:val="32"/>
          <w:szCs w:val="32"/>
        </w:rPr>
      </w:pPr>
      <w:r w:rsidRPr="006F507D">
        <w:rPr>
          <w:rFonts w:ascii="Times New Roman" w:hAnsi="Times New Roman" w:cs="Arial"/>
          <w:b/>
          <w:sz w:val="32"/>
          <w:szCs w:val="32"/>
        </w:rPr>
        <w:t>«</w:t>
      </w:r>
      <w:r w:rsidRPr="006F507D">
        <w:rPr>
          <w:rFonts w:ascii="Times New Roman" w:hAnsi="Times New Roman" w:cs="Arial"/>
          <w:b/>
          <w:bCs/>
          <w:color w:val="000000"/>
          <w:sz w:val="32"/>
          <w:szCs w:val="32"/>
        </w:rPr>
        <w:t>Цифрово</w:t>
      </w:r>
      <w:r w:rsidR="00D8764C" w:rsidRPr="006F507D">
        <w:rPr>
          <w:rFonts w:ascii="Times New Roman" w:hAnsi="Times New Roman" w:cs="Arial"/>
          <w:b/>
          <w:bCs/>
          <w:color w:val="000000"/>
          <w:sz w:val="32"/>
          <w:szCs w:val="32"/>
        </w:rPr>
        <w:t>е</w:t>
      </w:r>
      <w:r w:rsidR="00A20BA4" w:rsidRPr="006F507D">
        <w:rPr>
          <w:rFonts w:ascii="Times New Roman" w:hAnsi="Times New Roman" w:cs="Arial"/>
          <w:b/>
          <w:bCs/>
          <w:color w:val="000000"/>
          <w:sz w:val="32"/>
          <w:szCs w:val="32"/>
        </w:rPr>
        <w:t xml:space="preserve"> </w:t>
      </w:r>
      <w:r w:rsidR="00D8764C" w:rsidRPr="006F507D">
        <w:rPr>
          <w:rFonts w:ascii="Times New Roman" w:hAnsi="Times New Roman" w:cs="Arial"/>
          <w:b/>
          <w:bCs/>
          <w:color w:val="000000"/>
          <w:sz w:val="32"/>
          <w:szCs w:val="32"/>
        </w:rPr>
        <w:t>муниципальное образование</w:t>
      </w:r>
      <w:r w:rsidRPr="006F507D">
        <w:rPr>
          <w:rFonts w:ascii="Times New Roman" w:hAnsi="Times New Roman" w:cs="Arial"/>
          <w:b/>
          <w:bCs/>
          <w:color w:val="000000"/>
          <w:sz w:val="32"/>
          <w:szCs w:val="32"/>
        </w:rPr>
        <w:t>»</w:t>
      </w:r>
    </w:p>
    <w:p w:rsidR="00DF222F" w:rsidRDefault="00294DF5" w:rsidP="0064749E">
      <w:pPr>
        <w:widowControl w:val="0"/>
        <w:tabs>
          <w:tab w:val="left" w:pos="1701"/>
          <w:tab w:val="left" w:pos="2694"/>
          <w:tab w:val="left" w:pos="2977"/>
        </w:tabs>
        <w:autoSpaceDE w:val="0"/>
        <w:autoSpaceDN w:val="0"/>
        <w:adjustRightInd w:val="0"/>
        <w:spacing w:after="0" w:line="240" w:lineRule="auto"/>
        <w:ind w:left="709"/>
        <w:jc w:val="center"/>
        <w:rPr>
          <w:rFonts w:ascii="Times New Roman" w:hAnsi="Times New Roman"/>
          <w:b/>
          <w:bCs/>
          <w:sz w:val="28"/>
          <w:szCs w:val="28"/>
          <w:lang w:eastAsia="ru-RU"/>
        </w:rPr>
      </w:pPr>
      <w:r w:rsidRPr="006F507D">
        <w:rPr>
          <w:rFonts w:ascii="Times New Roman" w:hAnsi="Times New Roman" w:cs="Arial"/>
          <w:b/>
          <w:bCs/>
          <w:color w:val="000000"/>
          <w:sz w:val="32"/>
          <w:szCs w:val="32"/>
        </w:rPr>
        <w:t>на 20</w:t>
      </w:r>
      <w:r w:rsidR="00D8764C" w:rsidRPr="006F507D">
        <w:rPr>
          <w:rFonts w:ascii="Times New Roman" w:hAnsi="Times New Roman" w:cs="Arial"/>
          <w:b/>
          <w:bCs/>
          <w:color w:val="000000"/>
          <w:sz w:val="32"/>
          <w:szCs w:val="32"/>
        </w:rPr>
        <w:t>20</w:t>
      </w:r>
      <w:r w:rsidRPr="006F507D">
        <w:rPr>
          <w:rFonts w:ascii="Times New Roman" w:hAnsi="Times New Roman" w:cs="Arial"/>
          <w:b/>
          <w:bCs/>
          <w:color w:val="000000"/>
          <w:sz w:val="32"/>
          <w:szCs w:val="32"/>
        </w:rPr>
        <w:t>-202</w:t>
      </w:r>
      <w:r w:rsidR="00D8764C" w:rsidRPr="006F507D">
        <w:rPr>
          <w:rFonts w:ascii="Times New Roman" w:hAnsi="Times New Roman" w:cs="Arial"/>
          <w:b/>
          <w:bCs/>
          <w:color w:val="000000"/>
          <w:sz w:val="32"/>
          <w:szCs w:val="32"/>
        </w:rPr>
        <w:t>4</w:t>
      </w:r>
      <w:r w:rsidRPr="006F507D">
        <w:rPr>
          <w:rFonts w:ascii="Times New Roman" w:hAnsi="Times New Roman" w:cs="Arial"/>
          <w:b/>
          <w:bCs/>
          <w:color w:val="000000"/>
          <w:sz w:val="32"/>
          <w:szCs w:val="32"/>
        </w:rPr>
        <w:t xml:space="preserve"> годы</w:t>
      </w:r>
    </w:p>
    <w:p w:rsidR="00DF222F" w:rsidRDefault="00DF222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DF222F" w:rsidRDefault="00DF222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DF222F" w:rsidRDefault="00DF222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DF222F" w:rsidRDefault="00DF222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F27DC3" w:rsidRDefault="00F27DC3"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6F507D" w:rsidRPr="00A2258A" w:rsidRDefault="006F507D"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2C27C0" w:rsidRPr="00A2258A" w:rsidRDefault="002C27C0"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33641F"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2C27C0" w:rsidRPr="006F507D" w:rsidRDefault="0050200A" w:rsidP="00C56B7A">
      <w:pPr>
        <w:keepNext/>
        <w:keepLines/>
        <w:tabs>
          <w:tab w:val="left" w:pos="1701"/>
          <w:tab w:val="left" w:pos="2694"/>
          <w:tab w:val="left" w:pos="2977"/>
        </w:tabs>
        <w:spacing w:after="0" w:line="240" w:lineRule="auto"/>
        <w:jc w:val="center"/>
        <w:outlineLvl w:val="0"/>
        <w:rPr>
          <w:rFonts w:ascii="Times New Roman" w:hAnsi="Times New Roman"/>
          <w:b/>
          <w:bCs/>
          <w:sz w:val="24"/>
          <w:szCs w:val="24"/>
          <w:lang w:eastAsia="ru-RU"/>
        </w:rPr>
      </w:pPr>
      <w:r w:rsidRPr="006F507D">
        <w:rPr>
          <w:rFonts w:ascii="Times New Roman" w:hAnsi="Times New Roman"/>
          <w:b/>
          <w:bCs/>
          <w:sz w:val="24"/>
          <w:szCs w:val="24"/>
          <w:lang w:eastAsia="ru-RU"/>
        </w:rPr>
        <w:t>Звёздный городок</w:t>
      </w:r>
    </w:p>
    <w:p w:rsidR="0033641F" w:rsidRPr="006F507D" w:rsidRDefault="0033641F" w:rsidP="00C56B7A">
      <w:pPr>
        <w:keepNext/>
        <w:keepLines/>
        <w:tabs>
          <w:tab w:val="left" w:pos="1701"/>
          <w:tab w:val="left" w:pos="2694"/>
          <w:tab w:val="left" w:pos="2977"/>
        </w:tabs>
        <w:spacing w:after="0" w:line="240" w:lineRule="auto"/>
        <w:jc w:val="center"/>
        <w:outlineLvl w:val="0"/>
        <w:rPr>
          <w:rFonts w:ascii="Times New Roman" w:hAnsi="Times New Roman"/>
          <w:b/>
          <w:bCs/>
          <w:sz w:val="24"/>
          <w:szCs w:val="24"/>
          <w:lang w:eastAsia="ru-RU"/>
        </w:rPr>
      </w:pPr>
      <w:r w:rsidRPr="006F507D">
        <w:rPr>
          <w:rFonts w:ascii="Times New Roman" w:hAnsi="Times New Roman"/>
          <w:b/>
          <w:bCs/>
          <w:sz w:val="24"/>
          <w:szCs w:val="24"/>
          <w:lang w:eastAsia="ru-RU"/>
        </w:rPr>
        <w:t>20</w:t>
      </w:r>
      <w:r w:rsidR="00D8764C" w:rsidRPr="006F507D">
        <w:rPr>
          <w:rFonts w:ascii="Times New Roman" w:hAnsi="Times New Roman"/>
          <w:b/>
          <w:bCs/>
          <w:sz w:val="24"/>
          <w:szCs w:val="24"/>
          <w:lang w:eastAsia="ru-RU"/>
        </w:rPr>
        <w:t>20</w:t>
      </w:r>
      <w:r w:rsidRPr="006F507D">
        <w:rPr>
          <w:rFonts w:ascii="Times New Roman" w:hAnsi="Times New Roman"/>
          <w:b/>
          <w:bCs/>
          <w:sz w:val="24"/>
          <w:szCs w:val="24"/>
          <w:lang w:eastAsia="ru-RU"/>
        </w:rPr>
        <w:t xml:space="preserve"> год</w:t>
      </w:r>
    </w:p>
    <w:p w:rsidR="00DF222F" w:rsidRDefault="00DF222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DF222F" w:rsidRDefault="00DF222F"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sectPr w:rsidR="00DF222F" w:rsidSect="00FF6652">
          <w:pgSz w:w="11906" w:h="16838"/>
          <w:pgMar w:top="1134" w:right="851" w:bottom="1134" w:left="1134" w:header="709" w:footer="709" w:gutter="0"/>
          <w:cols w:space="708"/>
          <w:titlePg/>
          <w:docGrid w:linePitch="360"/>
        </w:sectPr>
      </w:pPr>
    </w:p>
    <w:p w:rsidR="007D5A64" w:rsidRDefault="007D5A64" w:rsidP="0092612B">
      <w:pPr>
        <w:pStyle w:val="ConsPlusNormal"/>
        <w:numPr>
          <w:ilvl w:val="0"/>
          <w:numId w:val="8"/>
        </w:numPr>
        <w:tabs>
          <w:tab w:val="left" w:pos="1701"/>
          <w:tab w:val="left" w:pos="2694"/>
          <w:tab w:val="left" w:pos="2977"/>
        </w:tabs>
        <w:jc w:val="center"/>
        <w:rPr>
          <w:rFonts w:ascii="Times New Roman" w:hAnsi="Times New Roman" w:cs="Times New Roman"/>
          <w:b/>
          <w:bCs/>
          <w:color w:val="000000"/>
          <w:sz w:val="24"/>
          <w:szCs w:val="24"/>
        </w:rPr>
      </w:pPr>
      <w:r w:rsidRPr="00B16E15">
        <w:rPr>
          <w:rFonts w:ascii="Times New Roman" w:hAnsi="Times New Roman" w:cs="Times New Roman"/>
          <w:b/>
          <w:sz w:val="24"/>
          <w:szCs w:val="24"/>
        </w:rPr>
        <w:lastRenderedPageBreak/>
        <w:t>Паспорт</w:t>
      </w:r>
      <w:r w:rsidR="001465AB">
        <w:rPr>
          <w:rFonts w:ascii="Times New Roman" w:hAnsi="Times New Roman" w:cs="Times New Roman"/>
          <w:b/>
          <w:sz w:val="24"/>
          <w:szCs w:val="24"/>
        </w:rPr>
        <w:t xml:space="preserve"> </w:t>
      </w:r>
      <w:r w:rsidRPr="00B16E15">
        <w:rPr>
          <w:rFonts w:ascii="Times New Roman" w:hAnsi="Times New Roman" w:cs="Times New Roman"/>
          <w:b/>
          <w:sz w:val="24"/>
          <w:szCs w:val="24"/>
        </w:rPr>
        <w:t xml:space="preserve">муниципальной программы </w:t>
      </w:r>
      <w:r w:rsidR="00D8764C">
        <w:rPr>
          <w:rFonts w:ascii="Times New Roman" w:hAnsi="Times New Roman" w:cs="Times New Roman"/>
          <w:b/>
          <w:sz w:val="24"/>
          <w:szCs w:val="24"/>
        </w:rPr>
        <w:t xml:space="preserve">городского округа Звёздный городок Московской области </w:t>
      </w:r>
      <w:r w:rsidRPr="00B16E15">
        <w:rPr>
          <w:rFonts w:ascii="Times New Roman" w:hAnsi="Times New Roman" w:cs="Times New Roman"/>
          <w:b/>
          <w:sz w:val="24"/>
          <w:szCs w:val="24"/>
        </w:rPr>
        <w:t>«</w:t>
      </w:r>
      <w:r w:rsidRPr="00B16E15">
        <w:rPr>
          <w:rFonts w:ascii="Times New Roman" w:hAnsi="Times New Roman" w:cs="Times New Roman"/>
          <w:b/>
          <w:bCs/>
          <w:color w:val="000000"/>
          <w:sz w:val="24"/>
          <w:szCs w:val="24"/>
        </w:rPr>
        <w:t>Цифрово</w:t>
      </w:r>
      <w:r w:rsidR="00D8764C">
        <w:rPr>
          <w:rFonts w:ascii="Times New Roman" w:hAnsi="Times New Roman" w:cs="Times New Roman"/>
          <w:b/>
          <w:bCs/>
          <w:color w:val="000000"/>
          <w:sz w:val="24"/>
          <w:szCs w:val="24"/>
        </w:rPr>
        <w:t>е</w:t>
      </w:r>
      <w:r w:rsidR="001465AB">
        <w:rPr>
          <w:rFonts w:ascii="Times New Roman" w:hAnsi="Times New Roman" w:cs="Times New Roman"/>
          <w:b/>
          <w:bCs/>
          <w:color w:val="000000"/>
          <w:sz w:val="24"/>
          <w:szCs w:val="24"/>
        </w:rPr>
        <w:t xml:space="preserve"> </w:t>
      </w:r>
      <w:r w:rsidR="00D8764C">
        <w:rPr>
          <w:rFonts w:ascii="Times New Roman" w:hAnsi="Times New Roman" w:cs="Times New Roman"/>
          <w:b/>
          <w:bCs/>
          <w:color w:val="000000"/>
          <w:sz w:val="24"/>
          <w:szCs w:val="24"/>
        </w:rPr>
        <w:t>муниципальное образование»</w:t>
      </w:r>
      <w:r w:rsidRPr="00B16E15">
        <w:rPr>
          <w:rFonts w:ascii="Times New Roman" w:hAnsi="Times New Roman" w:cs="Times New Roman"/>
          <w:b/>
          <w:bCs/>
          <w:color w:val="000000"/>
          <w:sz w:val="24"/>
          <w:szCs w:val="24"/>
        </w:rPr>
        <w:t xml:space="preserve"> на 20</w:t>
      </w:r>
      <w:r w:rsidR="00D8764C">
        <w:rPr>
          <w:rFonts w:ascii="Times New Roman" w:hAnsi="Times New Roman" w:cs="Times New Roman"/>
          <w:b/>
          <w:bCs/>
          <w:color w:val="000000"/>
          <w:sz w:val="24"/>
          <w:szCs w:val="24"/>
        </w:rPr>
        <w:t>20</w:t>
      </w:r>
      <w:r w:rsidRPr="00B16E15">
        <w:rPr>
          <w:rFonts w:ascii="Times New Roman" w:hAnsi="Times New Roman" w:cs="Times New Roman"/>
          <w:b/>
          <w:bCs/>
          <w:color w:val="000000"/>
          <w:sz w:val="24"/>
          <w:szCs w:val="24"/>
        </w:rPr>
        <w:t>-202</w:t>
      </w:r>
      <w:r w:rsidR="00D8764C">
        <w:rPr>
          <w:rFonts w:ascii="Times New Roman" w:hAnsi="Times New Roman" w:cs="Times New Roman"/>
          <w:b/>
          <w:bCs/>
          <w:color w:val="000000"/>
          <w:sz w:val="24"/>
          <w:szCs w:val="24"/>
        </w:rPr>
        <w:t>4</w:t>
      </w:r>
      <w:r w:rsidRPr="00B16E15">
        <w:rPr>
          <w:rFonts w:ascii="Times New Roman" w:hAnsi="Times New Roman" w:cs="Times New Roman"/>
          <w:b/>
          <w:bCs/>
          <w:color w:val="000000"/>
          <w:sz w:val="24"/>
          <w:szCs w:val="24"/>
        </w:rPr>
        <w:t xml:space="preserve"> годы</w:t>
      </w:r>
    </w:p>
    <w:p w:rsidR="00027BDD" w:rsidRPr="00B16E15" w:rsidRDefault="00027BDD" w:rsidP="00027BDD">
      <w:pPr>
        <w:pStyle w:val="ConsPlusNormal"/>
        <w:tabs>
          <w:tab w:val="left" w:pos="1701"/>
          <w:tab w:val="left" w:pos="2694"/>
          <w:tab w:val="left" w:pos="2977"/>
        </w:tabs>
        <w:ind w:left="720"/>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8"/>
        <w:gridCol w:w="1275"/>
        <w:gridCol w:w="1247"/>
        <w:gridCol w:w="1247"/>
        <w:gridCol w:w="1247"/>
        <w:gridCol w:w="1108"/>
        <w:gridCol w:w="1049"/>
      </w:tblGrid>
      <w:tr w:rsidR="00D55A1C" w:rsidRPr="00B16E15" w:rsidTr="005C0B29">
        <w:trPr>
          <w:trHeight w:val="1011"/>
        </w:trPr>
        <w:tc>
          <w:tcPr>
            <w:tcW w:w="1382" w:type="pct"/>
          </w:tcPr>
          <w:p w:rsidR="00D55A1C" w:rsidRPr="00B16E15" w:rsidRDefault="00D55A1C" w:rsidP="00C56B7A">
            <w:pPr>
              <w:pStyle w:val="af1"/>
              <w:tabs>
                <w:tab w:val="left" w:pos="1701"/>
                <w:tab w:val="left" w:pos="2694"/>
                <w:tab w:val="left" w:pos="2977"/>
              </w:tabs>
              <w:rPr>
                <w:sz w:val="24"/>
                <w:szCs w:val="24"/>
              </w:rPr>
            </w:pPr>
            <w:r w:rsidRPr="00B16E15">
              <w:rPr>
                <w:sz w:val="24"/>
                <w:szCs w:val="24"/>
              </w:rPr>
              <w:t>Координатор муниципальной программы</w:t>
            </w:r>
          </w:p>
        </w:tc>
        <w:tc>
          <w:tcPr>
            <w:tcW w:w="3618" w:type="pct"/>
            <w:gridSpan w:val="6"/>
          </w:tcPr>
          <w:p w:rsidR="00D55A1C" w:rsidRPr="00B16E15" w:rsidRDefault="00DD56A2" w:rsidP="00D8764C">
            <w:pPr>
              <w:pStyle w:val="af1"/>
              <w:tabs>
                <w:tab w:val="left" w:pos="1701"/>
                <w:tab w:val="left" w:pos="2694"/>
                <w:tab w:val="left" w:pos="2977"/>
              </w:tabs>
              <w:rPr>
                <w:bCs/>
                <w:color w:val="000000"/>
                <w:sz w:val="24"/>
                <w:szCs w:val="24"/>
              </w:rPr>
            </w:pPr>
            <w:r>
              <w:rPr>
                <w:sz w:val="24"/>
                <w:szCs w:val="24"/>
              </w:rPr>
              <w:t>Глава</w:t>
            </w:r>
            <w:r w:rsidR="00D55A1C" w:rsidRPr="00B16E15">
              <w:rPr>
                <w:sz w:val="24"/>
                <w:szCs w:val="24"/>
              </w:rPr>
              <w:t xml:space="preserve"> городского округа Зв</w:t>
            </w:r>
            <w:r w:rsidR="00D2565D">
              <w:rPr>
                <w:sz w:val="24"/>
                <w:szCs w:val="24"/>
              </w:rPr>
              <w:t>ё</w:t>
            </w:r>
            <w:r w:rsidR="00D55A1C" w:rsidRPr="00B16E15">
              <w:rPr>
                <w:sz w:val="24"/>
                <w:szCs w:val="24"/>
              </w:rPr>
              <w:t>здный городок Московской области</w:t>
            </w:r>
          </w:p>
        </w:tc>
      </w:tr>
      <w:tr w:rsidR="00D55A1C" w:rsidRPr="00B16E15" w:rsidTr="005C0B29">
        <w:tc>
          <w:tcPr>
            <w:tcW w:w="1382" w:type="pct"/>
          </w:tcPr>
          <w:p w:rsidR="00D55A1C" w:rsidRPr="00B16E15" w:rsidRDefault="00D55A1C" w:rsidP="00C56B7A">
            <w:pPr>
              <w:pStyle w:val="af1"/>
              <w:tabs>
                <w:tab w:val="left" w:pos="1701"/>
                <w:tab w:val="left" w:pos="2694"/>
                <w:tab w:val="left" w:pos="2977"/>
              </w:tabs>
              <w:rPr>
                <w:sz w:val="24"/>
                <w:szCs w:val="24"/>
              </w:rPr>
            </w:pPr>
            <w:r w:rsidRPr="00B16E15">
              <w:rPr>
                <w:sz w:val="24"/>
                <w:szCs w:val="24"/>
              </w:rPr>
              <w:t>Муниципальный заказчик муниципальной программы</w:t>
            </w:r>
          </w:p>
        </w:tc>
        <w:tc>
          <w:tcPr>
            <w:tcW w:w="3618" w:type="pct"/>
            <w:gridSpan w:val="6"/>
          </w:tcPr>
          <w:p w:rsidR="00D55A1C" w:rsidRPr="00B16E15" w:rsidRDefault="00E14E0C" w:rsidP="00C56B7A">
            <w:pPr>
              <w:pStyle w:val="af1"/>
              <w:tabs>
                <w:tab w:val="left" w:pos="1701"/>
                <w:tab w:val="left" w:pos="2694"/>
                <w:tab w:val="left" w:pos="2977"/>
              </w:tabs>
              <w:rPr>
                <w:sz w:val="24"/>
                <w:szCs w:val="24"/>
              </w:rPr>
            </w:pPr>
            <w:r>
              <w:rPr>
                <w:sz w:val="24"/>
                <w:szCs w:val="24"/>
              </w:rPr>
              <w:t>Адм</w:t>
            </w:r>
            <w:r w:rsidR="00D2565D">
              <w:rPr>
                <w:sz w:val="24"/>
                <w:szCs w:val="24"/>
              </w:rPr>
              <w:t>инистрация городского округа Звё</w:t>
            </w:r>
            <w:r>
              <w:rPr>
                <w:sz w:val="24"/>
                <w:szCs w:val="24"/>
              </w:rPr>
              <w:t>здный городок Московской области</w:t>
            </w:r>
          </w:p>
        </w:tc>
      </w:tr>
      <w:tr w:rsidR="00D55A1C" w:rsidRPr="00B16E15" w:rsidTr="005C0B29">
        <w:trPr>
          <w:trHeight w:val="1081"/>
        </w:trPr>
        <w:tc>
          <w:tcPr>
            <w:tcW w:w="1382" w:type="pct"/>
          </w:tcPr>
          <w:p w:rsidR="00D55A1C" w:rsidRPr="00B16E15" w:rsidRDefault="00D55A1C" w:rsidP="00C56B7A">
            <w:pPr>
              <w:tabs>
                <w:tab w:val="left" w:pos="1701"/>
                <w:tab w:val="left" w:pos="2694"/>
                <w:tab w:val="left" w:pos="2977"/>
                <w:tab w:val="center" w:pos="4677"/>
                <w:tab w:val="right" w:pos="9355"/>
              </w:tabs>
              <w:autoSpaceDE w:val="0"/>
              <w:autoSpaceDN w:val="0"/>
              <w:adjustRightInd w:val="0"/>
              <w:spacing w:after="0" w:line="240" w:lineRule="auto"/>
              <w:rPr>
                <w:rFonts w:ascii="Times New Roman" w:hAnsi="Times New Roman"/>
                <w:sz w:val="24"/>
                <w:szCs w:val="24"/>
              </w:rPr>
            </w:pPr>
            <w:r w:rsidRPr="00B16E15">
              <w:rPr>
                <w:rFonts w:ascii="Times New Roman" w:hAnsi="Times New Roman"/>
                <w:sz w:val="24"/>
                <w:szCs w:val="24"/>
              </w:rPr>
              <w:t>Цели муниципальной программы</w:t>
            </w:r>
          </w:p>
        </w:tc>
        <w:tc>
          <w:tcPr>
            <w:tcW w:w="3618" w:type="pct"/>
            <w:gridSpan w:val="6"/>
          </w:tcPr>
          <w:p w:rsidR="00D55A1C" w:rsidRPr="00B16E15" w:rsidRDefault="00AF661C" w:rsidP="00C56B7A">
            <w:pPr>
              <w:pStyle w:val="af1"/>
              <w:tabs>
                <w:tab w:val="left" w:pos="1701"/>
                <w:tab w:val="left" w:pos="2694"/>
                <w:tab w:val="left" w:pos="2977"/>
              </w:tabs>
              <w:rPr>
                <w:sz w:val="24"/>
                <w:szCs w:val="24"/>
              </w:rPr>
            </w:pPr>
            <w:r>
              <w:rPr>
                <w:sz w:val="24"/>
                <w:szCs w:val="24"/>
              </w:rPr>
              <w:t xml:space="preserve">Повышение эффективности государственного управления, развитие информационного общества в городском округе Звёздный городок Московской области и создание достаточных условий институционального и инфраструктурного характера для создания </w:t>
            </w:r>
            <w:r w:rsidR="00DF4E5F">
              <w:rPr>
                <w:sz w:val="24"/>
                <w:szCs w:val="24"/>
              </w:rPr>
              <w:t xml:space="preserve">и (или) развития цифровой экономики </w:t>
            </w:r>
          </w:p>
        </w:tc>
      </w:tr>
      <w:tr w:rsidR="00D55A1C" w:rsidRPr="00B16E15" w:rsidTr="005C0B29">
        <w:trPr>
          <w:trHeight w:val="1081"/>
        </w:trPr>
        <w:tc>
          <w:tcPr>
            <w:tcW w:w="1382" w:type="pct"/>
          </w:tcPr>
          <w:p w:rsidR="00D55A1C" w:rsidRPr="00B16E15" w:rsidRDefault="00D55A1C" w:rsidP="00C56B7A">
            <w:pPr>
              <w:tabs>
                <w:tab w:val="left" w:pos="1701"/>
                <w:tab w:val="left" w:pos="2694"/>
                <w:tab w:val="left" w:pos="2977"/>
                <w:tab w:val="center" w:pos="4677"/>
                <w:tab w:val="right" w:pos="9355"/>
              </w:tabs>
              <w:autoSpaceDE w:val="0"/>
              <w:autoSpaceDN w:val="0"/>
              <w:adjustRightInd w:val="0"/>
              <w:spacing w:after="0" w:line="240" w:lineRule="auto"/>
              <w:rPr>
                <w:rFonts w:ascii="Times New Roman" w:hAnsi="Times New Roman"/>
                <w:sz w:val="24"/>
                <w:szCs w:val="24"/>
              </w:rPr>
            </w:pPr>
            <w:r w:rsidRPr="00B16E15">
              <w:rPr>
                <w:rFonts w:ascii="Times New Roman" w:hAnsi="Times New Roman"/>
                <w:sz w:val="24"/>
                <w:szCs w:val="24"/>
              </w:rPr>
              <w:t>Перечень подпрограмм</w:t>
            </w:r>
          </w:p>
        </w:tc>
        <w:tc>
          <w:tcPr>
            <w:tcW w:w="3618" w:type="pct"/>
            <w:gridSpan w:val="6"/>
            <w:vAlign w:val="center"/>
          </w:tcPr>
          <w:p w:rsidR="00D55A1C" w:rsidRPr="00B16E15" w:rsidRDefault="00D55A1C" w:rsidP="00C56B7A">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Подпрограмма</w:t>
            </w:r>
            <w:r w:rsidR="0098760D">
              <w:rPr>
                <w:rFonts w:ascii="Times New Roman" w:hAnsi="Times New Roman"/>
                <w:sz w:val="24"/>
                <w:szCs w:val="24"/>
              </w:rPr>
              <w:t xml:space="preserve"> </w:t>
            </w:r>
            <w:r w:rsidR="00634459">
              <w:rPr>
                <w:rFonts w:ascii="Times New Roman" w:hAnsi="Times New Roman"/>
                <w:sz w:val="24"/>
                <w:szCs w:val="24"/>
                <w:lang w:val="en-US"/>
              </w:rPr>
              <w:t>I</w:t>
            </w:r>
            <w:r w:rsidRPr="00B16E15">
              <w:rPr>
                <w:sz w:val="24"/>
                <w:szCs w:val="24"/>
              </w:rPr>
              <w:t>«</w:t>
            </w:r>
            <w:r w:rsidRPr="00B16E15">
              <w:rPr>
                <w:rFonts w:ascii="Times New Roman" w:hAnsi="Times New Roman"/>
                <w:bCs/>
                <w:sz w:val="24"/>
                <w:szCs w:val="24"/>
                <w:lang w:eastAsia="ru-RU"/>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D55A1C" w:rsidRPr="00B16E15" w:rsidRDefault="00D55A1C" w:rsidP="00634459">
            <w:pPr>
              <w:pStyle w:val="af1"/>
              <w:tabs>
                <w:tab w:val="left" w:pos="1701"/>
                <w:tab w:val="left" w:pos="2694"/>
                <w:tab w:val="left" w:pos="2977"/>
              </w:tabs>
              <w:rPr>
                <w:sz w:val="24"/>
                <w:szCs w:val="24"/>
              </w:rPr>
            </w:pPr>
            <w:r w:rsidRPr="00B16E15">
              <w:rPr>
                <w:sz w:val="24"/>
                <w:szCs w:val="24"/>
              </w:rPr>
              <w:t xml:space="preserve">Подпрограмма </w:t>
            </w:r>
            <w:r w:rsidR="00634459">
              <w:rPr>
                <w:sz w:val="24"/>
                <w:szCs w:val="24"/>
                <w:lang w:val="en-US"/>
              </w:rPr>
              <w:t>II</w:t>
            </w:r>
            <w:r w:rsidR="0098760D">
              <w:rPr>
                <w:sz w:val="24"/>
                <w:szCs w:val="24"/>
              </w:rPr>
              <w:t xml:space="preserve"> </w:t>
            </w:r>
            <w:r w:rsidRPr="00B16E15">
              <w:rPr>
                <w:sz w:val="24"/>
                <w:szCs w:val="24"/>
              </w:rPr>
              <w:t>«Развитие информационной и техн</w:t>
            </w:r>
            <w:r w:rsidR="005A6C8D">
              <w:rPr>
                <w:sz w:val="24"/>
                <w:szCs w:val="24"/>
              </w:rPr>
              <w:t xml:space="preserve">ологической </w:t>
            </w:r>
            <w:r w:rsidRPr="00B16E15">
              <w:rPr>
                <w:sz w:val="24"/>
                <w:szCs w:val="24"/>
              </w:rPr>
              <w:t xml:space="preserve"> инфраструктуры экосистемы цифровой</w:t>
            </w:r>
            <w:r w:rsidR="00A53F92">
              <w:rPr>
                <w:sz w:val="24"/>
                <w:szCs w:val="24"/>
              </w:rPr>
              <w:t xml:space="preserve"> экономики </w:t>
            </w:r>
            <w:r w:rsidR="005A6C8D">
              <w:rPr>
                <w:sz w:val="24"/>
                <w:szCs w:val="24"/>
              </w:rPr>
              <w:t>муниципального образования Московской области</w:t>
            </w:r>
            <w:r w:rsidRPr="00B16E15">
              <w:rPr>
                <w:sz w:val="24"/>
                <w:szCs w:val="24"/>
              </w:rPr>
              <w:t>»</w:t>
            </w:r>
          </w:p>
        </w:tc>
      </w:tr>
      <w:tr w:rsidR="007D5A64" w:rsidRPr="00B16E15" w:rsidTr="005C0B29">
        <w:trPr>
          <w:cantSplit/>
        </w:trPr>
        <w:tc>
          <w:tcPr>
            <w:tcW w:w="1382" w:type="pct"/>
            <w:vMerge w:val="restart"/>
          </w:tcPr>
          <w:p w:rsidR="007D5A64" w:rsidRPr="00B16E15" w:rsidRDefault="007D5A64" w:rsidP="00C56B7A">
            <w:pPr>
              <w:pStyle w:val="af1"/>
              <w:tabs>
                <w:tab w:val="left" w:pos="1701"/>
                <w:tab w:val="left" w:pos="2694"/>
                <w:tab w:val="left" w:pos="2977"/>
              </w:tabs>
              <w:rPr>
                <w:sz w:val="24"/>
                <w:szCs w:val="24"/>
              </w:rPr>
            </w:pPr>
            <w:r w:rsidRPr="00B16E15">
              <w:rPr>
                <w:sz w:val="24"/>
                <w:szCs w:val="24"/>
              </w:rPr>
              <w:t>Источники финансирования муниципальной программы,</w:t>
            </w:r>
          </w:p>
          <w:p w:rsidR="007D5A64" w:rsidRPr="00B16E15" w:rsidRDefault="007D5A64" w:rsidP="00C56B7A">
            <w:pPr>
              <w:pStyle w:val="af1"/>
              <w:tabs>
                <w:tab w:val="left" w:pos="1701"/>
                <w:tab w:val="left" w:pos="2694"/>
                <w:tab w:val="left" w:pos="2977"/>
              </w:tabs>
              <w:rPr>
                <w:sz w:val="24"/>
                <w:szCs w:val="24"/>
              </w:rPr>
            </w:pPr>
            <w:r w:rsidRPr="00B16E15">
              <w:rPr>
                <w:sz w:val="24"/>
                <w:szCs w:val="24"/>
              </w:rPr>
              <w:t>в том числе по годам:</w:t>
            </w:r>
          </w:p>
        </w:tc>
        <w:tc>
          <w:tcPr>
            <w:tcW w:w="3618" w:type="pct"/>
            <w:gridSpan w:val="6"/>
          </w:tcPr>
          <w:p w:rsidR="007D5A64" w:rsidRPr="00B16E15" w:rsidRDefault="007D5A64" w:rsidP="00C56B7A">
            <w:pPr>
              <w:tabs>
                <w:tab w:val="left" w:pos="1701"/>
                <w:tab w:val="left" w:pos="2694"/>
                <w:tab w:val="left" w:pos="2977"/>
                <w:tab w:val="center" w:pos="4677"/>
                <w:tab w:val="right" w:pos="9355"/>
              </w:tabs>
              <w:autoSpaceDE w:val="0"/>
              <w:autoSpaceDN w:val="0"/>
              <w:adjustRightInd w:val="0"/>
              <w:rPr>
                <w:rFonts w:ascii="Times New Roman" w:hAnsi="Times New Roman"/>
                <w:sz w:val="24"/>
                <w:szCs w:val="24"/>
              </w:rPr>
            </w:pPr>
            <w:r w:rsidRPr="00B16E15">
              <w:rPr>
                <w:rFonts w:ascii="Times New Roman" w:hAnsi="Times New Roman"/>
                <w:sz w:val="24"/>
                <w:szCs w:val="24"/>
              </w:rPr>
              <w:t>Расходы (тыс. руб.)</w:t>
            </w:r>
          </w:p>
        </w:tc>
      </w:tr>
      <w:tr w:rsidR="007D5A64" w:rsidRPr="00B16E15" w:rsidTr="005C0B29">
        <w:trPr>
          <w:cantSplit/>
        </w:trPr>
        <w:tc>
          <w:tcPr>
            <w:tcW w:w="1382" w:type="pct"/>
            <w:vMerge/>
          </w:tcPr>
          <w:p w:rsidR="007D5A64" w:rsidRPr="00B16E15" w:rsidRDefault="007D5A64" w:rsidP="00C56B7A">
            <w:pPr>
              <w:pStyle w:val="af1"/>
              <w:tabs>
                <w:tab w:val="left" w:pos="1701"/>
                <w:tab w:val="left" w:pos="2694"/>
                <w:tab w:val="left" w:pos="2977"/>
              </w:tabs>
              <w:rPr>
                <w:sz w:val="24"/>
                <w:szCs w:val="24"/>
              </w:rPr>
            </w:pPr>
          </w:p>
        </w:tc>
        <w:tc>
          <w:tcPr>
            <w:tcW w:w="643" w:type="pct"/>
            <w:vAlign w:val="center"/>
          </w:tcPr>
          <w:p w:rsidR="007D5A64" w:rsidRPr="00B16E15" w:rsidRDefault="007D5A64" w:rsidP="00C56B7A">
            <w:pPr>
              <w:tabs>
                <w:tab w:val="left" w:pos="1701"/>
                <w:tab w:val="left" w:pos="2694"/>
                <w:tab w:val="left" w:pos="2977"/>
                <w:tab w:val="center" w:pos="4677"/>
                <w:tab w:val="right" w:pos="9355"/>
              </w:tabs>
              <w:jc w:val="center"/>
              <w:rPr>
                <w:rFonts w:ascii="Times New Roman" w:hAnsi="Times New Roman"/>
                <w:sz w:val="24"/>
                <w:szCs w:val="24"/>
              </w:rPr>
            </w:pPr>
            <w:r w:rsidRPr="00B16E15">
              <w:rPr>
                <w:rFonts w:ascii="Times New Roman" w:hAnsi="Times New Roman"/>
                <w:sz w:val="24"/>
                <w:szCs w:val="24"/>
              </w:rPr>
              <w:t>Всего</w:t>
            </w:r>
          </w:p>
        </w:tc>
        <w:tc>
          <w:tcPr>
            <w:tcW w:w="629" w:type="pct"/>
            <w:vAlign w:val="center"/>
          </w:tcPr>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20</w:t>
            </w:r>
            <w:r w:rsidR="004C18DA">
              <w:rPr>
                <w:rFonts w:ascii="Times New Roman" w:hAnsi="Times New Roman"/>
                <w:sz w:val="24"/>
                <w:szCs w:val="24"/>
              </w:rPr>
              <w:t>20</w:t>
            </w:r>
          </w:p>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год</w:t>
            </w:r>
          </w:p>
        </w:tc>
        <w:tc>
          <w:tcPr>
            <w:tcW w:w="629" w:type="pct"/>
            <w:vAlign w:val="center"/>
          </w:tcPr>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20</w:t>
            </w:r>
            <w:r w:rsidR="004C18DA">
              <w:rPr>
                <w:rFonts w:ascii="Times New Roman" w:hAnsi="Times New Roman"/>
                <w:sz w:val="24"/>
                <w:szCs w:val="24"/>
              </w:rPr>
              <w:t>21</w:t>
            </w:r>
          </w:p>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год</w:t>
            </w:r>
          </w:p>
        </w:tc>
        <w:tc>
          <w:tcPr>
            <w:tcW w:w="629" w:type="pct"/>
            <w:vAlign w:val="center"/>
          </w:tcPr>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20</w:t>
            </w:r>
            <w:r w:rsidR="004C2402" w:rsidRPr="00B16E15">
              <w:rPr>
                <w:rFonts w:ascii="Times New Roman" w:hAnsi="Times New Roman"/>
                <w:sz w:val="24"/>
                <w:szCs w:val="24"/>
              </w:rPr>
              <w:t>2</w:t>
            </w:r>
            <w:r w:rsidR="004C18DA">
              <w:rPr>
                <w:rFonts w:ascii="Times New Roman" w:hAnsi="Times New Roman"/>
                <w:sz w:val="24"/>
                <w:szCs w:val="24"/>
              </w:rPr>
              <w:t>2</w:t>
            </w:r>
          </w:p>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год</w:t>
            </w:r>
          </w:p>
        </w:tc>
        <w:tc>
          <w:tcPr>
            <w:tcW w:w="559" w:type="pct"/>
            <w:vAlign w:val="center"/>
          </w:tcPr>
          <w:p w:rsidR="007D5A64" w:rsidRPr="00B16E15" w:rsidRDefault="007D5A64" w:rsidP="00C56B7A">
            <w:pPr>
              <w:tabs>
                <w:tab w:val="left" w:pos="1701"/>
                <w:tab w:val="left" w:pos="2694"/>
                <w:tab w:val="left" w:pos="2977"/>
                <w:tab w:val="center" w:pos="4677"/>
                <w:tab w:val="right" w:pos="9355"/>
              </w:tabs>
              <w:spacing w:after="0"/>
              <w:ind w:hanging="38"/>
              <w:jc w:val="center"/>
              <w:rPr>
                <w:rFonts w:ascii="Times New Roman" w:hAnsi="Times New Roman"/>
                <w:sz w:val="24"/>
                <w:szCs w:val="24"/>
              </w:rPr>
            </w:pPr>
            <w:r w:rsidRPr="00B16E15">
              <w:rPr>
                <w:rFonts w:ascii="Times New Roman" w:hAnsi="Times New Roman"/>
                <w:sz w:val="24"/>
                <w:szCs w:val="24"/>
              </w:rPr>
              <w:t>202</w:t>
            </w:r>
            <w:r w:rsidR="004C18DA">
              <w:rPr>
                <w:rFonts w:ascii="Times New Roman" w:hAnsi="Times New Roman"/>
                <w:sz w:val="24"/>
                <w:szCs w:val="24"/>
              </w:rPr>
              <w:t>3</w:t>
            </w:r>
          </w:p>
          <w:p w:rsidR="007D5A64" w:rsidRPr="00B16E15" w:rsidRDefault="007D5A64" w:rsidP="00C56B7A">
            <w:pPr>
              <w:tabs>
                <w:tab w:val="left" w:pos="1701"/>
                <w:tab w:val="left" w:pos="2694"/>
                <w:tab w:val="left" w:pos="2977"/>
                <w:tab w:val="center" w:pos="4677"/>
                <w:tab w:val="right" w:pos="9355"/>
              </w:tabs>
              <w:spacing w:after="0"/>
              <w:ind w:hanging="38"/>
              <w:jc w:val="center"/>
              <w:rPr>
                <w:rFonts w:ascii="Times New Roman" w:hAnsi="Times New Roman"/>
                <w:sz w:val="24"/>
                <w:szCs w:val="24"/>
                <w:lang w:val="en-US"/>
              </w:rPr>
            </w:pPr>
            <w:r w:rsidRPr="00B16E15">
              <w:rPr>
                <w:rFonts w:ascii="Times New Roman" w:hAnsi="Times New Roman"/>
                <w:sz w:val="24"/>
                <w:szCs w:val="24"/>
              </w:rPr>
              <w:t>год</w:t>
            </w:r>
          </w:p>
        </w:tc>
        <w:tc>
          <w:tcPr>
            <w:tcW w:w="528" w:type="pct"/>
            <w:vAlign w:val="center"/>
          </w:tcPr>
          <w:p w:rsidR="004B1E9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20</w:t>
            </w:r>
            <w:r w:rsidR="004C18DA">
              <w:rPr>
                <w:rFonts w:ascii="Times New Roman" w:hAnsi="Times New Roman"/>
                <w:sz w:val="24"/>
                <w:szCs w:val="24"/>
              </w:rPr>
              <w:t>24</w:t>
            </w:r>
          </w:p>
          <w:p w:rsidR="007D5A64" w:rsidRPr="00B16E15" w:rsidRDefault="007D5A64" w:rsidP="00C56B7A">
            <w:pPr>
              <w:tabs>
                <w:tab w:val="left" w:pos="1701"/>
                <w:tab w:val="left" w:pos="2694"/>
                <w:tab w:val="left" w:pos="2977"/>
                <w:tab w:val="center" w:pos="4677"/>
                <w:tab w:val="right" w:pos="9355"/>
              </w:tabs>
              <w:spacing w:after="0"/>
              <w:jc w:val="center"/>
              <w:rPr>
                <w:rFonts w:ascii="Times New Roman" w:hAnsi="Times New Roman"/>
                <w:sz w:val="24"/>
                <w:szCs w:val="24"/>
              </w:rPr>
            </w:pPr>
            <w:r w:rsidRPr="00B16E15">
              <w:rPr>
                <w:rFonts w:ascii="Times New Roman" w:hAnsi="Times New Roman"/>
                <w:sz w:val="24"/>
                <w:szCs w:val="24"/>
              </w:rPr>
              <w:t>год</w:t>
            </w:r>
          </w:p>
        </w:tc>
      </w:tr>
      <w:tr w:rsidR="00A23E5F" w:rsidRPr="00B16E15" w:rsidTr="005C0B29">
        <w:tc>
          <w:tcPr>
            <w:tcW w:w="1382" w:type="pct"/>
          </w:tcPr>
          <w:p w:rsidR="00A23E5F" w:rsidRDefault="00A23E5F" w:rsidP="00DD56A2">
            <w:pPr>
              <w:pStyle w:val="af1"/>
              <w:tabs>
                <w:tab w:val="left" w:pos="1701"/>
                <w:tab w:val="left" w:pos="2694"/>
                <w:tab w:val="left" w:pos="2977"/>
              </w:tabs>
              <w:rPr>
                <w:sz w:val="24"/>
                <w:szCs w:val="24"/>
              </w:rPr>
            </w:pPr>
            <w:r w:rsidRPr="00B16E15">
              <w:rPr>
                <w:sz w:val="24"/>
                <w:szCs w:val="24"/>
              </w:rPr>
              <w:t>Средст</w:t>
            </w:r>
            <w:r>
              <w:rPr>
                <w:sz w:val="24"/>
                <w:szCs w:val="24"/>
              </w:rPr>
              <w:t>ва бюджета городского округа Звё</w:t>
            </w:r>
            <w:r w:rsidRPr="00B16E15">
              <w:rPr>
                <w:sz w:val="24"/>
                <w:szCs w:val="24"/>
              </w:rPr>
              <w:t>здный городок Московской области</w:t>
            </w:r>
          </w:p>
          <w:p w:rsidR="00A23E5F" w:rsidRPr="00B16E15" w:rsidRDefault="00A23E5F" w:rsidP="00DD56A2">
            <w:pPr>
              <w:pStyle w:val="af1"/>
              <w:tabs>
                <w:tab w:val="left" w:pos="1701"/>
                <w:tab w:val="left" w:pos="2694"/>
                <w:tab w:val="left" w:pos="2977"/>
              </w:tabs>
              <w:rPr>
                <w:sz w:val="24"/>
                <w:szCs w:val="24"/>
              </w:rPr>
            </w:pPr>
          </w:p>
        </w:tc>
        <w:tc>
          <w:tcPr>
            <w:tcW w:w="643" w:type="pct"/>
            <w:shd w:val="clear" w:color="auto" w:fill="auto"/>
            <w:vAlign w:val="center"/>
          </w:tcPr>
          <w:p w:rsidR="00A23E5F" w:rsidRPr="001D4751" w:rsidRDefault="001D4751" w:rsidP="0047420B">
            <w:pPr>
              <w:tabs>
                <w:tab w:val="left" w:pos="1701"/>
                <w:tab w:val="left" w:pos="2694"/>
                <w:tab w:val="left" w:pos="2977"/>
              </w:tabs>
              <w:jc w:val="center"/>
              <w:rPr>
                <w:rFonts w:ascii="Times New Roman" w:hAnsi="Times New Roman"/>
                <w:color w:val="000000"/>
                <w:sz w:val="24"/>
                <w:szCs w:val="24"/>
                <w:lang w:val="en-US"/>
              </w:rPr>
            </w:pPr>
            <w:r>
              <w:rPr>
                <w:rFonts w:ascii="Times New Roman" w:hAnsi="Times New Roman"/>
                <w:color w:val="000000"/>
                <w:sz w:val="24"/>
                <w:szCs w:val="24"/>
                <w:lang w:val="en-US"/>
              </w:rPr>
              <w:t>43 570,35</w:t>
            </w:r>
          </w:p>
        </w:tc>
        <w:tc>
          <w:tcPr>
            <w:tcW w:w="629" w:type="pct"/>
            <w:shd w:val="clear" w:color="auto" w:fill="auto"/>
            <w:vAlign w:val="center"/>
          </w:tcPr>
          <w:p w:rsidR="00A23E5F" w:rsidRPr="0011172F" w:rsidRDefault="0011172F" w:rsidP="00AB42E3">
            <w:pPr>
              <w:tabs>
                <w:tab w:val="left" w:pos="1701"/>
                <w:tab w:val="left" w:pos="2694"/>
                <w:tab w:val="left" w:pos="2977"/>
              </w:tabs>
              <w:jc w:val="center"/>
              <w:rPr>
                <w:rFonts w:ascii="Times New Roman" w:hAnsi="Times New Roman"/>
                <w:color w:val="000000"/>
                <w:sz w:val="24"/>
                <w:szCs w:val="24"/>
                <w:lang w:val="en-US"/>
              </w:rPr>
            </w:pPr>
            <w:r>
              <w:rPr>
                <w:rFonts w:ascii="Times New Roman" w:hAnsi="Times New Roman"/>
                <w:color w:val="000000"/>
                <w:sz w:val="24"/>
                <w:szCs w:val="24"/>
                <w:lang w:val="en-US"/>
              </w:rPr>
              <w:t>17 016,42</w:t>
            </w:r>
          </w:p>
        </w:tc>
        <w:tc>
          <w:tcPr>
            <w:tcW w:w="629" w:type="pct"/>
            <w:shd w:val="clear" w:color="auto" w:fill="auto"/>
            <w:vAlign w:val="center"/>
          </w:tcPr>
          <w:p w:rsidR="00A23E5F" w:rsidRPr="0011172F" w:rsidRDefault="00A23E5F" w:rsidP="00AB42E3">
            <w:pPr>
              <w:tabs>
                <w:tab w:val="left" w:pos="1701"/>
                <w:tab w:val="left" w:pos="2694"/>
                <w:tab w:val="left" w:pos="2977"/>
              </w:tabs>
              <w:jc w:val="center"/>
              <w:rPr>
                <w:rFonts w:ascii="Times New Roman" w:hAnsi="Times New Roman"/>
                <w:color w:val="000000"/>
                <w:sz w:val="24"/>
                <w:szCs w:val="24"/>
                <w:lang w:val="en-US"/>
              </w:rPr>
            </w:pPr>
            <w:r w:rsidRPr="00C3210F">
              <w:rPr>
                <w:rFonts w:ascii="Times New Roman" w:hAnsi="Times New Roman"/>
                <w:color w:val="000000"/>
                <w:sz w:val="24"/>
                <w:szCs w:val="24"/>
              </w:rPr>
              <w:t>13 209,2</w:t>
            </w:r>
            <w:r w:rsidR="0011172F">
              <w:rPr>
                <w:rFonts w:ascii="Times New Roman" w:hAnsi="Times New Roman"/>
                <w:color w:val="000000"/>
                <w:sz w:val="24"/>
                <w:szCs w:val="24"/>
                <w:lang w:val="en-US"/>
              </w:rPr>
              <w:t>0</w:t>
            </w:r>
          </w:p>
        </w:tc>
        <w:tc>
          <w:tcPr>
            <w:tcW w:w="629" w:type="pct"/>
            <w:shd w:val="clear" w:color="auto" w:fill="auto"/>
            <w:vAlign w:val="center"/>
          </w:tcPr>
          <w:p w:rsidR="00A23E5F" w:rsidRPr="0011172F" w:rsidRDefault="00A23E5F" w:rsidP="00AB42E3">
            <w:pPr>
              <w:tabs>
                <w:tab w:val="left" w:pos="1701"/>
                <w:tab w:val="left" w:pos="2694"/>
                <w:tab w:val="left" w:pos="2977"/>
              </w:tabs>
              <w:jc w:val="center"/>
              <w:rPr>
                <w:rFonts w:ascii="Times New Roman" w:hAnsi="Times New Roman"/>
                <w:color w:val="000000"/>
                <w:sz w:val="24"/>
                <w:szCs w:val="24"/>
                <w:lang w:val="en-US"/>
              </w:rPr>
            </w:pPr>
            <w:r>
              <w:rPr>
                <w:rFonts w:ascii="Times New Roman" w:hAnsi="Times New Roman"/>
                <w:color w:val="000000"/>
                <w:sz w:val="24"/>
                <w:szCs w:val="24"/>
              </w:rPr>
              <w:t>13 344,7</w:t>
            </w:r>
            <w:r w:rsidR="0011172F">
              <w:rPr>
                <w:rFonts w:ascii="Times New Roman" w:hAnsi="Times New Roman"/>
                <w:color w:val="000000"/>
                <w:sz w:val="24"/>
                <w:szCs w:val="24"/>
                <w:lang w:val="en-US"/>
              </w:rPr>
              <w:t>3</w:t>
            </w:r>
          </w:p>
        </w:tc>
        <w:tc>
          <w:tcPr>
            <w:tcW w:w="559"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color w:val="000000"/>
                <w:sz w:val="24"/>
                <w:szCs w:val="24"/>
                <w:lang w:val="en-US"/>
              </w:rPr>
            </w:pPr>
            <w:r w:rsidRPr="00C3210F">
              <w:rPr>
                <w:rFonts w:ascii="Times New Roman" w:hAnsi="Times New Roman"/>
                <w:color w:val="000000"/>
                <w:sz w:val="24"/>
                <w:szCs w:val="24"/>
              </w:rPr>
              <w:t>0,0</w:t>
            </w:r>
            <w:r w:rsidR="001D4751">
              <w:rPr>
                <w:rFonts w:ascii="Times New Roman" w:hAnsi="Times New Roman"/>
                <w:color w:val="000000"/>
                <w:sz w:val="24"/>
                <w:szCs w:val="24"/>
                <w:lang w:val="en-US"/>
              </w:rPr>
              <w:t>0</w:t>
            </w:r>
          </w:p>
        </w:tc>
        <w:tc>
          <w:tcPr>
            <w:tcW w:w="528"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color w:val="000000"/>
                <w:sz w:val="24"/>
                <w:szCs w:val="24"/>
                <w:lang w:val="en-US"/>
              </w:rPr>
            </w:pPr>
            <w:r w:rsidRPr="00C3210F">
              <w:rPr>
                <w:rFonts w:ascii="Times New Roman" w:hAnsi="Times New Roman"/>
                <w:color w:val="000000"/>
                <w:sz w:val="24"/>
                <w:szCs w:val="24"/>
              </w:rPr>
              <w:t>0,0</w:t>
            </w:r>
            <w:r w:rsidR="001D4751">
              <w:rPr>
                <w:rFonts w:ascii="Times New Roman" w:hAnsi="Times New Roman"/>
                <w:color w:val="000000"/>
                <w:sz w:val="24"/>
                <w:szCs w:val="24"/>
                <w:lang w:val="en-US"/>
              </w:rPr>
              <w:t>0</w:t>
            </w:r>
          </w:p>
        </w:tc>
      </w:tr>
      <w:tr w:rsidR="00A23E5F" w:rsidRPr="00B16E15" w:rsidTr="005C0B29">
        <w:tc>
          <w:tcPr>
            <w:tcW w:w="1382" w:type="pct"/>
          </w:tcPr>
          <w:p w:rsidR="00A23E5F" w:rsidRDefault="00A23E5F" w:rsidP="00DD56A2">
            <w:pPr>
              <w:pStyle w:val="af1"/>
              <w:tabs>
                <w:tab w:val="left" w:pos="1701"/>
                <w:tab w:val="left" w:pos="2694"/>
                <w:tab w:val="left" w:pos="2977"/>
              </w:tabs>
              <w:rPr>
                <w:sz w:val="24"/>
                <w:szCs w:val="24"/>
              </w:rPr>
            </w:pPr>
            <w:r w:rsidRPr="00B16E15">
              <w:rPr>
                <w:sz w:val="24"/>
                <w:szCs w:val="24"/>
              </w:rPr>
              <w:t>Средства бюджета Московской области</w:t>
            </w:r>
          </w:p>
          <w:p w:rsidR="00A23E5F" w:rsidRPr="00B16E15" w:rsidRDefault="00A23E5F" w:rsidP="00DD56A2">
            <w:pPr>
              <w:pStyle w:val="af1"/>
              <w:tabs>
                <w:tab w:val="left" w:pos="1701"/>
                <w:tab w:val="left" w:pos="2694"/>
                <w:tab w:val="left" w:pos="2977"/>
              </w:tabs>
              <w:rPr>
                <w:sz w:val="24"/>
                <w:szCs w:val="24"/>
              </w:rPr>
            </w:pPr>
          </w:p>
        </w:tc>
        <w:tc>
          <w:tcPr>
            <w:tcW w:w="643" w:type="pct"/>
            <w:shd w:val="clear" w:color="auto" w:fill="auto"/>
            <w:vAlign w:val="center"/>
          </w:tcPr>
          <w:p w:rsidR="00A23E5F" w:rsidRPr="001D4751" w:rsidRDefault="001D4751" w:rsidP="00AB42E3">
            <w:pPr>
              <w:tabs>
                <w:tab w:val="left" w:pos="1701"/>
                <w:tab w:val="left" w:pos="2694"/>
                <w:tab w:val="left" w:pos="2977"/>
              </w:tabs>
              <w:jc w:val="center"/>
              <w:rPr>
                <w:rFonts w:ascii="Times New Roman" w:hAnsi="Times New Roman"/>
                <w:color w:val="000000"/>
                <w:sz w:val="24"/>
                <w:szCs w:val="24"/>
                <w:lang w:val="en-US"/>
              </w:rPr>
            </w:pPr>
            <w:r>
              <w:rPr>
                <w:rFonts w:ascii="Times New Roman" w:hAnsi="Times New Roman"/>
                <w:color w:val="000000"/>
                <w:sz w:val="24"/>
                <w:szCs w:val="24"/>
                <w:lang w:val="en-US"/>
              </w:rPr>
              <w:t>4 125,15</w:t>
            </w:r>
          </w:p>
        </w:tc>
        <w:tc>
          <w:tcPr>
            <w:tcW w:w="629" w:type="pct"/>
            <w:shd w:val="clear" w:color="auto" w:fill="auto"/>
            <w:vAlign w:val="center"/>
          </w:tcPr>
          <w:p w:rsidR="00A23E5F" w:rsidRPr="0011172F" w:rsidRDefault="0011172F" w:rsidP="00AB42E3">
            <w:pPr>
              <w:tabs>
                <w:tab w:val="left" w:pos="1701"/>
                <w:tab w:val="left" w:pos="2694"/>
                <w:tab w:val="left" w:pos="2977"/>
              </w:tabs>
              <w:jc w:val="center"/>
              <w:rPr>
                <w:rFonts w:ascii="Times New Roman" w:hAnsi="Times New Roman"/>
                <w:color w:val="000000"/>
                <w:sz w:val="24"/>
                <w:szCs w:val="24"/>
                <w:lang w:val="en-US"/>
              </w:rPr>
            </w:pPr>
            <w:r>
              <w:rPr>
                <w:rFonts w:ascii="Times New Roman" w:hAnsi="Times New Roman"/>
                <w:color w:val="000000"/>
                <w:sz w:val="24"/>
                <w:szCs w:val="24"/>
              </w:rPr>
              <w:t>448</w:t>
            </w:r>
            <w:r w:rsidR="00A23E5F" w:rsidRPr="00C3210F">
              <w:rPr>
                <w:rFonts w:ascii="Times New Roman" w:hAnsi="Times New Roman"/>
                <w:color w:val="000000"/>
                <w:sz w:val="24"/>
                <w:szCs w:val="24"/>
              </w:rPr>
              <w:t>,0</w:t>
            </w:r>
            <w:r>
              <w:rPr>
                <w:rFonts w:ascii="Times New Roman" w:hAnsi="Times New Roman"/>
                <w:color w:val="000000"/>
                <w:sz w:val="24"/>
                <w:szCs w:val="24"/>
                <w:lang w:val="en-US"/>
              </w:rPr>
              <w:t>0</w:t>
            </w:r>
          </w:p>
        </w:tc>
        <w:tc>
          <w:tcPr>
            <w:tcW w:w="629"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color w:val="000000"/>
                <w:sz w:val="24"/>
                <w:szCs w:val="24"/>
                <w:lang w:val="en-US"/>
              </w:rPr>
            </w:pPr>
            <w:r w:rsidRPr="00C3210F">
              <w:rPr>
                <w:rFonts w:ascii="Times New Roman" w:hAnsi="Times New Roman"/>
                <w:color w:val="000000"/>
                <w:sz w:val="24"/>
                <w:szCs w:val="24"/>
              </w:rPr>
              <w:t>83,0</w:t>
            </w:r>
            <w:r w:rsidR="001D4751">
              <w:rPr>
                <w:rFonts w:ascii="Times New Roman" w:hAnsi="Times New Roman"/>
                <w:color w:val="000000"/>
                <w:sz w:val="24"/>
                <w:szCs w:val="24"/>
                <w:lang w:val="en-US"/>
              </w:rPr>
              <w:t>0</w:t>
            </w:r>
          </w:p>
        </w:tc>
        <w:tc>
          <w:tcPr>
            <w:tcW w:w="629" w:type="pct"/>
            <w:shd w:val="clear" w:color="auto" w:fill="auto"/>
            <w:vAlign w:val="center"/>
          </w:tcPr>
          <w:p w:rsidR="00A23E5F" w:rsidRPr="00C3210F" w:rsidRDefault="0011172F" w:rsidP="00AB42E3">
            <w:pPr>
              <w:tabs>
                <w:tab w:val="left" w:pos="1701"/>
                <w:tab w:val="left" w:pos="2694"/>
                <w:tab w:val="left" w:pos="2977"/>
              </w:tabs>
              <w:jc w:val="center"/>
              <w:rPr>
                <w:rFonts w:ascii="Times New Roman" w:hAnsi="Times New Roman"/>
                <w:color w:val="000000"/>
                <w:sz w:val="24"/>
                <w:szCs w:val="24"/>
              </w:rPr>
            </w:pPr>
            <w:r>
              <w:rPr>
                <w:rFonts w:ascii="Times New Roman" w:hAnsi="Times New Roman"/>
                <w:color w:val="000000"/>
                <w:sz w:val="24"/>
                <w:szCs w:val="24"/>
              </w:rPr>
              <w:t>3 594,15</w:t>
            </w:r>
          </w:p>
        </w:tc>
        <w:tc>
          <w:tcPr>
            <w:tcW w:w="559"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color w:val="000000"/>
                <w:sz w:val="24"/>
                <w:szCs w:val="24"/>
                <w:lang w:val="en-US"/>
              </w:rPr>
            </w:pPr>
            <w:r w:rsidRPr="00C3210F">
              <w:rPr>
                <w:rFonts w:ascii="Times New Roman" w:hAnsi="Times New Roman"/>
                <w:color w:val="000000"/>
                <w:sz w:val="24"/>
                <w:szCs w:val="24"/>
              </w:rPr>
              <w:t>0,0</w:t>
            </w:r>
            <w:r w:rsidR="001D4751">
              <w:rPr>
                <w:rFonts w:ascii="Times New Roman" w:hAnsi="Times New Roman"/>
                <w:color w:val="000000"/>
                <w:sz w:val="24"/>
                <w:szCs w:val="24"/>
                <w:lang w:val="en-US"/>
              </w:rPr>
              <w:t>0</w:t>
            </w:r>
          </w:p>
        </w:tc>
        <w:tc>
          <w:tcPr>
            <w:tcW w:w="528"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color w:val="000000"/>
                <w:sz w:val="24"/>
                <w:szCs w:val="24"/>
                <w:lang w:val="en-US"/>
              </w:rPr>
            </w:pPr>
            <w:r w:rsidRPr="00C3210F">
              <w:rPr>
                <w:rFonts w:ascii="Times New Roman" w:hAnsi="Times New Roman"/>
                <w:color w:val="000000"/>
                <w:sz w:val="24"/>
                <w:szCs w:val="24"/>
              </w:rPr>
              <w:t>0,0</w:t>
            </w:r>
            <w:r w:rsidR="001D4751">
              <w:rPr>
                <w:rFonts w:ascii="Times New Roman" w:hAnsi="Times New Roman"/>
                <w:color w:val="000000"/>
                <w:sz w:val="24"/>
                <w:szCs w:val="24"/>
                <w:lang w:val="en-US"/>
              </w:rPr>
              <w:t>0</w:t>
            </w:r>
          </w:p>
        </w:tc>
      </w:tr>
      <w:tr w:rsidR="00A23E5F" w:rsidRPr="00B16E15" w:rsidTr="005C0B29">
        <w:trPr>
          <w:trHeight w:val="273"/>
        </w:trPr>
        <w:tc>
          <w:tcPr>
            <w:tcW w:w="1382" w:type="pct"/>
            <w:vAlign w:val="center"/>
          </w:tcPr>
          <w:p w:rsidR="00A23E5F" w:rsidRDefault="00A23E5F" w:rsidP="00DF4E5F">
            <w:pPr>
              <w:pStyle w:val="af1"/>
              <w:tabs>
                <w:tab w:val="left" w:pos="1701"/>
                <w:tab w:val="left" w:pos="2694"/>
                <w:tab w:val="left" w:pos="2977"/>
              </w:tabs>
              <w:rPr>
                <w:sz w:val="24"/>
                <w:szCs w:val="24"/>
              </w:rPr>
            </w:pPr>
            <w:r w:rsidRPr="00B16E15">
              <w:rPr>
                <w:sz w:val="24"/>
                <w:szCs w:val="24"/>
              </w:rPr>
              <w:t xml:space="preserve">Средства бюджета </w:t>
            </w:r>
            <w:r>
              <w:rPr>
                <w:sz w:val="24"/>
                <w:szCs w:val="24"/>
              </w:rPr>
              <w:t>федерального бюджета</w:t>
            </w:r>
          </w:p>
          <w:p w:rsidR="00A23E5F" w:rsidRPr="00B16E15" w:rsidRDefault="00A23E5F" w:rsidP="00DF4E5F">
            <w:pPr>
              <w:pStyle w:val="af1"/>
              <w:tabs>
                <w:tab w:val="left" w:pos="1701"/>
                <w:tab w:val="left" w:pos="2694"/>
                <w:tab w:val="left" w:pos="2977"/>
              </w:tabs>
              <w:rPr>
                <w:sz w:val="24"/>
                <w:szCs w:val="24"/>
              </w:rPr>
            </w:pPr>
          </w:p>
        </w:tc>
        <w:tc>
          <w:tcPr>
            <w:tcW w:w="643" w:type="pct"/>
            <w:shd w:val="clear" w:color="auto" w:fill="auto"/>
            <w:vAlign w:val="center"/>
          </w:tcPr>
          <w:p w:rsidR="00A23E5F" w:rsidRPr="001D4751" w:rsidRDefault="00A23E5F" w:rsidP="00A23E5F">
            <w:pPr>
              <w:tabs>
                <w:tab w:val="left" w:pos="1701"/>
                <w:tab w:val="left" w:pos="2694"/>
                <w:tab w:val="left" w:pos="2977"/>
              </w:tabs>
              <w:jc w:val="center"/>
              <w:rPr>
                <w:rFonts w:ascii="Times New Roman" w:hAnsi="Times New Roman"/>
                <w:sz w:val="24"/>
                <w:szCs w:val="24"/>
                <w:lang w:val="en-US"/>
              </w:rPr>
            </w:pPr>
            <w:r>
              <w:rPr>
                <w:rFonts w:ascii="Times New Roman" w:hAnsi="Times New Roman"/>
                <w:sz w:val="24"/>
                <w:szCs w:val="24"/>
              </w:rPr>
              <w:t>0,0</w:t>
            </w:r>
            <w:r w:rsidR="001D4751">
              <w:rPr>
                <w:rFonts w:ascii="Times New Roman" w:hAnsi="Times New Roman"/>
                <w:sz w:val="24"/>
                <w:szCs w:val="24"/>
                <w:lang w:val="en-US"/>
              </w:rPr>
              <w:t>0</w:t>
            </w:r>
          </w:p>
        </w:tc>
        <w:tc>
          <w:tcPr>
            <w:tcW w:w="629" w:type="pct"/>
            <w:shd w:val="clear" w:color="auto" w:fill="auto"/>
            <w:vAlign w:val="center"/>
          </w:tcPr>
          <w:p w:rsidR="00A23E5F" w:rsidRPr="0011172F" w:rsidRDefault="00A23E5F" w:rsidP="00A23E5F">
            <w:pPr>
              <w:tabs>
                <w:tab w:val="left" w:pos="1701"/>
                <w:tab w:val="left" w:pos="2694"/>
                <w:tab w:val="left" w:pos="2977"/>
              </w:tabs>
              <w:jc w:val="center"/>
              <w:rPr>
                <w:rFonts w:ascii="Times New Roman" w:hAnsi="Times New Roman"/>
                <w:sz w:val="24"/>
                <w:szCs w:val="24"/>
                <w:lang w:val="en-US"/>
              </w:rPr>
            </w:pPr>
            <w:r>
              <w:rPr>
                <w:rFonts w:ascii="Times New Roman" w:hAnsi="Times New Roman"/>
                <w:sz w:val="24"/>
                <w:szCs w:val="24"/>
              </w:rPr>
              <w:t>0,0</w:t>
            </w:r>
            <w:r w:rsidR="0011172F">
              <w:rPr>
                <w:rFonts w:ascii="Times New Roman" w:hAnsi="Times New Roman"/>
                <w:sz w:val="24"/>
                <w:szCs w:val="24"/>
                <w:lang w:val="en-US"/>
              </w:rPr>
              <w:t>0</w:t>
            </w:r>
          </w:p>
        </w:tc>
        <w:tc>
          <w:tcPr>
            <w:tcW w:w="629" w:type="pct"/>
            <w:shd w:val="clear" w:color="auto" w:fill="auto"/>
            <w:vAlign w:val="center"/>
          </w:tcPr>
          <w:p w:rsidR="00A23E5F" w:rsidRPr="001D4751" w:rsidRDefault="00A23E5F" w:rsidP="00A23E5F">
            <w:pPr>
              <w:tabs>
                <w:tab w:val="left" w:pos="1701"/>
                <w:tab w:val="left" w:pos="2694"/>
                <w:tab w:val="left" w:pos="2977"/>
              </w:tabs>
              <w:jc w:val="center"/>
              <w:rPr>
                <w:rFonts w:ascii="Times New Roman" w:hAnsi="Times New Roman"/>
                <w:sz w:val="24"/>
                <w:szCs w:val="24"/>
                <w:lang w:val="en-US"/>
              </w:rPr>
            </w:pPr>
            <w:r>
              <w:rPr>
                <w:rFonts w:ascii="Times New Roman" w:hAnsi="Times New Roman"/>
                <w:sz w:val="24"/>
                <w:szCs w:val="24"/>
              </w:rPr>
              <w:t>0,0</w:t>
            </w:r>
            <w:r w:rsidR="001D4751">
              <w:rPr>
                <w:rFonts w:ascii="Times New Roman" w:hAnsi="Times New Roman"/>
                <w:sz w:val="24"/>
                <w:szCs w:val="24"/>
                <w:lang w:val="en-US"/>
              </w:rPr>
              <w:t>0</w:t>
            </w:r>
          </w:p>
        </w:tc>
        <w:tc>
          <w:tcPr>
            <w:tcW w:w="629"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sz w:val="24"/>
                <w:szCs w:val="24"/>
                <w:lang w:val="en-US"/>
              </w:rPr>
            </w:pPr>
            <w:r>
              <w:rPr>
                <w:rFonts w:ascii="Times New Roman" w:hAnsi="Times New Roman"/>
                <w:sz w:val="24"/>
                <w:szCs w:val="24"/>
              </w:rPr>
              <w:t>0,0</w:t>
            </w:r>
            <w:r w:rsidR="001D4751">
              <w:rPr>
                <w:rFonts w:ascii="Times New Roman" w:hAnsi="Times New Roman"/>
                <w:sz w:val="24"/>
                <w:szCs w:val="24"/>
                <w:lang w:val="en-US"/>
              </w:rPr>
              <w:t>0</w:t>
            </w:r>
          </w:p>
        </w:tc>
        <w:tc>
          <w:tcPr>
            <w:tcW w:w="559"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sz w:val="24"/>
                <w:szCs w:val="24"/>
                <w:lang w:val="en-US"/>
              </w:rPr>
            </w:pPr>
            <w:r w:rsidRPr="00C3210F">
              <w:rPr>
                <w:rFonts w:ascii="Times New Roman" w:hAnsi="Times New Roman"/>
                <w:sz w:val="24"/>
                <w:szCs w:val="24"/>
              </w:rPr>
              <w:t>0,0</w:t>
            </w:r>
            <w:r w:rsidR="001D4751">
              <w:rPr>
                <w:rFonts w:ascii="Times New Roman" w:hAnsi="Times New Roman"/>
                <w:sz w:val="24"/>
                <w:szCs w:val="24"/>
                <w:lang w:val="en-US"/>
              </w:rPr>
              <w:t>0</w:t>
            </w:r>
          </w:p>
        </w:tc>
        <w:tc>
          <w:tcPr>
            <w:tcW w:w="528" w:type="pct"/>
            <w:shd w:val="clear" w:color="auto" w:fill="auto"/>
            <w:vAlign w:val="center"/>
          </w:tcPr>
          <w:p w:rsidR="00A23E5F" w:rsidRPr="001D4751" w:rsidRDefault="00A23E5F" w:rsidP="00AB42E3">
            <w:pPr>
              <w:tabs>
                <w:tab w:val="left" w:pos="1701"/>
                <w:tab w:val="left" w:pos="2694"/>
                <w:tab w:val="left" w:pos="2977"/>
              </w:tabs>
              <w:jc w:val="center"/>
              <w:rPr>
                <w:rFonts w:ascii="Times New Roman" w:hAnsi="Times New Roman"/>
                <w:sz w:val="24"/>
                <w:szCs w:val="24"/>
                <w:lang w:val="en-US"/>
              </w:rPr>
            </w:pPr>
            <w:r w:rsidRPr="00C3210F">
              <w:rPr>
                <w:rFonts w:ascii="Times New Roman" w:hAnsi="Times New Roman"/>
                <w:sz w:val="24"/>
                <w:szCs w:val="24"/>
              </w:rPr>
              <w:t>0,0</w:t>
            </w:r>
            <w:r w:rsidR="001D4751">
              <w:rPr>
                <w:rFonts w:ascii="Times New Roman" w:hAnsi="Times New Roman"/>
                <w:sz w:val="24"/>
                <w:szCs w:val="24"/>
                <w:lang w:val="en-US"/>
              </w:rPr>
              <w:t>0</w:t>
            </w:r>
          </w:p>
        </w:tc>
      </w:tr>
      <w:tr w:rsidR="00A23E5F" w:rsidRPr="00B16E15" w:rsidTr="005C0B29">
        <w:trPr>
          <w:trHeight w:val="273"/>
        </w:trPr>
        <w:tc>
          <w:tcPr>
            <w:tcW w:w="1382" w:type="pct"/>
            <w:vAlign w:val="center"/>
          </w:tcPr>
          <w:p w:rsidR="00A23E5F" w:rsidRPr="00B16E15" w:rsidRDefault="00A23E5F" w:rsidP="00DD56A2">
            <w:pPr>
              <w:pStyle w:val="af1"/>
              <w:tabs>
                <w:tab w:val="left" w:pos="1701"/>
                <w:tab w:val="left" w:pos="2694"/>
                <w:tab w:val="left" w:pos="2977"/>
              </w:tabs>
              <w:rPr>
                <w:sz w:val="24"/>
                <w:szCs w:val="24"/>
              </w:rPr>
            </w:pPr>
            <w:r w:rsidRPr="00B16E15">
              <w:rPr>
                <w:sz w:val="24"/>
                <w:szCs w:val="24"/>
              </w:rPr>
              <w:t>Всего, в том числе по годам:</w:t>
            </w:r>
          </w:p>
        </w:tc>
        <w:tc>
          <w:tcPr>
            <w:tcW w:w="643" w:type="pct"/>
            <w:shd w:val="clear" w:color="auto" w:fill="auto"/>
            <w:vAlign w:val="center"/>
          </w:tcPr>
          <w:p w:rsidR="001D4751" w:rsidRPr="001D4751" w:rsidRDefault="00A63404" w:rsidP="001D4751">
            <w:pPr>
              <w:tabs>
                <w:tab w:val="left" w:pos="1701"/>
                <w:tab w:val="left" w:pos="2694"/>
                <w:tab w:val="left" w:pos="2977"/>
              </w:tabs>
              <w:jc w:val="center"/>
              <w:rPr>
                <w:rFonts w:ascii="Times New Roman" w:hAnsi="Times New Roman"/>
                <w:sz w:val="24"/>
                <w:szCs w:val="24"/>
                <w:lang w:val="en-US"/>
              </w:rPr>
            </w:pPr>
            <w:r>
              <w:rPr>
                <w:rFonts w:ascii="Times New Roman" w:hAnsi="Times New Roman"/>
                <w:sz w:val="24"/>
                <w:szCs w:val="24"/>
                <w:lang w:val="en-US"/>
              </w:rPr>
              <w:t>47 695,</w:t>
            </w:r>
            <w:r w:rsidR="001D4751">
              <w:rPr>
                <w:rFonts w:ascii="Times New Roman" w:hAnsi="Times New Roman"/>
                <w:sz w:val="24"/>
                <w:szCs w:val="24"/>
                <w:lang w:val="en-US"/>
              </w:rPr>
              <w:t>50</w:t>
            </w:r>
          </w:p>
        </w:tc>
        <w:tc>
          <w:tcPr>
            <w:tcW w:w="629" w:type="pct"/>
            <w:shd w:val="clear" w:color="auto" w:fill="auto"/>
            <w:vAlign w:val="center"/>
          </w:tcPr>
          <w:p w:rsidR="0011172F" w:rsidRPr="0011172F" w:rsidRDefault="0011172F" w:rsidP="0011172F">
            <w:pPr>
              <w:tabs>
                <w:tab w:val="left" w:pos="1701"/>
                <w:tab w:val="left" w:pos="2694"/>
                <w:tab w:val="left" w:pos="2977"/>
              </w:tabs>
              <w:jc w:val="center"/>
              <w:rPr>
                <w:rFonts w:ascii="Times New Roman" w:hAnsi="Times New Roman"/>
                <w:sz w:val="24"/>
                <w:szCs w:val="24"/>
                <w:lang w:val="en-US"/>
              </w:rPr>
            </w:pPr>
            <w:r>
              <w:rPr>
                <w:rFonts w:ascii="Times New Roman" w:hAnsi="Times New Roman"/>
                <w:sz w:val="24"/>
                <w:szCs w:val="24"/>
                <w:lang w:val="en-US"/>
              </w:rPr>
              <w:t>17 464,42</w:t>
            </w:r>
          </w:p>
        </w:tc>
        <w:tc>
          <w:tcPr>
            <w:tcW w:w="629" w:type="pct"/>
            <w:shd w:val="clear" w:color="auto" w:fill="auto"/>
            <w:vAlign w:val="center"/>
          </w:tcPr>
          <w:p w:rsidR="00A23E5F" w:rsidRPr="0011172F" w:rsidRDefault="00A23E5F" w:rsidP="002C2F10">
            <w:pPr>
              <w:tabs>
                <w:tab w:val="left" w:pos="1701"/>
                <w:tab w:val="left" w:pos="2694"/>
                <w:tab w:val="left" w:pos="2977"/>
              </w:tabs>
              <w:jc w:val="center"/>
              <w:rPr>
                <w:rFonts w:ascii="Times New Roman" w:hAnsi="Times New Roman"/>
                <w:sz w:val="24"/>
                <w:szCs w:val="24"/>
                <w:lang w:val="en-US"/>
              </w:rPr>
            </w:pPr>
            <w:r w:rsidRPr="00C3210F">
              <w:rPr>
                <w:rFonts w:ascii="Times New Roman" w:hAnsi="Times New Roman"/>
                <w:sz w:val="24"/>
                <w:szCs w:val="24"/>
              </w:rPr>
              <w:t>13 292,2</w:t>
            </w:r>
            <w:r w:rsidR="0011172F">
              <w:rPr>
                <w:rFonts w:ascii="Times New Roman" w:hAnsi="Times New Roman"/>
                <w:sz w:val="24"/>
                <w:szCs w:val="24"/>
                <w:lang w:val="en-US"/>
              </w:rPr>
              <w:t>0</w:t>
            </w:r>
          </w:p>
        </w:tc>
        <w:tc>
          <w:tcPr>
            <w:tcW w:w="629" w:type="pct"/>
            <w:shd w:val="clear" w:color="auto" w:fill="auto"/>
            <w:vAlign w:val="center"/>
          </w:tcPr>
          <w:p w:rsidR="00A23E5F" w:rsidRPr="00C3210F" w:rsidRDefault="0011172F" w:rsidP="002C2F10">
            <w:pPr>
              <w:tabs>
                <w:tab w:val="left" w:pos="1701"/>
                <w:tab w:val="left" w:pos="2694"/>
                <w:tab w:val="left" w:pos="2977"/>
              </w:tabs>
              <w:jc w:val="center"/>
              <w:rPr>
                <w:rFonts w:ascii="Times New Roman" w:hAnsi="Times New Roman"/>
                <w:sz w:val="24"/>
                <w:szCs w:val="24"/>
              </w:rPr>
            </w:pPr>
            <w:r>
              <w:rPr>
                <w:rFonts w:ascii="Times New Roman" w:hAnsi="Times New Roman"/>
                <w:sz w:val="24"/>
                <w:szCs w:val="24"/>
              </w:rPr>
              <w:t>16 938,88</w:t>
            </w:r>
          </w:p>
        </w:tc>
        <w:tc>
          <w:tcPr>
            <w:tcW w:w="559" w:type="pct"/>
            <w:shd w:val="clear" w:color="auto" w:fill="auto"/>
            <w:vAlign w:val="center"/>
          </w:tcPr>
          <w:p w:rsidR="00A23E5F" w:rsidRPr="001D4751" w:rsidRDefault="00A23E5F" w:rsidP="002C2F10">
            <w:pPr>
              <w:tabs>
                <w:tab w:val="left" w:pos="1701"/>
                <w:tab w:val="left" w:pos="2694"/>
                <w:tab w:val="left" w:pos="2977"/>
              </w:tabs>
              <w:jc w:val="center"/>
              <w:rPr>
                <w:rFonts w:ascii="Times New Roman" w:hAnsi="Times New Roman"/>
                <w:sz w:val="24"/>
                <w:szCs w:val="24"/>
                <w:lang w:val="en-US"/>
              </w:rPr>
            </w:pPr>
            <w:r w:rsidRPr="00C3210F">
              <w:rPr>
                <w:rFonts w:ascii="Times New Roman" w:hAnsi="Times New Roman"/>
                <w:sz w:val="24"/>
                <w:szCs w:val="24"/>
              </w:rPr>
              <w:t>0,0</w:t>
            </w:r>
            <w:r w:rsidR="001D4751">
              <w:rPr>
                <w:rFonts w:ascii="Times New Roman" w:hAnsi="Times New Roman"/>
                <w:sz w:val="24"/>
                <w:szCs w:val="24"/>
                <w:lang w:val="en-US"/>
              </w:rPr>
              <w:t>0</w:t>
            </w:r>
          </w:p>
        </w:tc>
        <w:tc>
          <w:tcPr>
            <w:tcW w:w="528" w:type="pct"/>
            <w:shd w:val="clear" w:color="auto" w:fill="auto"/>
            <w:vAlign w:val="center"/>
          </w:tcPr>
          <w:p w:rsidR="00A23E5F" w:rsidRPr="001D4751" w:rsidRDefault="00A23E5F" w:rsidP="002C2F10">
            <w:pPr>
              <w:tabs>
                <w:tab w:val="left" w:pos="1701"/>
                <w:tab w:val="left" w:pos="2694"/>
                <w:tab w:val="left" w:pos="2977"/>
              </w:tabs>
              <w:jc w:val="center"/>
              <w:rPr>
                <w:rFonts w:ascii="Times New Roman" w:hAnsi="Times New Roman"/>
                <w:sz w:val="24"/>
                <w:szCs w:val="24"/>
                <w:lang w:val="en-US"/>
              </w:rPr>
            </w:pPr>
            <w:r w:rsidRPr="00C3210F">
              <w:rPr>
                <w:rFonts w:ascii="Times New Roman" w:hAnsi="Times New Roman"/>
                <w:sz w:val="24"/>
                <w:szCs w:val="24"/>
              </w:rPr>
              <w:t>0,0</w:t>
            </w:r>
            <w:r w:rsidR="001D4751">
              <w:rPr>
                <w:rFonts w:ascii="Times New Roman" w:hAnsi="Times New Roman"/>
                <w:sz w:val="24"/>
                <w:szCs w:val="24"/>
                <w:lang w:val="en-US"/>
              </w:rPr>
              <w:t>0</w:t>
            </w:r>
          </w:p>
        </w:tc>
      </w:tr>
    </w:tbl>
    <w:p w:rsidR="00C145EA" w:rsidRDefault="00C145EA"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CF1D1B" w:rsidRDefault="00CF1D1B"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C145EA" w:rsidRDefault="00C145EA"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sectPr w:rsidR="00C145EA" w:rsidSect="00FF6652">
          <w:type w:val="nextColumn"/>
          <w:pgSz w:w="11906" w:h="16838"/>
          <w:pgMar w:top="1134" w:right="851" w:bottom="1134" w:left="1134" w:header="709" w:footer="709" w:gutter="0"/>
          <w:cols w:space="708"/>
          <w:titlePg/>
          <w:docGrid w:linePitch="360"/>
        </w:sectPr>
      </w:pPr>
    </w:p>
    <w:p w:rsidR="00C145EA" w:rsidRPr="00DF4E5F" w:rsidRDefault="00C145EA" w:rsidP="00DF4E5F">
      <w:pPr>
        <w:pStyle w:val="a3"/>
        <w:keepNext/>
        <w:keepLines/>
        <w:numPr>
          <w:ilvl w:val="0"/>
          <w:numId w:val="8"/>
        </w:numPr>
        <w:tabs>
          <w:tab w:val="left" w:pos="1701"/>
          <w:tab w:val="left" w:pos="2694"/>
          <w:tab w:val="left" w:pos="2977"/>
        </w:tabs>
        <w:spacing w:after="0" w:line="240" w:lineRule="auto"/>
        <w:jc w:val="center"/>
        <w:outlineLvl w:val="0"/>
        <w:rPr>
          <w:rFonts w:ascii="Times New Roman" w:hAnsi="Times New Roman"/>
          <w:b/>
          <w:sz w:val="24"/>
          <w:szCs w:val="24"/>
          <w:lang w:eastAsia="ru-RU"/>
        </w:rPr>
      </w:pPr>
      <w:r w:rsidRPr="00DF4E5F">
        <w:rPr>
          <w:rFonts w:ascii="Times New Roman" w:hAnsi="Times New Roman"/>
          <w:b/>
          <w:sz w:val="24"/>
          <w:szCs w:val="24"/>
          <w:lang w:eastAsia="ru-RU"/>
        </w:rPr>
        <w:lastRenderedPageBreak/>
        <w:t xml:space="preserve">Общая характеристика в сфере развития цифровой экономики </w:t>
      </w:r>
      <w:r w:rsidR="00A53F92" w:rsidRPr="00DF4E5F">
        <w:rPr>
          <w:rFonts w:ascii="Times New Roman" w:hAnsi="Times New Roman"/>
          <w:b/>
          <w:sz w:val="24"/>
          <w:szCs w:val="24"/>
          <w:lang w:eastAsia="ru-RU"/>
        </w:rPr>
        <w:t>городского округа Звё</w:t>
      </w:r>
      <w:r w:rsidRPr="00DF4E5F">
        <w:rPr>
          <w:rFonts w:ascii="Times New Roman" w:hAnsi="Times New Roman"/>
          <w:b/>
          <w:sz w:val="24"/>
          <w:szCs w:val="24"/>
          <w:lang w:eastAsia="ru-RU"/>
        </w:rPr>
        <w:t>здный городок Московской области, основные проблемы, инерционный прогноз е</w:t>
      </w:r>
      <w:r w:rsidR="00CF0DFE" w:rsidRPr="00DF4E5F">
        <w:rPr>
          <w:rFonts w:ascii="Times New Roman" w:hAnsi="Times New Roman"/>
          <w:b/>
          <w:sz w:val="24"/>
          <w:szCs w:val="24"/>
          <w:lang w:eastAsia="ru-RU"/>
        </w:rPr>
        <w:t>ё</w:t>
      </w:r>
      <w:r w:rsidRPr="00DF4E5F">
        <w:rPr>
          <w:rFonts w:ascii="Times New Roman" w:hAnsi="Times New Roman"/>
          <w:b/>
          <w:sz w:val="24"/>
          <w:szCs w:val="24"/>
          <w:lang w:eastAsia="ru-RU"/>
        </w:rPr>
        <w:t xml:space="preserve"> развития, описание цели муниципальной программы</w:t>
      </w:r>
    </w:p>
    <w:p w:rsidR="00DF4E5F" w:rsidRPr="00773F6B" w:rsidRDefault="00DF4E5F" w:rsidP="00773F6B">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pPr>
    </w:p>
    <w:p w:rsidR="00D2664A" w:rsidRDefault="00DF4E5F" w:rsidP="00D2664A">
      <w:pPr>
        <w:keepNext/>
        <w:keepLines/>
        <w:tabs>
          <w:tab w:val="left" w:pos="1701"/>
          <w:tab w:val="left" w:pos="2694"/>
          <w:tab w:val="left" w:pos="2977"/>
        </w:tabs>
        <w:spacing w:after="0" w:line="240" w:lineRule="auto"/>
        <w:jc w:val="center"/>
        <w:outlineLvl w:val="0"/>
        <w:rPr>
          <w:rFonts w:ascii="Times New Roman" w:hAnsi="Times New Roman"/>
          <w:bCs/>
          <w:sz w:val="24"/>
          <w:szCs w:val="24"/>
          <w:lang w:eastAsia="ru-RU"/>
        </w:rPr>
      </w:pPr>
      <w:r w:rsidRPr="00DF4E5F">
        <w:rPr>
          <w:rFonts w:ascii="Times New Roman" w:hAnsi="Times New Roman"/>
          <w:bCs/>
          <w:sz w:val="24"/>
          <w:szCs w:val="24"/>
          <w:lang w:eastAsia="ru-RU"/>
        </w:rPr>
        <w:t>2.1</w:t>
      </w:r>
      <w:r>
        <w:rPr>
          <w:rFonts w:ascii="Times New Roman" w:hAnsi="Times New Roman"/>
          <w:bCs/>
          <w:sz w:val="24"/>
          <w:szCs w:val="24"/>
          <w:lang w:eastAsia="ru-RU"/>
        </w:rPr>
        <w:t xml:space="preserve">. Общая характеристика в сфере развития цифровой экономики </w:t>
      </w:r>
    </w:p>
    <w:p w:rsidR="00C145EA" w:rsidRDefault="00D2664A" w:rsidP="00D2664A">
      <w:pPr>
        <w:keepNext/>
        <w:keepLines/>
        <w:tabs>
          <w:tab w:val="left" w:pos="1701"/>
          <w:tab w:val="left" w:pos="2694"/>
          <w:tab w:val="left" w:pos="2977"/>
        </w:tabs>
        <w:spacing w:after="0" w:line="240" w:lineRule="auto"/>
        <w:jc w:val="center"/>
        <w:outlineLvl w:val="0"/>
        <w:rPr>
          <w:rFonts w:ascii="Times New Roman" w:hAnsi="Times New Roman"/>
          <w:bCs/>
          <w:sz w:val="24"/>
          <w:szCs w:val="24"/>
          <w:lang w:eastAsia="ru-RU"/>
        </w:rPr>
      </w:pPr>
      <w:r>
        <w:rPr>
          <w:rFonts w:ascii="Times New Roman" w:hAnsi="Times New Roman"/>
          <w:bCs/>
          <w:sz w:val="24"/>
          <w:szCs w:val="24"/>
          <w:lang w:eastAsia="ru-RU"/>
        </w:rPr>
        <w:t xml:space="preserve">муниципального образования </w:t>
      </w:r>
      <w:r w:rsidR="00DF4E5F">
        <w:rPr>
          <w:rFonts w:ascii="Times New Roman" w:hAnsi="Times New Roman"/>
          <w:bCs/>
          <w:sz w:val="24"/>
          <w:szCs w:val="24"/>
          <w:lang w:eastAsia="ru-RU"/>
        </w:rPr>
        <w:t>Московской области</w:t>
      </w:r>
    </w:p>
    <w:p w:rsidR="00773F6B" w:rsidRPr="00DF4E5F" w:rsidRDefault="00773F6B" w:rsidP="00773F6B">
      <w:pPr>
        <w:keepNext/>
        <w:keepLines/>
        <w:tabs>
          <w:tab w:val="left" w:pos="1701"/>
          <w:tab w:val="left" w:pos="2694"/>
          <w:tab w:val="left" w:pos="2977"/>
        </w:tabs>
        <w:spacing w:after="0" w:line="240" w:lineRule="auto"/>
        <w:jc w:val="center"/>
        <w:outlineLvl w:val="0"/>
        <w:rPr>
          <w:rFonts w:ascii="Times New Roman" w:hAnsi="Times New Roman"/>
          <w:bCs/>
          <w:sz w:val="24"/>
          <w:szCs w:val="24"/>
          <w:lang w:eastAsia="ru-RU"/>
        </w:rPr>
      </w:pPr>
    </w:p>
    <w:p w:rsidR="00DE6C68" w:rsidRPr="00B16E15" w:rsidRDefault="00DE6C68" w:rsidP="00DE6C68">
      <w:pPr>
        <w:shd w:val="clear" w:color="auto" w:fill="FFFFFF"/>
        <w:tabs>
          <w:tab w:val="left" w:pos="1701"/>
          <w:tab w:val="left" w:pos="2694"/>
          <w:tab w:val="left" w:pos="2977"/>
        </w:tabs>
        <w:spacing w:after="0" w:line="240" w:lineRule="auto"/>
        <w:ind w:firstLine="708"/>
        <w:jc w:val="both"/>
        <w:rPr>
          <w:rFonts w:ascii="Times New Roman" w:hAnsi="Times New Roman"/>
          <w:sz w:val="24"/>
          <w:szCs w:val="24"/>
          <w:lang w:eastAsia="ru-RU"/>
        </w:rPr>
      </w:pPr>
      <w:r w:rsidRPr="00B16E15">
        <w:rPr>
          <w:rFonts w:ascii="Times New Roman" w:hAnsi="Times New Roman"/>
          <w:sz w:val="24"/>
          <w:szCs w:val="24"/>
          <w:lang w:eastAsia="ru-RU"/>
        </w:rPr>
        <w:t>Приоритеты государственной политики Московской области в сфере государственного управления – это прежде всего, повышение уровня жизни населения и улучшение условий ведения предпринимательской деятельности. Совершенствование системы государственного управления является общегосударственной задачей, которая поставлена перед органами власти всех уровней.</w:t>
      </w:r>
    </w:p>
    <w:p w:rsidR="00C145EA" w:rsidRDefault="00DE6C68" w:rsidP="00DE6C68">
      <w:pPr>
        <w:autoSpaceDE w:val="0"/>
        <w:autoSpaceDN w:val="0"/>
        <w:adjustRightInd w:val="0"/>
        <w:spacing w:after="0" w:line="240" w:lineRule="auto"/>
        <w:ind w:firstLine="539"/>
        <w:jc w:val="both"/>
        <w:rPr>
          <w:rFonts w:ascii="Times New Roman" w:hAnsi="Times New Roman"/>
          <w:sz w:val="24"/>
          <w:szCs w:val="24"/>
          <w:lang w:eastAsia="ru-RU"/>
        </w:rPr>
      </w:pPr>
      <w:r w:rsidRPr="00B16E15">
        <w:rPr>
          <w:rFonts w:ascii="Times New Roman" w:hAnsi="Times New Roman"/>
          <w:sz w:val="24"/>
          <w:szCs w:val="24"/>
        </w:rPr>
        <w:t>Ключевым направлением внедрения информационных технологий в деятельность органов государственной власти, органов местного самоуправления, государственных и муниципальных организаций и учреждений является совершенствование процедур предоставления населению государственных и муниципальных услуг, а также обеспечение органов местного самоуправления актуальной компьютерной техникой, программным обеспечением и услугами связи</w:t>
      </w:r>
      <w:r w:rsidR="006D2F5E">
        <w:rPr>
          <w:rFonts w:ascii="Times New Roman" w:hAnsi="Times New Roman"/>
          <w:sz w:val="24"/>
          <w:szCs w:val="24"/>
        </w:rPr>
        <w:t xml:space="preserve">. </w:t>
      </w:r>
      <w:r w:rsidR="00C145EA">
        <w:rPr>
          <w:rFonts w:ascii="Times New Roman" w:hAnsi="Times New Roman"/>
          <w:sz w:val="24"/>
          <w:szCs w:val="24"/>
          <w:lang w:eastAsia="ru-RU"/>
        </w:rPr>
        <w:t>В городском округе Зв</w:t>
      </w:r>
      <w:r w:rsidR="00A53F92">
        <w:rPr>
          <w:rFonts w:ascii="Times New Roman" w:hAnsi="Times New Roman"/>
          <w:sz w:val="24"/>
          <w:szCs w:val="24"/>
          <w:lang w:eastAsia="ru-RU"/>
        </w:rPr>
        <w:t>ё</w:t>
      </w:r>
      <w:r w:rsidR="00C145EA">
        <w:rPr>
          <w:rFonts w:ascii="Times New Roman" w:hAnsi="Times New Roman"/>
          <w:sz w:val="24"/>
          <w:szCs w:val="24"/>
          <w:lang w:eastAsia="ru-RU"/>
        </w:rPr>
        <w:t>здный городок Московской области в настоящее время урегулировано большинство вопросов, возникающих в рамках использования информационно-телекоммуникационных технологий в различных сферах деятельности.</w:t>
      </w:r>
    </w:p>
    <w:p w:rsidR="00C145EA" w:rsidRDefault="00C145EA" w:rsidP="00C145EA">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 xml:space="preserve">В системе образования расширяется применение цифровых технологий. Образовательные организации имеют выход в сеть Интернет и представлены там на своих сайтах в соответствии с государственными требованиями </w:t>
      </w:r>
      <w:r w:rsidRPr="00C145EA">
        <w:rPr>
          <w:rFonts w:ascii="Times New Roman" w:hAnsi="Times New Roman"/>
          <w:sz w:val="24"/>
          <w:szCs w:val="24"/>
          <w:lang w:eastAsia="ru-RU"/>
        </w:rPr>
        <w:t>(</w:t>
      </w:r>
      <w:hyperlink r:id="rId9" w:history="1">
        <w:r w:rsidRPr="00C145EA">
          <w:rPr>
            <w:rFonts w:ascii="Times New Roman" w:hAnsi="Times New Roman"/>
            <w:sz w:val="24"/>
            <w:szCs w:val="24"/>
            <w:lang w:eastAsia="ru-RU"/>
          </w:rPr>
          <w:t>приказ</w:t>
        </w:r>
      </w:hyperlink>
      <w:r w:rsidR="00564C42">
        <w:t xml:space="preserve"> </w:t>
      </w:r>
      <w:r>
        <w:rPr>
          <w:rFonts w:ascii="Times New Roman" w:hAnsi="Times New Roman"/>
          <w:sz w:val="24"/>
          <w:szCs w:val="24"/>
          <w:lang w:eastAsia="ru-RU"/>
        </w:rPr>
        <w:t xml:space="preserve">Рособрнадзора от 29.05.2014 N 785 </w:t>
      </w:r>
      <w:r w:rsidR="00480C95">
        <w:rPr>
          <w:rFonts w:ascii="Times New Roman" w:hAnsi="Times New Roman"/>
          <w:sz w:val="24"/>
          <w:szCs w:val="24"/>
          <w:lang w:eastAsia="ru-RU"/>
        </w:rPr>
        <w:t>«</w:t>
      </w:r>
      <w:r>
        <w:rPr>
          <w:rFonts w:ascii="Times New Roman" w:hAnsi="Times New Roman"/>
          <w:sz w:val="24"/>
          <w:szCs w:val="24"/>
          <w:lang w:eastAsia="ru-RU"/>
        </w:rPr>
        <w:t xml:space="preserve">Об утверждении требований к структуре официального сайта образовательной организации в информационно-телекоммуникационной сети Интернет и формату </w:t>
      </w:r>
      <w:r w:rsidR="00480C95">
        <w:rPr>
          <w:rFonts w:ascii="Times New Roman" w:hAnsi="Times New Roman"/>
          <w:sz w:val="24"/>
          <w:szCs w:val="24"/>
          <w:lang w:eastAsia="ru-RU"/>
        </w:rPr>
        <w:t>представления на нем информации»</w:t>
      </w:r>
      <w:r>
        <w:rPr>
          <w:rFonts w:ascii="Times New Roman" w:hAnsi="Times New Roman"/>
          <w:sz w:val="24"/>
          <w:szCs w:val="24"/>
          <w:lang w:eastAsia="ru-RU"/>
        </w:rPr>
        <w:t>).</w:t>
      </w:r>
    </w:p>
    <w:p w:rsidR="00C145EA" w:rsidRDefault="00A53F92" w:rsidP="00C145EA">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Городской округ Звё</w:t>
      </w:r>
      <w:r w:rsidR="00C145EA">
        <w:rPr>
          <w:rFonts w:ascii="Times New Roman" w:hAnsi="Times New Roman"/>
          <w:sz w:val="24"/>
          <w:szCs w:val="24"/>
          <w:lang w:eastAsia="ru-RU"/>
        </w:rPr>
        <w:t>здный городок Московской области достиг значительных успехов в развитии цифровой платформы предоставления государственных и муниципальных услуг.</w:t>
      </w:r>
    </w:p>
    <w:p w:rsidR="00C145EA" w:rsidRDefault="00C145EA" w:rsidP="00C145EA">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По приоритетным направлениям сформированы определенные основы для повышения эффективности предоставления государственных и муниципальных услуг:</w:t>
      </w:r>
    </w:p>
    <w:p w:rsidR="00C145EA" w:rsidRDefault="00C145EA" w:rsidP="00C145EA">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ведется работа по оптимизации наиболее востребованных и массовых услуг, организации их предоставления по принципу «одного окна» в электронном виде;</w:t>
      </w:r>
    </w:p>
    <w:p w:rsidR="00C145EA" w:rsidRDefault="00C145EA" w:rsidP="00FB53C3">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сформировано МФЦ, доступ к услугам, предоставляемым по принципу</w:t>
      </w:r>
      <w:r w:rsidR="00FB53C3">
        <w:rPr>
          <w:rFonts w:ascii="Times New Roman" w:hAnsi="Times New Roman"/>
          <w:sz w:val="24"/>
          <w:szCs w:val="24"/>
          <w:lang w:eastAsia="ru-RU"/>
        </w:rPr>
        <w:t xml:space="preserve"> «</w:t>
      </w:r>
      <w:r>
        <w:rPr>
          <w:rFonts w:ascii="Times New Roman" w:hAnsi="Times New Roman"/>
          <w:sz w:val="24"/>
          <w:szCs w:val="24"/>
          <w:lang w:eastAsia="ru-RU"/>
        </w:rPr>
        <w:t>одного окна</w:t>
      </w:r>
      <w:r w:rsidR="00FB53C3">
        <w:rPr>
          <w:rFonts w:ascii="Times New Roman" w:hAnsi="Times New Roman"/>
          <w:sz w:val="24"/>
          <w:szCs w:val="24"/>
          <w:lang w:eastAsia="ru-RU"/>
        </w:rPr>
        <w:t>»</w:t>
      </w:r>
      <w:r>
        <w:rPr>
          <w:rFonts w:ascii="Times New Roman" w:hAnsi="Times New Roman"/>
          <w:sz w:val="24"/>
          <w:szCs w:val="24"/>
          <w:lang w:eastAsia="ru-RU"/>
        </w:rPr>
        <w:t xml:space="preserve"> обеспечен в</w:t>
      </w:r>
      <w:r w:rsidR="00FB53C3">
        <w:rPr>
          <w:rFonts w:ascii="Times New Roman" w:hAnsi="Times New Roman"/>
          <w:sz w:val="24"/>
          <w:szCs w:val="24"/>
          <w:lang w:eastAsia="ru-RU"/>
        </w:rPr>
        <w:t xml:space="preserve"> городском округе Зв</w:t>
      </w:r>
      <w:r w:rsidR="00A53F92">
        <w:rPr>
          <w:rFonts w:ascii="Times New Roman" w:hAnsi="Times New Roman"/>
          <w:sz w:val="24"/>
          <w:szCs w:val="24"/>
          <w:lang w:eastAsia="ru-RU"/>
        </w:rPr>
        <w:t>ё</w:t>
      </w:r>
      <w:r w:rsidR="00FB53C3">
        <w:rPr>
          <w:rFonts w:ascii="Times New Roman" w:hAnsi="Times New Roman"/>
          <w:sz w:val="24"/>
          <w:szCs w:val="24"/>
          <w:lang w:eastAsia="ru-RU"/>
        </w:rPr>
        <w:t>здный городок</w:t>
      </w:r>
      <w:r>
        <w:rPr>
          <w:rFonts w:ascii="Times New Roman" w:hAnsi="Times New Roman"/>
          <w:sz w:val="24"/>
          <w:szCs w:val="24"/>
          <w:lang w:eastAsia="ru-RU"/>
        </w:rPr>
        <w:t xml:space="preserve"> Московской области, доля граждан, имеющих доступ к услугам МФЦ, составляет </w:t>
      </w:r>
      <w:r w:rsidR="00FB53C3">
        <w:rPr>
          <w:rFonts w:ascii="Times New Roman" w:hAnsi="Times New Roman"/>
          <w:sz w:val="24"/>
          <w:szCs w:val="24"/>
          <w:lang w:eastAsia="ru-RU"/>
        </w:rPr>
        <w:t>100</w:t>
      </w:r>
      <w:r>
        <w:rPr>
          <w:rFonts w:ascii="Times New Roman" w:hAnsi="Times New Roman"/>
          <w:sz w:val="24"/>
          <w:szCs w:val="24"/>
          <w:lang w:eastAsia="ru-RU"/>
        </w:rPr>
        <w:t xml:space="preserve"> процентов;</w:t>
      </w:r>
    </w:p>
    <w:p w:rsidR="00C145EA" w:rsidRPr="00A03E91" w:rsidRDefault="00C145EA" w:rsidP="00FB53C3">
      <w:pPr>
        <w:autoSpaceDE w:val="0"/>
        <w:autoSpaceDN w:val="0"/>
        <w:adjustRightInd w:val="0"/>
        <w:spacing w:after="0" w:line="240" w:lineRule="auto"/>
        <w:ind w:firstLine="540"/>
        <w:jc w:val="both"/>
        <w:rPr>
          <w:rFonts w:ascii="Times New Roman" w:hAnsi="Times New Roman"/>
          <w:szCs w:val="24"/>
          <w:lang w:eastAsia="ru-RU"/>
        </w:rPr>
      </w:pPr>
      <w:r>
        <w:rPr>
          <w:rFonts w:ascii="Times New Roman" w:hAnsi="Times New Roman"/>
          <w:sz w:val="24"/>
          <w:szCs w:val="24"/>
          <w:lang w:eastAsia="ru-RU"/>
        </w:rPr>
        <w:t>повышение уровня удовлетворенности граждан качеством предоставляемых государственных и муниципальных услуг до 9</w:t>
      </w:r>
      <w:r w:rsidR="00504D0E">
        <w:rPr>
          <w:rFonts w:ascii="Times New Roman" w:hAnsi="Times New Roman"/>
          <w:sz w:val="24"/>
          <w:szCs w:val="24"/>
          <w:lang w:eastAsia="ru-RU"/>
        </w:rPr>
        <w:t>5</w:t>
      </w:r>
      <w:r>
        <w:rPr>
          <w:rFonts w:ascii="Times New Roman" w:hAnsi="Times New Roman"/>
          <w:sz w:val="24"/>
          <w:szCs w:val="24"/>
          <w:lang w:eastAsia="ru-RU"/>
        </w:rPr>
        <w:t xml:space="preserve"> процентов, которое необходимо достичь в соответствии с </w:t>
      </w:r>
      <w:hyperlink r:id="rId10" w:history="1">
        <w:r w:rsidRPr="00FB53C3">
          <w:rPr>
            <w:rFonts w:ascii="Times New Roman" w:hAnsi="Times New Roman"/>
            <w:sz w:val="24"/>
            <w:szCs w:val="24"/>
            <w:lang w:eastAsia="ru-RU"/>
          </w:rPr>
          <w:t>Указом</w:t>
        </w:r>
      </w:hyperlink>
      <w:r w:rsidR="00FB53C3">
        <w:rPr>
          <w:rFonts w:ascii="Times New Roman" w:hAnsi="Times New Roman"/>
          <w:sz w:val="24"/>
          <w:szCs w:val="24"/>
          <w:lang w:eastAsia="ru-RU"/>
        </w:rPr>
        <w:t xml:space="preserve"> </w:t>
      </w:r>
      <w:r w:rsidR="006649B5">
        <w:rPr>
          <w:rFonts w:ascii="Times New Roman" w:hAnsi="Times New Roman"/>
          <w:sz w:val="24"/>
          <w:szCs w:val="24"/>
          <w:lang w:eastAsia="ru-RU"/>
        </w:rPr>
        <w:t xml:space="preserve">президента Российской Федерации </w:t>
      </w:r>
      <w:r w:rsidR="00FB53C3">
        <w:rPr>
          <w:rFonts w:ascii="Times New Roman" w:hAnsi="Times New Roman"/>
          <w:sz w:val="24"/>
          <w:szCs w:val="24"/>
          <w:lang w:eastAsia="ru-RU"/>
        </w:rPr>
        <w:t>№</w:t>
      </w:r>
      <w:r>
        <w:rPr>
          <w:rFonts w:ascii="Times New Roman" w:hAnsi="Times New Roman"/>
          <w:sz w:val="24"/>
          <w:szCs w:val="24"/>
          <w:lang w:eastAsia="ru-RU"/>
        </w:rPr>
        <w:t xml:space="preserve"> 601</w:t>
      </w:r>
      <w:r w:rsidR="00A03E91">
        <w:rPr>
          <w:rFonts w:ascii="Times New Roman" w:hAnsi="Times New Roman"/>
          <w:sz w:val="24"/>
          <w:szCs w:val="24"/>
          <w:lang w:eastAsia="ru-RU"/>
        </w:rPr>
        <w:t xml:space="preserve"> от 07.05.2012г. «О</w:t>
      </w:r>
      <w:r w:rsidR="00A03E91" w:rsidRPr="00A03E91">
        <w:rPr>
          <w:rFonts w:ascii="Times New Roman" w:hAnsi="Times New Roman"/>
          <w:sz w:val="24"/>
          <w:szCs w:val="24"/>
          <w:lang w:eastAsia="ru-RU"/>
        </w:rPr>
        <w:t>б основных направлениях совершенствования системы государственного управления</w:t>
      </w:r>
      <w:r w:rsidR="00A03E91">
        <w:rPr>
          <w:rFonts w:ascii="Times New Roman" w:hAnsi="Times New Roman"/>
          <w:sz w:val="24"/>
          <w:szCs w:val="24"/>
          <w:lang w:eastAsia="ru-RU"/>
        </w:rPr>
        <w:t>.»</w:t>
      </w:r>
      <w:r w:rsidR="00A03E91" w:rsidRPr="00A03E91">
        <w:rPr>
          <w:rFonts w:ascii="Times New Roman" w:hAnsi="Times New Roman"/>
          <w:szCs w:val="24"/>
          <w:lang w:eastAsia="ru-RU"/>
        </w:rPr>
        <w:t xml:space="preserve">   </w:t>
      </w:r>
    </w:p>
    <w:p w:rsidR="00773F6B" w:rsidRDefault="00773F6B" w:rsidP="00FB53C3">
      <w:pPr>
        <w:autoSpaceDE w:val="0"/>
        <w:autoSpaceDN w:val="0"/>
        <w:adjustRightInd w:val="0"/>
        <w:spacing w:after="0" w:line="240" w:lineRule="auto"/>
        <w:ind w:firstLine="540"/>
        <w:jc w:val="both"/>
        <w:rPr>
          <w:rFonts w:ascii="Times New Roman" w:hAnsi="Times New Roman"/>
          <w:sz w:val="24"/>
          <w:szCs w:val="24"/>
          <w:lang w:eastAsia="ru-RU"/>
        </w:rPr>
      </w:pPr>
    </w:p>
    <w:p w:rsidR="00D2664A" w:rsidRDefault="00773F6B" w:rsidP="00D2664A">
      <w:pPr>
        <w:pStyle w:val="a3"/>
        <w:numPr>
          <w:ilvl w:val="1"/>
          <w:numId w:val="8"/>
        </w:numPr>
        <w:autoSpaceDE w:val="0"/>
        <w:autoSpaceDN w:val="0"/>
        <w:adjustRightInd w:val="0"/>
        <w:spacing w:after="0" w:line="240" w:lineRule="auto"/>
        <w:ind w:left="426" w:firstLine="567"/>
        <w:jc w:val="center"/>
        <w:rPr>
          <w:rFonts w:ascii="Times New Roman" w:hAnsi="Times New Roman"/>
          <w:sz w:val="24"/>
          <w:szCs w:val="24"/>
          <w:lang w:eastAsia="ru-RU"/>
        </w:rPr>
      </w:pPr>
      <w:r>
        <w:rPr>
          <w:rFonts w:ascii="Times New Roman" w:hAnsi="Times New Roman"/>
          <w:sz w:val="24"/>
          <w:szCs w:val="24"/>
          <w:lang w:eastAsia="ru-RU"/>
        </w:rPr>
        <w:t>Основные проблемы в сфере цифровой экономики</w:t>
      </w:r>
    </w:p>
    <w:p w:rsidR="00773F6B" w:rsidRPr="00D2664A" w:rsidRDefault="00D2664A" w:rsidP="00D2664A">
      <w:pPr>
        <w:autoSpaceDE w:val="0"/>
        <w:autoSpaceDN w:val="0"/>
        <w:adjustRightInd w:val="0"/>
        <w:spacing w:after="0" w:line="240" w:lineRule="auto"/>
        <w:ind w:left="2410" w:hanging="1276"/>
        <w:jc w:val="center"/>
        <w:rPr>
          <w:rFonts w:ascii="Times New Roman" w:hAnsi="Times New Roman"/>
          <w:sz w:val="24"/>
          <w:szCs w:val="24"/>
          <w:lang w:eastAsia="ru-RU"/>
        </w:rPr>
      </w:pPr>
      <w:r w:rsidRPr="00D2664A">
        <w:rPr>
          <w:rFonts w:ascii="Times New Roman" w:hAnsi="Times New Roman"/>
          <w:sz w:val="24"/>
          <w:szCs w:val="24"/>
          <w:lang w:eastAsia="ru-RU"/>
        </w:rPr>
        <w:t>муниципального образования</w:t>
      </w:r>
      <w:r w:rsidR="00773F6B" w:rsidRPr="00D2664A">
        <w:rPr>
          <w:rFonts w:ascii="Times New Roman" w:hAnsi="Times New Roman"/>
          <w:sz w:val="24"/>
          <w:szCs w:val="24"/>
          <w:lang w:eastAsia="ru-RU"/>
        </w:rPr>
        <w:t xml:space="preserve"> Московской области</w:t>
      </w:r>
    </w:p>
    <w:p w:rsidR="008B7E39" w:rsidRDefault="008B7E39" w:rsidP="00773F6B">
      <w:pPr>
        <w:autoSpaceDE w:val="0"/>
        <w:autoSpaceDN w:val="0"/>
        <w:adjustRightInd w:val="0"/>
        <w:spacing w:after="0" w:line="240" w:lineRule="auto"/>
        <w:ind w:left="1418" w:hanging="992"/>
        <w:rPr>
          <w:rFonts w:ascii="Times New Roman" w:hAnsi="Times New Roman"/>
          <w:sz w:val="24"/>
          <w:szCs w:val="24"/>
          <w:lang w:eastAsia="ru-RU"/>
        </w:rPr>
      </w:pPr>
    </w:p>
    <w:p w:rsidR="00336AF9"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Вместе с отмечаемыми положительными тенденциями в сфере цифровых технологий в </w:t>
      </w:r>
      <w:r w:rsidR="00B93262">
        <w:rPr>
          <w:rFonts w:ascii="Times New Roman" w:hAnsi="Times New Roman"/>
          <w:sz w:val="24"/>
          <w:szCs w:val="24"/>
        </w:rPr>
        <w:t>городском округе Звёздный городок</w:t>
      </w:r>
      <w:r w:rsidRPr="00B93262">
        <w:rPr>
          <w:rFonts w:ascii="Times New Roman" w:hAnsi="Times New Roman"/>
          <w:sz w:val="24"/>
          <w:szCs w:val="24"/>
        </w:rPr>
        <w:t xml:space="preserve"> Московской области остается комплекс нерешенных проблем и нереализованных задач. </w:t>
      </w:r>
    </w:p>
    <w:p w:rsidR="00336AF9"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Необходимо продолжить работы по оптимизации муниципальных услуг (функций) </w:t>
      </w:r>
      <w:r w:rsidR="00B93262">
        <w:rPr>
          <w:rFonts w:ascii="Times New Roman" w:hAnsi="Times New Roman"/>
          <w:sz w:val="24"/>
          <w:szCs w:val="24"/>
        </w:rPr>
        <w:t>городского округа Звёздный городок</w:t>
      </w:r>
      <w:r w:rsidRPr="00B93262">
        <w:rPr>
          <w:rFonts w:ascii="Times New Roman" w:hAnsi="Times New Roman"/>
          <w:sz w:val="24"/>
          <w:szCs w:val="24"/>
        </w:rPr>
        <w:t xml:space="preserve"> Московской области, актуализации сведений о них в информационных системах Московской области и их передаче в феде</w:t>
      </w:r>
      <w:r w:rsidR="00336AF9" w:rsidRPr="00B93262">
        <w:rPr>
          <w:rFonts w:ascii="Times New Roman" w:hAnsi="Times New Roman"/>
          <w:sz w:val="24"/>
          <w:szCs w:val="24"/>
        </w:rPr>
        <w:t>ральные информационные системы.</w:t>
      </w:r>
    </w:p>
    <w:p w:rsidR="00B93262"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Отсутствие комплекса информационных систем учета мнений и интересов граждан, их объединений и представителей бизнеса, а также современных механизмов их непосредственного участия в выработке и контроле исполнения соответствующих решений. Отмечается </w:t>
      </w:r>
      <w:r w:rsidRPr="00B93262">
        <w:rPr>
          <w:rFonts w:ascii="Times New Roman" w:hAnsi="Times New Roman"/>
          <w:sz w:val="24"/>
          <w:szCs w:val="24"/>
        </w:rPr>
        <w:lastRenderedPageBreak/>
        <w:t>разрозненность информационных ресурсов и систем, дублирование функций, реализуемых различными системами, несовместимость данных, содержащихся в различных ресурсах, отсутствие полной и достоверной информации об используемой информационно</w:t>
      </w:r>
      <w:r w:rsidR="00336AF9" w:rsidRPr="00B93262">
        <w:rPr>
          <w:rFonts w:ascii="Times New Roman" w:hAnsi="Times New Roman"/>
          <w:sz w:val="24"/>
          <w:szCs w:val="24"/>
        </w:rPr>
        <w:t>-</w:t>
      </w:r>
      <w:r w:rsidRPr="00B93262">
        <w:rPr>
          <w:rFonts w:ascii="Times New Roman" w:hAnsi="Times New Roman"/>
          <w:sz w:val="24"/>
          <w:szCs w:val="24"/>
        </w:rPr>
        <w:t xml:space="preserve">коммуникационной инфраструктуре. </w:t>
      </w:r>
    </w:p>
    <w:p w:rsidR="00B93262"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Не в полной мере реализованы инициативы по использованию платформенных информационных технологий, разработанных в результате федеральных инициатив (ГЛОНАСС, УЭК, СМЭВ, ОКСИОН, ЕИТИ), использование которых в решении различных прикладных задач по повышению эффективности власти может обеспечить значительную экономию бюджетных средств. Отсутствует единая лицензионная политика при приобретении и применения ПО в ОМСУ </w:t>
      </w:r>
      <w:r w:rsidR="00B93262">
        <w:rPr>
          <w:rFonts w:ascii="Times New Roman" w:hAnsi="Times New Roman"/>
          <w:sz w:val="24"/>
          <w:szCs w:val="24"/>
        </w:rPr>
        <w:t>городского округа Звёздный городок</w:t>
      </w:r>
      <w:r w:rsidRPr="00B93262">
        <w:rPr>
          <w:rFonts w:ascii="Times New Roman" w:hAnsi="Times New Roman"/>
          <w:sz w:val="24"/>
          <w:szCs w:val="24"/>
        </w:rPr>
        <w:t xml:space="preserve"> Московской области, что приводит к неоптимальному расходованию бюджетных средств.</w:t>
      </w:r>
      <w:r w:rsidR="00273106">
        <w:rPr>
          <w:rFonts w:ascii="Times New Roman" w:hAnsi="Times New Roman"/>
          <w:sz w:val="24"/>
          <w:szCs w:val="24"/>
        </w:rPr>
        <w:t xml:space="preserve"> </w:t>
      </w:r>
      <w:r w:rsidRPr="00B93262">
        <w:rPr>
          <w:rFonts w:ascii="Times New Roman" w:hAnsi="Times New Roman"/>
          <w:sz w:val="24"/>
          <w:szCs w:val="24"/>
        </w:rPr>
        <w:t xml:space="preserve">Отсутствует единая техническая политика по применению ИКТ для повышения эффективности процессов управления и создания благоприятных условий жизни и ведения бизнеса в Московской области. </w:t>
      </w:r>
    </w:p>
    <w:p w:rsid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Остается нереализованным потенциал применения ИКТ в управлении в управлении коммунальной инфраструктурой, в сфер</w:t>
      </w:r>
      <w:r w:rsidR="00B93262">
        <w:rPr>
          <w:rFonts w:ascii="Times New Roman" w:hAnsi="Times New Roman"/>
          <w:sz w:val="24"/>
          <w:szCs w:val="24"/>
        </w:rPr>
        <w:t>ах образования, здравоохранения и</w:t>
      </w:r>
      <w:r w:rsidRPr="00B93262">
        <w:rPr>
          <w:rFonts w:ascii="Times New Roman" w:hAnsi="Times New Roman"/>
          <w:sz w:val="24"/>
          <w:szCs w:val="24"/>
        </w:rPr>
        <w:t xml:space="preserve"> культуры</w:t>
      </w:r>
      <w:r w:rsidR="00B93262">
        <w:rPr>
          <w:rFonts w:ascii="Times New Roman" w:hAnsi="Times New Roman"/>
          <w:sz w:val="24"/>
          <w:szCs w:val="24"/>
        </w:rPr>
        <w:t xml:space="preserve">. </w:t>
      </w:r>
    </w:p>
    <w:p w:rsidR="00B93262"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Не применяются в полной мере инструменты массового интерактивного взаимодействия на основе ИКТ граждан и организаций с ОМСУ </w:t>
      </w:r>
      <w:r w:rsidR="00B93262">
        <w:rPr>
          <w:rFonts w:ascii="Times New Roman" w:hAnsi="Times New Roman"/>
          <w:sz w:val="24"/>
          <w:szCs w:val="24"/>
        </w:rPr>
        <w:t>городского округа Звёздный городок</w:t>
      </w:r>
      <w:r w:rsidRPr="00B93262">
        <w:rPr>
          <w:rFonts w:ascii="Times New Roman" w:hAnsi="Times New Roman"/>
          <w:sz w:val="24"/>
          <w:szCs w:val="24"/>
        </w:rPr>
        <w:t xml:space="preserve"> Московской области при предоставлении муниципальных услуг. </w:t>
      </w:r>
    </w:p>
    <w:p w:rsidR="00B93262"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В связи с тем, что эффективное развитие рынков и отраслей (сфер деятельности) в цифровой экономике возможно только при наличии развитых платформ, технологий, институциональной и инфраструктурной сред, необходимо сфокусироваться на двух базовых направлениях, определяя цели и задачи развития: </w:t>
      </w:r>
    </w:p>
    <w:p w:rsidR="00B93262"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 ключевые институты, в рамках которых создаются условия для развития цифровой экономики (нормативное регулирование, формирование исследовательских компетенций и технологических заделов); </w:t>
      </w:r>
    </w:p>
    <w:p w:rsidR="00B93262" w:rsidRPr="00B93262"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 xml:space="preserve">- основные инфраструктурные элементы цифровой экономики (информационная инфраструктура, информационная безопасность). </w:t>
      </w:r>
    </w:p>
    <w:p w:rsidR="00773F6B" w:rsidRDefault="00082E48" w:rsidP="002576D0">
      <w:pPr>
        <w:autoSpaceDE w:val="0"/>
        <w:autoSpaceDN w:val="0"/>
        <w:adjustRightInd w:val="0"/>
        <w:spacing w:after="0" w:line="240" w:lineRule="auto"/>
        <w:ind w:firstLine="567"/>
        <w:jc w:val="both"/>
        <w:rPr>
          <w:rFonts w:ascii="Times New Roman" w:hAnsi="Times New Roman"/>
          <w:sz w:val="24"/>
          <w:szCs w:val="24"/>
        </w:rPr>
      </w:pPr>
      <w:r w:rsidRPr="00B93262">
        <w:rPr>
          <w:rFonts w:ascii="Times New Roman" w:hAnsi="Times New Roman"/>
          <w:sz w:val="24"/>
          <w:szCs w:val="24"/>
        </w:rPr>
        <w:t>При этом каждое из направлений развития цифровой среды и ключевых институтов учитывает поддержку развития как уже существующих условий для возникновения прорывных и перспективных сквозных цифровых платформ и технологий, так и создание условий для возникновения новых платформ и технологий.</w:t>
      </w:r>
    </w:p>
    <w:p w:rsidR="005F6594" w:rsidRDefault="005F6594" w:rsidP="002576D0">
      <w:pPr>
        <w:autoSpaceDE w:val="0"/>
        <w:autoSpaceDN w:val="0"/>
        <w:adjustRightInd w:val="0"/>
        <w:spacing w:after="0" w:line="240" w:lineRule="auto"/>
        <w:ind w:firstLine="567"/>
        <w:jc w:val="both"/>
        <w:rPr>
          <w:rFonts w:ascii="Times New Roman" w:hAnsi="Times New Roman"/>
          <w:sz w:val="24"/>
          <w:szCs w:val="24"/>
        </w:rPr>
      </w:pPr>
    </w:p>
    <w:p w:rsidR="005F6594" w:rsidRDefault="005F6594" w:rsidP="005F6594">
      <w:pPr>
        <w:pStyle w:val="a3"/>
        <w:numPr>
          <w:ilvl w:val="1"/>
          <w:numId w:val="8"/>
        </w:numPr>
        <w:autoSpaceDE w:val="0"/>
        <w:autoSpaceDN w:val="0"/>
        <w:adjustRightInd w:val="0"/>
        <w:spacing w:after="0" w:line="240" w:lineRule="auto"/>
        <w:ind w:left="2410" w:firstLine="0"/>
        <w:rPr>
          <w:rFonts w:ascii="Times New Roman" w:hAnsi="Times New Roman"/>
          <w:sz w:val="24"/>
          <w:szCs w:val="24"/>
          <w:lang w:eastAsia="ru-RU"/>
        </w:rPr>
      </w:pPr>
      <w:r>
        <w:rPr>
          <w:rFonts w:ascii="Times New Roman" w:hAnsi="Times New Roman"/>
          <w:sz w:val="24"/>
          <w:szCs w:val="24"/>
          <w:lang w:eastAsia="ru-RU"/>
        </w:rPr>
        <w:t>Описание цели муниципальной программы</w:t>
      </w:r>
    </w:p>
    <w:p w:rsidR="005F6594" w:rsidRDefault="005F6594" w:rsidP="005F6594">
      <w:pPr>
        <w:autoSpaceDE w:val="0"/>
        <w:autoSpaceDN w:val="0"/>
        <w:adjustRightInd w:val="0"/>
        <w:spacing w:after="0" w:line="240" w:lineRule="auto"/>
        <w:rPr>
          <w:rFonts w:ascii="Times New Roman" w:hAnsi="Times New Roman"/>
          <w:sz w:val="24"/>
          <w:szCs w:val="24"/>
          <w:lang w:eastAsia="ru-RU"/>
        </w:rPr>
      </w:pP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 xml:space="preserve">Цель муниципальной программы «Цифровое муниципальное образование» – повышение эффективности муниципального управления, развитие информационного общества в </w:t>
      </w:r>
      <w:r>
        <w:rPr>
          <w:rFonts w:ascii="Times New Roman" w:hAnsi="Times New Roman"/>
          <w:sz w:val="24"/>
          <w:szCs w:val="24"/>
        </w:rPr>
        <w:t>городском округе Звёздный городок Московской области</w:t>
      </w:r>
      <w:r w:rsidRPr="00874C1E">
        <w:rPr>
          <w:rFonts w:ascii="Times New Roman" w:hAnsi="Times New Roman"/>
          <w:sz w:val="24"/>
          <w:szCs w:val="24"/>
        </w:rPr>
        <w:t xml:space="preserve"> и создание достаточных условий институционального и инфраструктурного характера для создания и (или) развития цифровой экономики.</w:t>
      </w: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 xml:space="preserve">Для достижения цели муниципальной программы планируется решение проблем социально-экономического развития </w:t>
      </w:r>
      <w:r>
        <w:rPr>
          <w:rFonts w:ascii="Times New Roman" w:hAnsi="Times New Roman"/>
          <w:sz w:val="24"/>
          <w:szCs w:val="24"/>
        </w:rPr>
        <w:t>городского округа Звёздный городок Московской области</w:t>
      </w:r>
      <w:r w:rsidRPr="00874C1E">
        <w:rPr>
          <w:rFonts w:ascii="Times New Roman" w:hAnsi="Times New Roman"/>
          <w:sz w:val="24"/>
          <w:szCs w:val="24"/>
        </w:rPr>
        <w:t xml:space="preserve"> посредством реализации подпрограмм.</w:t>
      </w: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В результате реализации подпрограмм достигаются следующие планируемые результаты:</w:t>
      </w: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 xml:space="preserve">совершенствование системы управления </w:t>
      </w:r>
      <w:r>
        <w:rPr>
          <w:rFonts w:ascii="Times New Roman" w:hAnsi="Times New Roman"/>
          <w:sz w:val="24"/>
          <w:szCs w:val="24"/>
        </w:rPr>
        <w:t>в городском округе Звёздный городок Московской области</w:t>
      </w:r>
      <w:r w:rsidR="00BE649F">
        <w:rPr>
          <w:rFonts w:ascii="Times New Roman" w:hAnsi="Times New Roman"/>
          <w:sz w:val="24"/>
          <w:szCs w:val="24"/>
        </w:rPr>
        <w:t>;</w:t>
      </w: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 xml:space="preserve">снижение административных барьеров, повышение качества и доступности предоставления государственных и муниципальных услуг в </w:t>
      </w:r>
      <w:r>
        <w:rPr>
          <w:rFonts w:ascii="Times New Roman" w:hAnsi="Times New Roman"/>
          <w:sz w:val="24"/>
          <w:szCs w:val="24"/>
        </w:rPr>
        <w:t>городском округе Звёздный городок Московской области</w:t>
      </w:r>
      <w:r w:rsidRPr="00874C1E">
        <w:rPr>
          <w:rFonts w:ascii="Times New Roman" w:hAnsi="Times New Roman"/>
          <w:sz w:val="24"/>
          <w:szCs w:val="24"/>
        </w:rPr>
        <w:t>;</w:t>
      </w: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 xml:space="preserve">внедрение в деятельность ОМСУ </w:t>
      </w:r>
      <w:r>
        <w:rPr>
          <w:rFonts w:ascii="Times New Roman" w:hAnsi="Times New Roman"/>
          <w:sz w:val="24"/>
          <w:szCs w:val="24"/>
        </w:rPr>
        <w:t>городского округа Звёздный городок Московской области</w:t>
      </w:r>
      <w:r w:rsidRPr="00874C1E">
        <w:rPr>
          <w:rFonts w:ascii="Times New Roman" w:hAnsi="Times New Roman"/>
          <w:sz w:val="24"/>
          <w:szCs w:val="24"/>
        </w:rPr>
        <w:t xml:space="preserve"> технологий цифровой экономики и современных методов управления;</w:t>
      </w:r>
    </w:p>
    <w:p w:rsidR="00874C1E" w:rsidRP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 xml:space="preserve">внедрение и использование информационных систем и информационных ресурсов Московской области, обеспечивающих эффективное взаимодействие ОМСУ </w:t>
      </w:r>
      <w:r>
        <w:rPr>
          <w:rFonts w:ascii="Times New Roman" w:hAnsi="Times New Roman"/>
          <w:sz w:val="24"/>
          <w:szCs w:val="24"/>
        </w:rPr>
        <w:t xml:space="preserve">городского округа </w:t>
      </w:r>
      <w:r>
        <w:rPr>
          <w:rFonts w:ascii="Times New Roman" w:hAnsi="Times New Roman"/>
          <w:sz w:val="24"/>
          <w:szCs w:val="24"/>
        </w:rPr>
        <w:lastRenderedPageBreak/>
        <w:t>Звёздный городок Московской области</w:t>
      </w:r>
      <w:r w:rsidRPr="00874C1E">
        <w:rPr>
          <w:rFonts w:ascii="Times New Roman" w:hAnsi="Times New Roman"/>
          <w:sz w:val="24"/>
          <w:szCs w:val="24"/>
        </w:rPr>
        <w:t xml:space="preserve"> с ЦИОГВ Московской области, ОГВ Московской области, населением и организациями.</w:t>
      </w:r>
    </w:p>
    <w:p w:rsidR="00874C1E" w:rsidRDefault="00874C1E" w:rsidP="00874C1E">
      <w:pPr>
        <w:spacing w:after="100" w:afterAutospacing="1" w:line="240" w:lineRule="auto"/>
        <w:ind w:firstLine="709"/>
        <w:contextualSpacing/>
        <w:jc w:val="both"/>
        <w:rPr>
          <w:rFonts w:ascii="Times New Roman" w:hAnsi="Times New Roman"/>
          <w:sz w:val="24"/>
          <w:szCs w:val="24"/>
        </w:rPr>
      </w:pPr>
      <w:r w:rsidRPr="00874C1E">
        <w:rPr>
          <w:rFonts w:ascii="Times New Roman" w:hAnsi="Times New Roman"/>
          <w:sz w:val="24"/>
          <w:szCs w:val="24"/>
        </w:rPr>
        <w:t>Достижение цели муниципальной программы «Цифровое муниципальное образование» на 2020-2024 годы осуществляется посредством реализации комплекса мероприятий, входящих в состав соответствующих подпрограмм и взаимоувязанных по основным мероприятиям, срокам осуществления, исполнителям и ресурсам.</w:t>
      </w:r>
    </w:p>
    <w:p w:rsidR="005F6594" w:rsidRPr="00874C1E" w:rsidRDefault="00874C1E" w:rsidP="00874C1E">
      <w:pPr>
        <w:spacing w:after="100" w:afterAutospacing="1" w:line="240" w:lineRule="auto"/>
        <w:ind w:firstLine="709"/>
        <w:contextualSpacing/>
        <w:jc w:val="both"/>
        <w:rPr>
          <w:rFonts w:ascii="Times New Roman" w:hAnsi="Times New Roman"/>
          <w:sz w:val="24"/>
          <w:szCs w:val="24"/>
          <w:lang w:eastAsia="ru-RU"/>
        </w:rPr>
      </w:pPr>
      <w:r w:rsidRPr="00874C1E">
        <w:rPr>
          <w:rFonts w:ascii="Times New Roman" w:hAnsi="Times New Roman"/>
          <w:sz w:val="24"/>
          <w:szCs w:val="24"/>
        </w:rPr>
        <w:t>Перечни мероприятий приведены в соответствующих подпрограммах муниципальной программы «Цифровое муниципальное образование».</w:t>
      </w:r>
    </w:p>
    <w:p w:rsidR="00FB53C3" w:rsidRDefault="00FB53C3" w:rsidP="00FB53C3">
      <w:pPr>
        <w:autoSpaceDE w:val="0"/>
        <w:autoSpaceDN w:val="0"/>
        <w:adjustRightInd w:val="0"/>
        <w:spacing w:after="0" w:line="240" w:lineRule="auto"/>
        <w:ind w:firstLine="540"/>
        <w:jc w:val="both"/>
        <w:rPr>
          <w:rFonts w:ascii="Times New Roman" w:hAnsi="Times New Roman"/>
          <w:sz w:val="24"/>
          <w:szCs w:val="24"/>
          <w:lang w:eastAsia="ru-RU"/>
        </w:rPr>
      </w:pPr>
    </w:p>
    <w:p w:rsidR="00FB53C3" w:rsidRPr="00421E16" w:rsidRDefault="00FB53C3" w:rsidP="00421E16">
      <w:pPr>
        <w:pStyle w:val="a3"/>
        <w:numPr>
          <w:ilvl w:val="0"/>
          <w:numId w:val="8"/>
        </w:numPr>
        <w:autoSpaceDE w:val="0"/>
        <w:autoSpaceDN w:val="0"/>
        <w:adjustRightInd w:val="0"/>
        <w:spacing w:after="0" w:line="240" w:lineRule="auto"/>
        <w:jc w:val="center"/>
        <w:rPr>
          <w:rFonts w:ascii="Times New Roman" w:hAnsi="Times New Roman"/>
          <w:b/>
          <w:sz w:val="24"/>
          <w:szCs w:val="24"/>
          <w:lang w:eastAsia="ru-RU"/>
        </w:rPr>
      </w:pPr>
      <w:r w:rsidRPr="00421E16">
        <w:rPr>
          <w:rFonts w:ascii="Times New Roman" w:hAnsi="Times New Roman"/>
          <w:b/>
          <w:sz w:val="24"/>
          <w:szCs w:val="24"/>
          <w:lang w:eastAsia="ru-RU"/>
        </w:rPr>
        <w:t>Прогноз развития в сфере цифровой экономики городского округа Зв</w:t>
      </w:r>
      <w:r w:rsidR="00A53F92" w:rsidRPr="00421E16">
        <w:rPr>
          <w:rFonts w:ascii="Times New Roman" w:hAnsi="Times New Roman"/>
          <w:b/>
          <w:sz w:val="24"/>
          <w:szCs w:val="24"/>
          <w:lang w:eastAsia="ru-RU"/>
        </w:rPr>
        <w:t>ё</w:t>
      </w:r>
      <w:r w:rsidRPr="00421E16">
        <w:rPr>
          <w:rFonts w:ascii="Times New Roman" w:hAnsi="Times New Roman"/>
          <w:b/>
          <w:sz w:val="24"/>
          <w:szCs w:val="24"/>
          <w:lang w:eastAsia="ru-RU"/>
        </w:rPr>
        <w:t>здный городок Московской области</w:t>
      </w:r>
      <w:r w:rsidR="00B147D0" w:rsidRPr="00421E16">
        <w:rPr>
          <w:rFonts w:ascii="Times New Roman" w:hAnsi="Times New Roman"/>
          <w:b/>
          <w:sz w:val="24"/>
          <w:szCs w:val="24"/>
          <w:lang w:eastAsia="ru-RU"/>
        </w:rPr>
        <w:t xml:space="preserve"> с учетом реализации муниципальной программы, включая возможны варианты решения проблем, оценка преимуществ и рисков, возникающих при выборе вариантов решения проблем</w:t>
      </w:r>
    </w:p>
    <w:p w:rsidR="00AA34FB" w:rsidRDefault="00AA34FB" w:rsidP="00FB53C3">
      <w:pPr>
        <w:autoSpaceDE w:val="0"/>
        <w:autoSpaceDN w:val="0"/>
        <w:adjustRightInd w:val="0"/>
        <w:spacing w:after="0" w:line="240" w:lineRule="auto"/>
        <w:ind w:firstLine="540"/>
        <w:jc w:val="center"/>
        <w:rPr>
          <w:rFonts w:ascii="Times New Roman" w:hAnsi="Times New Roman"/>
          <w:b/>
          <w:sz w:val="24"/>
          <w:szCs w:val="24"/>
          <w:lang w:eastAsia="ru-RU"/>
        </w:rPr>
      </w:pPr>
    </w:p>
    <w:p w:rsidR="00CB4B5F" w:rsidRPr="00CB4B5F" w:rsidRDefault="00AA34FB" w:rsidP="00CB4B5F">
      <w:pPr>
        <w:spacing w:before="100" w:beforeAutospacing="1" w:after="100" w:afterAutospacing="1" w:line="240" w:lineRule="auto"/>
        <w:contextualSpacing/>
        <w:jc w:val="center"/>
        <w:rPr>
          <w:rFonts w:ascii="Times New Roman" w:hAnsi="Times New Roman"/>
          <w:sz w:val="24"/>
          <w:szCs w:val="24"/>
        </w:rPr>
      </w:pPr>
      <w:r w:rsidRPr="00AA34FB">
        <w:rPr>
          <w:rFonts w:ascii="Times New Roman" w:hAnsi="Times New Roman"/>
          <w:sz w:val="24"/>
          <w:szCs w:val="24"/>
          <w:lang w:eastAsia="ru-RU"/>
        </w:rPr>
        <w:t xml:space="preserve">3.1. </w:t>
      </w:r>
      <w:r w:rsidR="00CB4B5F" w:rsidRPr="00CB4B5F">
        <w:rPr>
          <w:rFonts w:ascii="Times New Roman" w:hAnsi="Times New Roman"/>
          <w:sz w:val="24"/>
          <w:szCs w:val="24"/>
        </w:rPr>
        <w:t xml:space="preserve">Прогноз развития инструментов цифровой экономики в </w:t>
      </w:r>
      <w:r w:rsidR="0024736B">
        <w:rPr>
          <w:rFonts w:ascii="Times New Roman" w:hAnsi="Times New Roman"/>
          <w:sz w:val="24"/>
          <w:szCs w:val="24"/>
        </w:rPr>
        <w:t>городском округе Звёздный городок</w:t>
      </w:r>
      <w:r w:rsidR="00CB4B5F" w:rsidRPr="00CB4B5F">
        <w:rPr>
          <w:rFonts w:ascii="Times New Roman" w:hAnsi="Times New Roman"/>
          <w:sz w:val="24"/>
          <w:szCs w:val="24"/>
        </w:rPr>
        <w:t xml:space="preserve"> Московской области с учетом реализации муниципальной программы, возможные варианты решения проблем</w:t>
      </w:r>
    </w:p>
    <w:p w:rsidR="00C145EA" w:rsidRDefault="00C145EA" w:rsidP="00FB53C3">
      <w:pPr>
        <w:autoSpaceDE w:val="0"/>
        <w:autoSpaceDN w:val="0"/>
        <w:adjustRightInd w:val="0"/>
        <w:spacing w:after="0" w:line="240" w:lineRule="auto"/>
        <w:ind w:firstLine="539"/>
        <w:jc w:val="both"/>
        <w:rPr>
          <w:rFonts w:ascii="Times New Roman" w:hAnsi="Times New Roman"/>
          <w:sz w:val="24"/>
          <w:szCs w:val="24"/>
          <w:lang w:eastAsia="ru-RU"/>
        </w:rPr>
      </w:pPr>
    </w:p>
    <w:p w:rsidR="00FB53C3" w:rsidRPr="00E4463D" w:rsidRDefault="00E4463D" w:rsidP="00E4463D">
      <w:pPr>
        <w:autoSpaceDE w:val="0"/>
        <w:autoSpaceDN w:val="0"/>
        <w:adjustRightInd w:val="0"/>
        <w:spacing w:after="0" w:line="240" w:lineRule="auto"/>
        <w:ind w:firstLine="539"/>
        <w:jc w:val="both"/>
        <w:rPr>
          <w:rFonts w:ascii="Times New Roman" w:hAnsi="Times New Roman"/>
          <w:bCs/>
          <w:sz w:val="24"/>
          <w:szCs w:val="24"/>
          <w:lang w:eastAsia="ru-RU"/>
        </w:rPr>
      </w:pPr>
      <w:r w:rsidRPr="00E4463D">
        <w:rPr>
          <w:rFonts w:ascii="Times New Roman" w:hAnsi="Times New Roman"/>
          <w:bCs/>
          <w:sz w:val="24"/>
          <w:szCs w:val="24"/>
          <w:lang w:eastAsia="ru-RU"/>
        </w:rPr>
        <w:t>К</w:t>
      </w:r>
      <w:r w:rsidR="00FB53C3" w:rsidRPr="00E4463D">
        <w:rPr>
          <w:rFonts w:ascii="Times New Roman" w:hAnsi="Times New Roman"/>
          <w:bCs/>
          <w:sz w:val="24"/>
          <w:szCs w:val="24"/>
          <w:lang w:eastAsia="ru-RU"/>
        </w:rPr>
        <w:t xml:space="preserve"> 202</w:t>
      </w:r>
      <w:r w:rsidR="003575FA">
        <w:rPr>
          <w:rFonts w:ascii="Times New Roman" w:hAnsi="Times New Roman"/>
          <w:bCs/>
          <w:sz w:val="24"/>
          <w:szCs w:val="24"/>
          <w:lang w:eastAsia="ru-RU"/>
        </w:rPr>
        <w:t>4</w:t>
      </w:r>
      <w:r w:rsidR="00FB53C3" w:rsidRPr="00E4463D">
        <w:rPr>
          <w:rFonts w:ascii="Times New Roman" w:hAnsi="Times New Roman"/>
          <w:bCs/>
          <w:sz w:val="24"/>
          <w:szCs w:val="24"/>
          <w:lang w:eastAsia="ru-RU"/>
        </w:rPr>
        <w:t xml:space="preserve"> году в </w:t>
      </w:r>
      <w:r w:rsidRPr="00E4463D">
        <w:rPr>
          <w:rFonts w:ascii="Times New Roman" w:hAnsi="Times New Roman"/>
          <w:bCs/>
          <w:sz w:val="24"/>
          <w:szCs w:val="24"/>
          <w:lang w:eastAsia="ru-RU"/>
        </w:rPr>
        <w:t>городском округе Зв</w:t>
      </w:r>
      <w:r w:rsidR="00A53F92">
        <w:rPr>
          <w:rFonts w:ascii="Times New Roman" w:hAnsi="Times New Roman"/>
          <w:bCs/>
          <w:sz w:val="24"/>
          <w:szCs w:val="24"/>
          <w:lang w:eastAsia="ru-RU"/>
        </w:rPr>
        <w:t>ё</w:t>
      </w:r>
      <w:r w:rsidRPr="00E4463D">
        <w:rPr>
          <w:rFonts w:ascii="Times New Roman" w:hAnsi="Times New Roman"/>
          <w:bCs/>
          <w:sz w:val="24"/>
          <w:szCs w:val="24"/>
          <w:lang w:eastAsia="ru-RU"/>
        </w:rPr>
        <w:t xml:space="preserve">здный городок </w:t>
      </w:r>
      <w:r w:rsidR="00FB53C3" w:rsidRPr="00E4463D">
        <w:rPr>
          <w:rFonts w:ascii="Times New Roman" w:hAnsi="Times New Roman"/>
          <w:bCs/>
          <w:sz w:val="24"/>
          <w:szCs w:val="24"/>
          <w:lang w:eastAsia="ru-RU"/>
        </w:rPr>
        <w:t>Московской области прогнозируются следующие значения целевых показателей:</w:t>
      </w:r>
    </w:p>
    <w:p w:rsidR="00FB53C3" w:rsidRPr="00E4463D" w:rsidRDefault="00FB53C3" w:rsidP="00E4463D">
      <w:pPr>
        <w:autoSpaceDE w:val="0"/>
        <w:autoSpaceDN w:val="0"/>
        <w:adjustRightInd w:val="0"/>
        <w:spacing w:after="0" w:line="240" w:lineRule="auto"/>
        <w:ind w:firstLine="539"/>
        <w:jc w:val="both"/>
        <w:rPr>
          <w:rFonts w:ascii="Times New Roman" w:hAnsi="Times New Roman"/>
          <w:bCs/>
          <w:sz w:val="24"/>
          <w:szCs w:val="24"/>
          <w:lang w:eastAsia="ru-RU"/>
        </w:rPr>
      </w:pPr>
      <w:r w:rsidRPr="00E4463D">
        <w:rPr>
          <w:rFonts w:ascii="Times New Roman" w:hAnsi="Times New Roman"/>
          <w:bCs/>
          <w:sz w:val="24"/>
          <w:szCs w:val="24"/>
          <w:lang w:eastAsia="ru-RU"/>
        </w:rPr>
        <w:t xml:space="preserve">уровень удовлетворенности граждан качеством предоставления в Московской области государственных и муниципальных услуг - </w:t>
      </w:r>
      <w:r w:rsidR="00E4463D" w:rsidRPr="00E4463D">
        <w:rPr>
          <w:rFonts w:ascii="Times New Roman" w:hAnsi="Times New Roman"/>
          <w:bCs/>
          <w:sz w:val="24"/>
          <w:szCs w:val="24"/>
          <w:lang w:eastAsia="ru-RU"/>
        </w:rPr>
        <w:t>95</w:t>
      </w:r>
      <w:r w:rsidRPr="00E4463D">
        <w:rPr>
          <w:rFonts w:ascii="Times New Roman" w:hAnsi="Times New Roman"/>
          <w:bCs/>
          <w:sz w:val="24"/>
          <w:szCs w:val="24"/>
          <w:lang w:eastAsia="ru-RU"/>
        </w:rPr>
        <w:t xml:space="preserve"> процентов;</w:t>
      </w:r>
    </w:p>
    <w:p w:rsidR="00FB53C3" w:rsidRPr="00E4463D" w:rsidRDefault="00FB53C3" w:rsidP="00E4463D">
      <w:pPr>
        <w:autoSpaceDE w:val="0"/>
        <w:autoSpaceDN w:val="0"/>
        <w:adjustRightInd w:val="0"/>
        <w:spacing w:after="0" w:line="240" w:lineRule="auto"/>
        <w:ind w:firstLine="539"/>
        <w:jc w:val="both"/>
        <w:rPr>
          <w:rFonts w:ascii="Times New Roman" w:hAnsi="Times New Roman"/>
          <w:bCs/>
          <w:sz w:val="24"/>
          <w:szCs w:val="24"/>
          <w:lang w:eastAsia="ru-RU"/>
        </w:rPr>
      </w:pPr>
      <w:r w:rsidRPr="00E4463D">
        <w:rPr>
          <w:rFonts w:ascii="Times New Roman" w:hAnsi="Times New Roman"/>
          <w:bCs/>
          <w:sz w:val="24"/>
          <w:szCs w:val="24"/>
          <w:lang w:eastAsia="ru-RU"/>
        </w:rPr>
        <w:t xml:space="preserve">доля граждан, использующих механизм получения государственных и муниципальных услуг в электронной форме, - </w:t>
      </w:r>
      <w:r w:rsidR="00DD1BBF">
        <w:rPr>
          <w:rFonts w:ascii="Times New Roman" w:hAnsi="Times New Roman"/>
          <w:bCs/>
          <w:sz w:val="24"/>
          <w:szCs w:val="24"/>
          <w:lang w:eastAsia="ru-RU"/>
        </w:rPr>
        <w:t>100</w:t>
      </w:r>
      <w:r w:rsidRPr="00E4463D">
        <w:rPr>
          <w:rFonts w:ascii="Times New Roman" w:hAnsi="Times New Roman"/>
          <w:bCs/>
          <w:sz w:val="24"/>
          <w:szCs w:val="24"/>
          <w:lang w:eastAsia="ru-RU"/>
        </w:rPr>
        <w:t xml:space="preserve"> процентов;</w:t>
      </w:r>
    </w:p>
    <w:p w:rsidR="00FB53C3" w:rsidRDefault="00FB53C3" w:rsidP="00C72E94">
      <w:pPr>
        <w:autoSpaceDE w:val="0"/>
        <w:autoSpaceDN w:val="0"/>
        <w:adjustRightInd w:val="0"/>
        <w:spacing w:after="0" w:line="240" w:lineRule="auto"/>
        <w:ind w:firstLine="539"/>
        <w:jc w:val="both"/>
        <w:rPr>
          <w:rFonts w:ascii="Times New Roman" w:hAnsi="Times New Roman"/>
          <w:bCs/>
          <w:sz w:val="24"/>
          <w:szCs w:val="24"/>
          <w:lang w:eastAsia="ru-RU"/>
        </w:rPr>
      </w:pPr>
      <w:r w:rsidRPr="00E4463D">
        <w:rPr>
          <w:rFonts w:ascii="Times New Roman" w:hAnsi="Times New Roman"/>
          <w:bCs/>
          <w:sz w:val="24"/>
          <w:szCs w:val="24"/>
          <w:lang w:eastAsia="ru-RU"/>
        </w:rPr>
        <w:t xml:space="preserve">время ожидания в очереди при обращении заявителя для получения государственных (муниципальных) услуг </w:t>
      </w:r>
      <w:r w:rsidR="00E4463D">
        <w:rPr>
          <w:rFonts w:ascii="Times New Roman" w:hAnsi="Times New Roman"/>
          <w:bCs/>
          <w:sz w:val="24"/>
          <w:szCs w:val="24"/>
          <w:lang w:eastAsia="ru-RU"/>
        </w:rPr>
        <w:t>–</w:t>
      </w:r>
      <w:r w:rsidR="00DD1BBF">
        <w:rPr>
          <w:rFonts w:ascii="Times New Roman" w:hAnsi="Times New Roman"/>
          <w:bCs/>
          <w:sz w:val="24"/>
          <w:szCs w:val="24"/>
          <w:lang w:eastAsia="ru-RU"/>
        </w:rPr>
        <w:t>11</w:t>
      </w:r>
      <w:r w:rsidRPr="00E4463D">
        <w:rPr>
          <w:rFonts w:ascii="Times New Roman" w:hAnsi="Times New Roman"/>
          <w:bCs/>
          <w:sz w:val="24"/>
          <w:szCs w:val="24"/>
          <w:lang w:eastAsia="ru-RU"/>
        </w:rPr>
        <w:t xml:space="preserve"> минут.</w:t>
      </w:r>
    </w:p>
    <w:p w:rsidR="0027696F" w:rsidRDefault="0027696F" w:rsidP="00C72E94">
      <w:pPr>
        <w:autoSpaceDE w:val="0"/>
        <w:autoSpaceDN w:val="0"/>
        <w:adjustRightInd w:val="0"/>
        <w:spacing w:after="0" w:line="240" w:lineRule="auto"/>
        <w:ind w:firstLine="539"/>
        <w:jc w:val="both"/>
        <w:rPr>
          <w:rFonts w:ascii="Times New Roman" w:hAnsi="Times New Roman"/>
          <w:bCs/>
          <w:sz w:val="24"/>
          <w:szCs w:val="24"/>
          <w:lang w:eastAsia="ru-RU"/>
        </w:rPr>
      </w:pPr>
      <w:r w:rsidRPr="00605B3A">
        <w:rPr>
          <w:rFonts w:ascii="Times New Roman" w:hAnsi="Times New Roman"/>
          <w:bCs/>
          <w:sz w:val="24"/>
          <w:szCs w:val="24"/>
          <w:lang w:eastAsia="ru-RU"/>
        </w:rPr>
        <w:t xml:space="preserve">Цель муниципальной программы </w:t>
      </w:r>
      <w:r w:rsidR="00405FC9">
        <w:rPr>
          <w:rFonts w:ascii="Times New Roman" w:hAnsi="Times New Roman"/>
          <w:bCs/>
          <w:sz w:val="24"/>
          <w:szCs w:val="24"/>
          <w:lang w:eastAsia="ru-RU"/>
        </w:rPr>
        <w:t xml:space="preserve">городского округа Звёздный городок Московской области </w:t>
      </w:r>
      <w:r w:rsidRPr="00605B3A">
        <w:rPr>
          <w:rFonts w:ascii="Times New Roman" w:hAnsi="Times New Roman"/>
          <w:bCs/>
          <w:sz w:val="24"/>
          <w:szCs w:val="24"/>
          <w:lang w:eastAsia="ru-RU"/>
        </w:rPr>
        <w:t>«Цифрово</w:t>
      </w:r>
      <w:r w:rsidR="00405FC9">
        <w:rPr>
          <w:rFonts w:ascii="Times New Roman" w:hAnsi="Times New Roman"/>
          <w:bCs/>
          <w:sz w:val="24"/>
          <w:szCs w:val="24"/>
          <w:lang w:eastAsia="ru-RU"/>
        </w:rPr>
        <w:t>е</w:t>
      </w:r>
      <w:r w:rsidR="00685A91" w:rsidRPr="00685A91">
        <w:rPr>
          <w:rFonts w:ascii="Times New Roman" w:hAnsi="Times New Roman"/>
          <w:bCs/>
          <w:sz w:val="24"/>
          <w:szCs w:val="24"/>
          <w:lang w:eastAsia="ru-RU"/>
        </w:rPr>
        <w:t xml:space="preserve"> </w:t>
      </w:r>
      <w:r w:rsidR="00405FC9">
        <w:rPr>
          <w:rFonts w:ascii="Times New Roman" w:hAnsi="Times New Roman"/>
          <w:bCs/>
          <w:sz w:val="24"/>
          <w:szCs w:val="24"/>
          <w:lang w:eastAsia="ru-RU"/>
        </w:rPr>
        <w:t>муниципальное образование</w:t>
      </w:r>
      <w:r w:rsidRPr="00605B3A">
        <w:rPr>
          <w:rFonts w:ascii="Times New Roman" w:hAnsi="Times New Roman"/>
          <w:bCs/>
          <w:sz w:val="24"/>
          <w:szCs w:val="24"/>
          <w:lang w:eastAsia="ru-RU"/>
        </w:rPr>
        <w:t>»</w:t>
      </w:r>
      <w:r w:rsidR="003575FA">
        <w:rPr>
          <w:rFonts w:ascii="Times New Roman" w:hAnsi="Times New Roman"/>
          <w:bCs/>
          <w:sz w:val="24"/>
          <w:szCs w:val="24"/>
          <w:lang w:eastAsia="ru-RU"/>
        </w:rPr>
        <w:t xml:space="preserve"> на 2020-2024 годы</w:t>
      </w:r>
      <w:r w:rsidRPr="00605B3A">
        <w:rPr>
          <w:rFonts w:ascii="Times New Roman" w:hAnsi="Times New Roman"/>
          <w:bCs/>
          <w:sz w:val="24"/>
          <w:szCs w:val="24"/>
          <w:lang w:eastAsia="ru-RU"/>
        </w:rPr>
        <w:t xml:space="preserve"> - повышение эффективности муниципального управления, развитие информационного общества в городском округе Зв</w:t>
      </w:r>
      <w:r w:rsidR="00A53F92">
        <w:rPr>
          <w:rFonts w:ascii="Times New Roman" w:hAnsi="Times New Roman"/>
          <w:bCs/>
          <w:sz w:val="24"/>
          <w:szCs w:val="24"/>
          <w:lang w:eastAsia="ru-RU"/>
        </w:rPr>
        <w:t>ё</w:t>
      </w:r>
      <w:r w:rsidRPr="00605B3A">
        <w:rPr>
          <w:rFonts w:ascii="Times New Roman" w:hAnsi="Times New Roman"/>
          <w:bCs/>
          <w:sz w:val="24"/>
          <w:szCs w:val="24"/>
          <w:lang w:eastAsia="ru-RU"/>
        </w:rPr>
        <w:t>здный городок Московской области и создание достаточных условий для создания и (или) развития цифровой экономики.</w:t>
      </w:r>
    </w:p>
    <w:p w:rsidR="0088065A" w:rsidRDefault="0088065A" w:rsidP="00C72E94">
      <w:pPr>
        <w:autoSpaceDE w:val="0"/>
        <w:autoSpaceDN w:val="0"/>
        <w:adjustRightInd w:val="0"/>
        <w:spacing w:after="0" w:line="240" w:lineRule="auto"/>
        <w:ind w:firstLine="539"/>
        <w:jc w:val="both"/>
        <w:rPr>
          <w:rFonts w:ascii="Times New Roman" w:hAnsi="Times New Roman"/>
          <w:b/>
          <w:sz w:val="24"/>
          <w:szCs w:val="24"/>
          <w:lang w:eastAsia="ru-RU"/>
        </w:rPr>
      </w:pPr>
    </w:p>
    <w:p w:rsidR="000328DE" w:rsidRDefault="000328DE" w:rsidP="000328DE">
      <w:pPr>
        <w:spacing w:before="100" w:beforeAutospacing="1" w:after="100" w:afterAutospacing="1" w:line="240" w:lineRule="auto"/>
        <w:contextualSpacing/>
        <w:jc w:val="center"/>
        <w:rPr>
          <w:rFonts w:ascii="Times New Roman" w:hAnsi="Times New Roman"/>
          <w:sz w:val="24"/>
          <w:szCs w:val="24"/>
        </w:rPr>
      </w:pPr>
      <w:r w:rsidRPr="000328DE">
        <w:rPr>
          <w:rFonts w:ascii="Times New Roman" w:hAnsi="Times New Roman"/>
          <w:sz w:val="24"/>
          <w:szCs w:val="24"/>
        </w:rPr>
        <w:t xml:space="preserve">   3.2. Оценка преимуществ и рисков, возникающих при выборе вариантов     </w:t>
      </w:r>
    </w:p>
    <w:p w:rsidR="000328DE" w:rsidRDefault="000328DE" w:rsidP="000328DE">
      <w:pPr>
        <w:spacing w:before="100" w:beforeAutospacing="1" w:after="100" w:afterAutospacing="1" w:line="240" w:lineRule="auto"/>
        <w:contextualSpacing/>
        <w:jc w:val="center"/>
        <w:rPr>
          <w:rFonts w:ascii="Times New Roman" w:hAnsi="Times New Roman"/>
          <w:sz w:val="24"/>
          <w:szCs w:val="24"/>
        </w:rPr>
      </w:pPr>
      <w:r w:rsidRPr="000328DE">
        <w:rPr>
          <w:rFonts w:ascii="Times New Roman" w:hAnsi="Times New Roman"/>
          <w:sz w:val="24"/>
          <w:szCs w:val="24"/>
        </w:rPr>
        <w:t xml:space="preserve">решения проблем в сфере муниципального управления в </w:t>
      </w:r>
      <w:r>
        <w:rPr>
          <w:rFonts w:ascii="Times New Roman" w:hAnsi="Times New Roman"/>
          <w:sz w:val="24"/>
          <w:szCs w:val="24"/>
        </w:rPr>
        <w:t>городском округе</w:t>
      </w:r>
    </w:p>
    <w:p w:rsidR="000328DE" w:rsidRDefault="000328DE" w:rsidP="000328DE">
      <w:pPr>
        <w:spacing w:before="100" w:beforeAutospacing="1" w:after="100" w:afterAutospacing="1" w:line="240" w:lineRule="auto"/>
        <w:contextualSpacing/>
        <w:jc w:val="center"/>
        <w:rPr>
          <w:rFonts w:ascii="Times New Roman" w:hAnsi="Times New Roman"/>
          <w:sz w:val="24"/>
          <w:szCs w:val="24"/>
        </w:rPr>
      </w:pPr>
      <w:r>
        <w:rPr>
          <w:rFonts w:ascii="Times New Roman" w:hAnsi="Times New Roman"/>
          <w:sz w:val="24"/>
          <w:szCs w:val="24"/>
        </w:rPr>
        <w:t xml:space="preserve"> Звёздный городок Московской области</w:t>
      </w:r>
    </w:p>
    <w:p w:rsidR="000328DE" w:rsidRDefault="000328DE" w:rsidP="000328DE">
      <w:pPr>
        <w:spacing w:before="100" w:beforeAutospacing="1" w:after="100" w:afterAutospacing="1" w:line="240" w:lineRule="auto"/>
        <w:contextualSpacing/>
        <w:jc w:val="center"/>
        <w:rPr>
          <w:rFonts w:ascii="Times New Roman" w:hAnsi="Times New Roman"/>
          <w:b/>
          <w:sz w:val="24"/>
          <w:szCs w:val="24"/>
          <w:lang w:eastAsia="ru-RU"/>
        </w:rPr>
      </w:pP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Сопоставление основных показателей, характеризующих развитие проблем в сфере муниципального управления к 2021 году по двум сценариям – инерционному и программно-целевому – является основанием для выбора в качестве основного сценария для решения задач в сфере муниципального управления на перспективу до 2024 года программно-целевого сценария. Решение задач Московской области и муниципальных задач в сфере муниципального управления позволит достичь планируемые целевые значения показателей за счет комплексного подхода</w:t>
      </w:r>
      <w:r w:rsidR="00791A11">
        <w:rPr>
          <w:rFonts w:ascii="Times New Roman" w:hAnsi="Times New Roman"/>
          <w:sz w:val="24"/>
          <w:szCs w:val="24"/>
        </w:rPr>
        <w:t xml:space="preserve"> </w:t>
      </w:r>
      <w:r w:rsidRPr="004F7A20">
        <w:rPr>
          <w:rFonts w:ascii="Times New Roman" w:hAnsi="Times New Roman"/>
          <w:sz w:val="24"/>
          <w:szCs w:val="24"/>
        </w:rPr>
        <w:t>в их решении и оптимального планирования ресурсов на реализацию необходимых мероприятий, входящих в состав соответствующих подпрограмм и взаимоувязанных по задачам, срокам осуществления, исполнителям и ресурсам.</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 xml:space="preserve">Вместе с тем использование программно-целевого сценария не гарантирует отсутствие определенных рисков в ходе реализации муниципальной программы под воздействием соответствующих внешних и внутренних факторов. </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Основные риски, которые могут возникнуть при реализации муниципальной программы:</w:t>
      </w:r>
    </w:p>
    <w:p w:rsidR="004F7A20" w:rsidRPr="004F7A20" w:rsidRDefault="00791A11"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Н</w:t>
      </w:r>
      <w:r w:rsidR="004F7A20" w:rsidRPr="004F7A20">
        <w:rPr>
          <w:rFonts w:ascii="Times New Roman" w:hAnsi="Times New Roman"/>
          <w:sz w:val="24"/>
          <w:szCs w:val="24"/>
        </w:rPr>
        <w:t>е</w:t>
      </w:r>
      <w:r>
        <w:rPr>
          <w:rFonts w:ascii="Times New Roman" w:hAnsi="Times New Roman"/>
          <w:sz w:val="24"/>
          <w:szCs w:val="24"/>
        </w:rPr>
        <w:t xml:space="preserve"> </w:t>
      </w:r>
      <w:r w:rsidR="004F7A20" w:rsidRPr="004F7A20">
        <w:rPr>
          <w:rFonts w:ascii="Times New Roman" w:hAnsi="Times New Roman"/>
          <w:sz w:val="24"/>
          <w:szCs w:val="24"/>
        </w:rPr>
        <w:t>достижение значений целевых показателей планируемых результатов муниципальной программы к 2024 году;</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lastRenderedPageBreak/>
        <w:t>невыполнение мероприятий в установленные сроки по причине несогласованности действий муниципальных заказчиков подпрограмм и исполнителей мероприятий подпрограмм;</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 xml:space="preserve">снижение объемов финансирования мероприятий муниципальной программы вследствие изменения прогнозируемых объемов доходов бюджета </w:t>
      </w:r>
      <w:r w:rsidR="00D5498A">
        <w:rPr>
          <w:rFonts w:ascii="Times New Roman" w:hAnsi="Times New Roman"/>
          <w:sz w:val="24"/>
          <w:szCs w:val="24"/>
        </w:rPr>
        <w:t xml:space="preserve">городского округа Звёздный городок </w:t>
      </w:r>
      <w:r w:rsidRPr="004F7A20">
        <w:rPr>
          <w:rFonts w:ascii="Times New Roman" w:hAnsi="Times New Roman"/>
          <w:sz w:val="24"/>
          <w:szCs w:val="24"/>
        </w:rPr>
        <w:t xml:space="preserve"> Московской области или неполное предоставление средств из запланированных источников в соответствующих подпрограммах;</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неэффективное и/или неполное использование возможностей и сервисов, внедряемых в рамках муниципальной программы ИКТ, информационных систем и ресурсов;</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технические и технологические риски, в том числе по причине несовместимости ИС;</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методологические риски, связанные с отсутствием методических рекомендаций по применению нормативных правовых актов в</w:t>
      </w:r>
      <w:r w:rsidR="00685A91" w:rsidRPr="00685A91">
        <w:rPr>
          <w:rFonts w:ascii="Times New Roman" w:hAnsi="Times New Roman"/>
          <w:sz w:val="24"/>
          <w:szCs w:val="24"/>
        </w:rPr>
        <w:t xml:space="preserve"> </w:t>
      </w:r>
      <w:r w:rsidRPr="004F7A20">
        <w:rPr>
          <w:rFonts w:ascii="Times New Roman" w:hAnsi="Times New Roman"/>
          <w:sz w:val="24"/>
          <w:szCs w:val="24"/>
        </w:rPr>
        <w:t>сфере государственного и муниципального управления;</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организационные риски при не обеспечении необходимого взаимодействия участников решения программных задач.</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В целях обеспечения управления рисками муниципальный заказчик программы организует осуществление контроля и оценку эффективности реализации подпрограмм в составе муниципальной программы и на основе результатов оценки вносит необходимые предложения координатору муниципальной программы для принятия соответствующих решений, в том числе по корректировке муниципальной программы.</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Риск не</w:t>
      </w:r>
      <w:r w:rsidR="00685A91" w:rsidRPr="00685A91">
        <w:rPr>
          <w:rFonts w:ascii="Times New Roman" w:hAnsi="Times New Roman"/>
          <w:sz w:val="24"/>
          <w:szCs w:val="24"/>
        </w:rPr>
        <w:t xml:space="preserve"> </w:t>
      </w:r>
      <w:r w:rsidRPr="004F7A20">
        <w:rPr>
          <w:rFonts w:ascii="Times New Roman" w:hAnsi="Times New Roman"/>
          <w:sz w:val="24"/>
          <w:szCs w:val="24"/>
        </w:rPr>
        <w:t>достижения конечных результатов муниципальной программы минимизируется формированием процедур мониторинга показателей основных мероприятий подпрограмм, включая промежуточные значения показателей по годам реализации муниципальной программы.</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Минимизация риска несогласованности действий участников муниципальной программы осуществляется в рамках взаимодействия муниципального заказчика муниципальной программы, координатора муниципальной программы и муниципальных заказчиков подпрограмм в составе муниципальной программы.</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муниципального образования Московской области, учтенных при формировании финансовых параметров муниципальной программы, анализа и оценки результатов реализации мероприятий подпрограмм в ходе их исполнения, оперативного принятия решений в установленном порядке о перераспределении средств между подпрограммами. На минимизацию наступления финансового риска направлены также меры по перераспределению финансовых ресурсов, определяющие изменение значений целевых показателей в зависимости от реализации отдельных мероприятий при снижении или увеличении объемов финансирования в пределах 5 процентов относительно общего объема запланированных в соответствующей подпрограмме финансовых средств на ее реализацию.</w:t>
      </w:r>
    </w:p>
    <w:p w:rsidR="004F7A20" w:rsidRPr="004F7A20" w:rsidRDefault="004F7A20" w:rsidP="004F7A20">
      <w:pPr>
        <w:spacing w:before="100" w:beforeAutospacing="1" w:after="100" w:afterAutospacing="1" w:line="240" w:lineRule="auto"/>
        <w:ind w:firstLine="709"/>
        <w:contextualSpacing/>
        <w:jc w:val="both"/>
        <w:rPr>
          <w:rFonts w:ascii="Times New Roman" w:hAnsi="Times New Roman"/>
          <w:sz w:val="24"/>
          <w:szCs w:val="24"/>
        </w:rPr>
      </w:pPr>
      <w:r w:rsidRPr="004F7A20">
        <w:rPr>
          <w:rFonts w:ascii="Times New Roman" w:hAnsi="Times New Roman"/>
          <w:sz w:val="24"/>
          <w:szCs w:val="24"/>
        </w:rPr>
        <w:t xml:space="preserve">Для обеспечения эффективного и полного использования возможностей, предоставляемых ИКТ, в программу включены мероприятия централизованного обеспечения ИКТ ресурсами и системами с участием ОМСУ </w:t>
      </w:r>
      <w:r w:rsidR="00CC5D7F">
        <w:rPr>
          <w:rFonts w:ascii="Times New Roman" w:hAnsi="Times New Roman"/>
          <w:sz w:val="24"/>
          <w:szCs w:val="24"/>
        </w:rPr>
        <w:t>городского округа Звёздный городок</w:t>
      </w:r>
      <w:r w:rsidRPr="004F7A20">
        <w:rPr>
          <w:rFonts w:ascii="Times New Roman" w:hAnsi="Times New Roman"/>
          <w:sz w:val="24"/>
          <w:szCs w:val="24"/>
        </w:rPr>
        <w:t xml:space="preserve"> Московской области в качестве уполномоченного органа по осуществлению закупок соответствующих ИТ-ресурсов для ОМСУ </w:t>
      </w:r>
      <w:r w:rsidR="00CC5D7F">
        <w:rPr>
          <w:rFonts w:ascii="Times New Roman" w:hAnsi="Times New Roman"/>
          <w:sz w:val="24"/>
          <w:szCs w:val="24"/>
        </w:rPr>
        <w:t xml:space="preserve">городского округа Звёздный городок </w:t>
      </w:r>
      <w:r w:rsidRPr="004F7A20">
        <w:rPr>
          <w:rFonts w:ascii="Times New Roman" w:hAnsi="Times New Roman"/>
          <w:sz w:val="24"/>
          <w:szCs w:val="24"/>
        </w:rPr>
        <w:t xml:space="preserve">Московской области и их подведомственных учреждений. Также для минимизации рисков планируется реализация комплекса мер по повышению квалификации муниципальных служащих, популяризации среди населения информационных технологий, стимулирование их использования для взаимодействия с ОМСУ </w:t>
      </w:r>
      <w:r w:rsidR="00CC5D7F">
        <w:rPr>
          <w:rFonts w:ascii="Times New Roman" w:hAnsi="Times New Roman"/>
          <w:sz w:val="24"/>
          <w:szCs w:val="24"/>
        </w:rPr>
        <w:t>городского округа Звёздный городок</w:t>
      </w:r>
      <w:r w:rsidRPr="004F7A20">
        <w:rPr>
          <w:rFonts w:ascii="Times New Roman" w:hAnsi="Times New Roman"/>
          <w:sz w:val="24"/>
          <w:szCs w:val="24"/>
        </w:rPr>
        <w:t xml:space="preserve"> Московской области.</w:t>
      </w:r>
    </w:p>
    <w:p w:rsidR="004F7A20" w:rsidRPr="00C72E94" w:rsidRDefault="004F7A20" w:rsidP="00421E16">
      <w:pPr>
        <w:spacing w:before="100" w:beforeAutospacing="1" w:after="100" w:afterAutospacing="1" w:line="240" w:lineRule="auto"/>
        <w:ind w:firstLine="709"/>
        <w:contextualSpacing/>
        <w:jc w:val="both"/>
        <w:rPr>
          <w:rFonts w:ascii="Times New Roman" w:hAnsi="Times New Roman"/>
          <w:b/>
          <w:sz w:val="24"/>
          <w:szCs w:val="24"/>
          <w:lang w:eastAsia="ru-RU"/>
        </w:rPr>
      </w:pPr>
      <w:r w:rsidRPr="004F7A20">
        <w:rPr>
          <w:rFonts w:ascii="Times New Roman" w:hAnsi="Times New Roman"/>
          <w:sz w:val="24"/>
          <w:szCs w:val="24"/>
        </w:rPr>
        <w:t>Технические и технологические риски минимизируются на основе применения в ходе разработки и внедрения информационно-коммуникационных систем современных технологий и стандартов разработки ИКТ решений, организации управления техническими мероприятиями по</w:t>
      </w:r>
      <w:r w:rsidR="008559E1">
        <w:rPr>
          <w:rFonts w:ascii="Times New Roman" w:hAnsi="Times New Roman"/>
          <w:sz w:val="24"/>
          <w:szCs w:val="24"/>
        </w:rPr>
        <w:t xml:space="preserve"> </w:t>
      </w:r>
      <w:r w:rsidRPr="004F7A20">
        <w:rPr>
          <w:rFonts w:ascii="Times New Roman" w:hAnsi="Times New Roman"/>
          <w:sz w:val="24"/>
          <w:szCs w:val="24"/>
        </w:rPr>
        <w:t>разработке, внедрению и использованию ИС, привлечения квалифицированных исполнителей, а также на основе проведения экспертизы предлагаемых решений в ключе требований к ИС.</w:t>
      </w:r>
    </w:p>
    <w:p w:rsidR="006B63CB" w:rsidRPr="00421E16" w:rsidRDefault="006B63CB" w:rsidP="00421E16">
      <w:pPr>
        <w:pStyle w:val="a3"/>
        <w:numPr>
          <w:ilvl w:val="0"/>
          <w:numId w:val="8"/>
        </w:numPr>
        <w:autoSpaceDE w:val="0"/>
        <w:autoSpaceDN w:val="0"/>
        <w:adjustRightInd w:val="0"/>
        <w:spacing w:after="0" w:line="240" w:lineRule="auto"/>
        <w:jc w:val="center"/>
        <w:outlineLvl w:val="0"/>
        <w:rPr>
          <w:rFonts w:ascii="Times New Roman" w:hAnsi="Times New Roman"/>
          <w:b/>
          <w:sz w:val="24"/>
          <w:szCs w:val="24"/>
          <w:lang w:eastAsia="ru-RU"/>
        </w:rPr>
      </w:pPr>
      <w:r w:rsidRPr="00421E16">
        <w:rPr>
          <w:rFonts w:ascii="Times New Roman" w:hAnsi="Times New Roman"/>
          <w:b/>
          <w:sz w:val="24"/>
          <w:szCs w:val="24"/>
          <w:lang w:eastAsia="ru-RU"/>
        </w:rPr>
        <w:lastRenderedPageBreak/>
        <w:t>Перечень подпрограмм и краткое их описание</w:t>
      </w:r>
    </w:p>
    <w:p w:rsidR="006B63CB" w:rsidRDefault="006B63CB" w:rsidP="00DA0DFF">
      <w:pPr>
        <w:autoSpaceDE w:val="0"/>
        <w:autoSpaceDN w:val="0"/>
        <w:adjustRightInd w:val="0"/>
        <w:spacing w:after="0" w:line="240" w:lineRule="auto"/>
        <w:jc w:val="both"/>
        <w:rPr>
          <w:rFonts w:ascii="Times New Roman" w:hAnsi="Times New Roman"/>
          <w:sz w:val="24"/>
          <w:szCs w:val="24"/>
          <w:lang w:eastAsia="ru-RU"/>
        </w:rPr>
      </w:pPr>
    </w:p>
    <w:p w:rsidR="00507D38" w:rsidRDefault="00AB42E3" w:rsidP="00507D3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 xml:space="preserve">           </w:t>
      </w:r>
      <w:r w:rsidR="00507D38" w:rsidRPr="00507D38">
        <w:rPr>
          <w:rFonts w:ascii="Times New Roman" w:hAnsi="Times New Roman"/>
          <w:sz w:val="24"/>
          <w:szCs w:val="24"/>
        </w:rPr>
        <w:t>Достижение значений целевых показателей в рамках программно-целевого сценария осуществляется посредством реализации двух подпрограмм.</w:t>
      </w:r>
    </w:p>
    <w:p w:rsidR="00507D38" w:rsidRPr="00507D38" w:rsidRDefault="00507D38" w:rsidP="00507D38">
      <w:pPr>
        <w:spacing w:before="100" w:beforeAutospacing="1" w:after="100" w:afterAutospacing="1" w:line="240" w:lineRule="auto"/>
        <w:contextualSpacing/>
        <w:jc w:val="both"/>
        <w:rPr>
          <w:rFonts w:ascii="Times New Roman" w:hAnsi="Times New Roman"/>
          <w:sz w:val="24"/>
          <w:szCs w:val="24"/>
        </w:rPr>
      </w:pPr>
      <w:r w:rsidRPr="00507D38">
        <w:rPr>
          <w:rFonts w:ascii="Times New Roman" w:hAnsi="Times New Roman"/>
          <w:sz w:val="24"/>
          <w:szCs w:val="24"/>
        </w:rPr>
        <w:tab/>
        <w:t>Муниципальная программа состоит из следующих подпрограмм:</w:t>
      </w:r>
    </w:p>
    <w:p w:rsidR="00634459" w:rsidRDefault="006D6164" w:rsidP="00507D38">
      <w:pPr>
        <w:spacing w:before="100" w:beforeAutospacing="1" w:after="100" w:afterAutospacing="1" w:line="240" w:lineRule="auto"/>
        <w:ind w:firstLine="709"/>
        <w:contextualSpacing/>
        <w:jc w:val="both"/>
        <w:rPr>
          <w:rFonts w:ascii="Times New Roman" w:hAnsi="Times New Roman"/>
          <w:sz w:val="24"/>
          <w:szCs w:val="24"/>
        </w:rPr>
      </w:pPr>
      <w:r>
        <w:rPr>
          <w:rFonts w:ascii="Times New Roman" w:hAnsi="Times New Roman"/>
          <w:sz w:val="24"/>
          <w:szCs w:val="24"/>
        </w:rPr>
        <w:t xml:space="preserve">Подпрограмма </w:t>
      </w:r>
      <w:r w:rsidR="00634459">
        <w:rPr>
          <w:rFonts w:ascii="Times New Roman" w:hAnsi="Times New Roman"/>
          <w:sz w:val="24"/>
          <w:szCs w:val="24"/>
          <w:lang w:val="en-US"/>
        </w:rPr>
        <w:t>I</w:t>
      </w:r>
      <w:r w:rsidR="00507D38" w:rsidRPr="00507D38">
        <w:rPr>
          <w:rFonts w:ascii="Times New Roman" w:hAnsi="Times New Roman"/>
          <w:sz w:val="24"/>
          <w:szCs w:val="24"/>
        </w:rPr>
        <w:t xml:space="preserve">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н</w:t>
      </w:r>
      <w:r w:rsidR="00634459">
        <w:rPr>
          <w:rFonts w:ascii="Times New Roman" w:hAnsi="Times New Roman"/>
          <w:sz w:val="24"/>
          <w:szCs w:val="24"/>
        </w:rPr>
        <w:t>а 2020-2024 годы.</w:t>
      </w:r>
    </w:p>
    <w:p w:rsidR="00507D38" w:rsidRPr="00507D38" w:rsidRDefault="00507D38" w:rsidP="00507D38">
      <w:pPr>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 xml:space="preserve">Направлена на снижение административных барьеров, повышение качества и доступности государственных и муниципальных услуг путем совершенствования нормативных правовых актов </w:t>
      </w:r>
      <w:r>
        <w:rPr>
          <w:rFonts w:ascii="Times New Roman" w:hAnsi="Times New Roman"/>
          <w:sz w:val="24"/>
          <w:szCs w:val="24"/>
        </w:rPr>
        <w:t xml:space="preserve">городского округа Звёздный городок </w:t>
      </w:r>
      <w:r w:rsidRPr="00507D38">
        <w:rPr>
          <w:rFonts w:ascii="Times New Roman" w:hAnsi="Times New Roman"/>
          <w:sz w:val="24"/>
          <w:szCs w:val="24"/>
        </w:rPr>
        <w:t>Московской области, развития системы предоставления государственных и муниципальных услуг по принципу «одного окна», в том числе сети МФЦ.</w:t>
      </w:r>
    </w:p>
    <w:p w:rsidR="00507D38" w:rsidRPr="00507D38" w:rsidRDefault="006D6164" w:rsidP="00507D38">
      <w:pPr>
        <w:spacing w:before="100" w:beforeAutospacing="1" w:after="100" w:afterAutospacing="1" w:line="240" w:lineRule="auto"/>
        <w:contextualSpacing/>
        <w:jc w:val="both"/>
        <w:rPr>
          <w:rFonts w:ascii="Times New Roman" w:hAnsi="Times New Roman"/>
          <w:sz w:val="24"/>
          <w:szCs w:val="24"/>
        </w:rPr>
      </w:pPr>
      <w:r>
        <w:rPr>
          <w:rFonts w:ascii="Times New Roman" w:hAnsi="Times New Roman"/>
          <w:sz w:val="24"/>
          <w:szCs w:val="24"/>
        </w:rPr>
        <w:tab/>
        <w:t xml:space="preserve">Подпрограмма </w:t>
      </w:r>
      <w:r w:rsidR="00634459">
        <w:rPr>
          <w:rFonts w:ascii="Times New Roman" w:hAnsi="Times New Roman"/>
          <w:sz w:val="24"/>
          <w:szCs w:val="24"/>
          <w:lang w:val="en-US"/>
        </w:rPr>
        <w:t>II</w:t>
      </w:r>
      <w:r w:rsidR="00507D38" w:rsidRPr="00507D38">
        <w:rPr>
          <w:rFonts w:ascii="Times New Roman" w:hAnsi="Times New Roman"/>
          <w:sz w:val="24"/>
          <w:szCs w:val="24"/>
        </w:rPr>
        <w:t xml:space="preserve"> «Развитие информационной и технологической инфраструктуры экосистемы цифровой экономики муниципального образования Московской области» н</w:t>
      </w:r>
      <w:r w:rsidR="00791A11">
        <w:rPr>
          <w:rFonts w:ascii="Times New Roman" w:hAnsi="Times New Roman"/>
          <w:sz w:val="24"/>
          <w:szCs w:val="24"/>
        </w:rPr>
        <w:t>а 2020-2024 годы</w:t>
      </w:r>
      <w:r w:rsidR="00507D38" w:rsidRPr="00507D38">
        <w:rPr>
          <w:rFonts w:ascii="Times New Roman" w:hAnsi="Times New Roman"/>
          <w:sz w:val="24"/>
          <w:szCs w:val="24"/>
        </w:rPr>
        <w:t>.</w:t>
      </w:r>
    </w:p>
    <w:p w:rsidR="00507D38" w:rsidRPr="00507D38" w:rsidRDefault="00507D38" w:rsidP="00507D38">
      <w:pPr>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 xml:space="preserve">Направлена на повышение эффективности деятельности ОМСУ </w:t>
      </w:r>
      <w:r>
        <w:rPr>
          <w:rFonts w:ascii="Times New Roman" w:hAnsi="Times New Roman"/>
          <w:sz w:val="24"/>
          <w:szCs w:val="24"/>
        </w:rPr>
        <w:t>городского округа Звёздный городок</w:t>
      </w:r>
      <w:r w:rsidRPr="00507D38">
        <w:rPr>
          <w:rFonts w:ascii="Times New Roman" w:hAnsi="Times New Roman"/>
          <w:sz w:val="24"/>
          <w:szCs w:val="24"/>
        </w:rPr>
        <w:t xml:space="preserve"> Московской области и доступности государственных и муниципальных услуг для физических и юридических лиц на территории </w:t>
      </w:r>
      <w:r>
        <w:rPr>
          <w:rFonts w:ascii="Times New Roman" w:hAnsi="Times New Roman"/>
          <w:sz w:val="24"/>
          <w:szCs w:val="24"/>
        </w:rPr>
        <w:t xml:space="preserve">городского округа Звёздный городок </w:t>
      </w:r>
      <w:r w:rsidRPr="00507D38">
        <w:rPr>
          <w:rFonts w:ascii="Times New Roman" w:hAnsi="Times New Roman"/>
          <w:sz w:val="24"/>
          <w:szCs w:val="24"/>
        </w:rPr>
        <w:t xml:space="preserve">Московской области, рост доступности и качества предоставляемых образовательных услуг на территории </w:t>
      </w:r>
      <w:r>
        <w:rPr>
          <w:rFonts w:ascii="Times New Roman" w:hAnsi="Times New Roman"/>
          <w:sz w:val="24"/>
          <w:szCs w:val="24"/>
        </w:rPr>
        <w:t xml:space="preserve">городского округа Звёздный городок </w:t>
      </w:r>
      <w:r w:rsidRPr="00507D38">
        <w:rPr>
          <w:rFonts w:ascii="Times New Roman" w:hAnsi="Times New Roman"/>
          <w:sz w:val="24"/>
          <w:szCs w:val="24"/>
        </w:rPr>
        <w:t>Московской области, создание инфраструктуры экосистемы цифровой экономики</w:t>
      </w:r>
      <w:r w:rsidR="00685A91" w:rsidRPr="00685A91">
        <w:rPr>
          <w:rFonts w:ascii="Times New Roman" w:hAnsi="Times New Roman"/>
          <w:sz w:val="24"/>
          <w:szCs w:val="24"/>
        </w:rPr>
        <w:t xml:space="preserve"> </w:t>
      </w:r>
      <w:r w:rsidRPr="00507D38">
        <w:rPr>
          <w:rFonts w:ascii="Times New Roman" w:hAnsi="Times New Roman"/>
          <w:sz w:val="24"/>
          <w:szCs w:val="24"/>
        </w:rPr>
        <w:t>во всех сферах социально-экономической деятельности.</w:t>
      </w:r>
    </w:p>
    <w:p w:rsidR="00F35780" w:rsidRDefault="00F35780" w:rsidP="00DF531A">
      <w:pPr>
        <w:autoSpaceDE w:val="0"/>
        <w:autoSpaceDN w:val="0"/>
        <w:adjustRightInd w:val="0"/>
        <w:spacing w:after="0" w:line="240" w:lineRule="auto"/>
        <w:jc w:val="center"/>
        <w:outlineLvl w:val="0"/>
        <w:rPr>
          <w:rFonts w:ascii="Times New Roman" w:hAnsi="Times New Roman"/>
          <w:b/>
          <w:sz w:val="24"/>
          <w:szCs w:val="24"/>
          <w:lang w:eastAsia="ru-RU"/>
        </w:rPr>
      </w:pPr>
    </w:p>
    <w:p w:rsidR="006B63CB" w:rsidRPr="00421E16" w:rsidRDefault="006B63CB" w:rsidP="00421E16">
      <w:pPr>
        <w:pStyle w:val="a3"/>
        <w:numPr>
          <w:ilvl w:val="0"/>
          <w:numId w:val="8"/>
        </w:numPr>
        <w:autoSpaceDE w:val="0"/>
        <w:autoSpaceDN w:val="0"/>
        <w:adjustRightInd w:val="0"/>
        <w:spacing w:after="0" w:line="240" w:lineRule="auto"/>
        <w:jc w:val="center"/>
        <w:outlineLvl w:val="0"/>
        <w:rPr>
          <w:rFonts w:ascii="Times New Roman" w:hAnsi="Times New Roman"/>
          <w:b/>
          <w:sz w:val="24"/>
          <w:szCs w:val="24"/>
          <w:lang w:eastAsia="ru-RU"/>
        </w:rPr>
      </w:pPr>
      <w:r w:rsidRPr="00421E16">
        <w:rPr>
          <w:rFonts w:ascii="Times New Roman" w:hAnsi="Times New Roman"/>
          <w:b/>
          <w:sz w:val="24"/>
          <w:szCs w:val="24"/>
          <w:lang w:eastAsia="ru-RU"/>
        </w:rPr>
        <w:t>Обобщенная характеристика основных мероприятий</w:t>
      </w:r>
      <w:r w:rsidR="00DF531A" w:rsidRPr="00421E16">
        <w:rPr>
          <w:rFonts w:ascii="Times New Roman" w:hAnsi="Times New Roman"/>
          <w:b/>
          <w:sz w:val="24"/>
          <w:szCs w:val="24"/>
          <w:lang w:eastAsia="ru-RU"/>
        </w:rPr>
        <w:t xml:space="preserve"> муниципальной</w:t>
      </w:r>
      <w:r w:rsidRPr="00421E16">
        <w:rPr>
          <w:rFonts w:ascii="Times New Roman" w:hAnsi="Times New Roman"/>
          <w:b/>
          <w:sz w:val="24"/>
          <w:szCs w:val="24"/>
          <w:lang w:eastAsia="ru-RU"/>
        </w:rPr>
        <w:t xml:space="preserve"> программы с обоснованием</w:t>
      </w:r>
      <w:r w:rsidR="00685A91" w:rsidRPr="00685A91">
        <w:rPr>
          <w:rFonts w:ascii="Times New Roman" w:hAnsi="Times New Roman"/>
          <w:b/>
          <w:sz w:val="24"/>
          <w:szCs w:val="24"/>
          <w:lang w:eastAsia="ru-RU"/>
        </w:rPr>
        <w:t xml:space="preserve"> </w:t>
      </w:r>
      <w:r w:rsidRPr="00421E16">
        <w:rPr>
          <w:rFonts w:ascii="Times New Roman" w:hAnsi="Times New Roman"/>
          <w:b/>
          <w:sz w:val="24"/>
          <w:szCs w:val="24"/>
          <w:lang w:eastAsia="ru-RU"/>
        </w:rPr>
        <w:t>необходимости их осуществления</w:t>
      </w:r>
    </w:p>
    <w:p w:rsidR="006B63CB" w:rsidRDefault="006B63CB" w:rsidP="006B63CB">
      <w:pPr>
        <w:autoSpaceDE w:val="0"/>
        <w:autoSpaceDN w:val="0"/>
        <w:adjustRightInd w:val="0"/>
        <w:spacing w:after="0" w:line="240" w:lineRule="auto"/>
        <w:jc w:val="both"/>
        <w:rPr>
          <w:rFonts w:ascii="Times New Roman" w:hAnsi="Times New Roman"/>
          <w:sz w:val="24"/>
          <w:szCs w:val="24"/>
          <w:lang w:eastAsia="ru-RU"/>
        </w:rPr>
      </w:pPr>
    </w:p>
    <w:p w:rsidR="006B63CB" w:rsidRDefault="006B63CB" w:rsidP="00DF531A">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 xml:space="preserve">Основные мероприятия </w:t>
      </w:r>
      <w:r w:rsidR="00DF531A">
        <w:rPr>
          <w:rFonts w:ascii="Times New Roman" w:hAnsi="Times New Roman"/>
          <w:sz w:val="24"/>
          <w:szCs w:val="24"/>
          <w:lang w:eastAsia="ru-RU"/>
        </w:rPr>
        <w:t xml:space="preserve">муниципальной программы </w:t>
      </w:r>
      <w:r w:rsidR="003575FA">
        <w:rPr>
          <w:rFonts w:ascii="Times New Roman" w:hAnsi="Times New Roman"/>
          <w:sz w:val="24"/>
          <w:szCs w:val="24"/>
          <w:lang w:eastAsia="ru-RU"/>
        </w:rPr>
        <w:t xml:space="preserve">городского округа Звёздный городок Московской области </w:t>
      </w:r>
      <w:r w:rsidR="003575FA" w:rsidRPr="00605B3A">
        <w:rPr>
          <w:rFonts w:ascii="Times New Roman" w:hAnsi="Times New Roman"/>
          <w:bCs/>
          <w:sz w:val="24"/>
          <w:szCs w:val="24"/>
          <w:lang w:eastAsia="ru-RU"/>
        </w:rPr>
        <w:t>«Цифрово</w:t>
      </w:r>
      <w:r w:rsidR="003575FA">
        <w:rPr>
          <w:rFonts w:ascii="Times New Roman" w:hAnsi="Times New Roman"/>
          <w:bCs/>
          <w:sz w:val="24"/>
          <w:szCs w:val="24"/>
          <w:lang w:eastAsia="ru-RU"/>
        </w:rPr>
        <w:t>е</w:t>
      </w:r>
      <w:r w:rsidR="00685A91" w:rsidRPr="00685A91">
        <w:rPr>
          <w:rFonts w:ascii="Times New Roman" w:hAnsi="Times New Roman"/>
          <w:bCs/>
          <w:sz w:val="24"/>
          <w:szCs w:val="24"/>
          <w:lang w:eastAsia="ru-RU"/>
        </w:rPr>
        <w:t xml:space="preserve"> </w:t>
      </w:r>
      <w:r w:rsidR="003575FA">
        <w:rPr>
          <w:rFonts w:ascii="Times New Roman" w:hAnsi="Times New Roman"/>
          <w:bCs/>
          <w:sz w:val="24"/>
          <w:szCs w:val="24"/>
          <w:lang w:eastAsia="ru-RU"/>
        </w:rPr>
        <w:t>муниципальное образование</w:t>
      </w:r>
      <w:r w:rsidR="003575FA" w:rsidRPr="00605B3A">
        <w:rPr>
          <w:rFonts w:ascii="Times New Roman" w:hAnsi="Times New Roman"/>
          <w:bCs/>
          <w:sz w:val="24"/>
          <w:szCs w:val="24"/>
          <w:lang w:eastAsia="ru-RU"/>
        </w:rPr>
        <w:t>»</w:t>
      </w:r>
      <w:r w:rsidR="003575FA">
        <w:rPr>
          <w:rFonts w:ascii="Times New Roman" w:hAnsi="Times New Roman"/>
          <w:bCs/>
          <w:sz w:val="24"/>
          <w:szCs w:val="24"/>
          <w:lang w:eastAsia="ru-RU"/>
        </w:rPr>
        <w:t xml:space="preserve"> на 2020-2024 годы</w:t>
      </w:r>
      <w:r w:rsidR="00685A91" w:rsidRPr="00685A91">
        <w:rPr>
          <w:rFonts w:ascii="Times New Roman" w:hAnsi="Times New Roman"/>
          <w:bCs/>
          <w:sz w:val="24"/>
          <w:szCs w:val="24"/>
          <w:lang w:eastAsia="ru-RU"/>
        </w:rPr>
        <w:t xml:space="preserve"> </w:t>
      </w:r>
      <w:r>
        <w:rPr>
          <w:rFonts w:ascii="Times New Roman" w:hAnsi="Times New Roman"/>
          <w:sz w:val="24"/>
          <w:szCs w:val="24"/>
          <w:lang w:eastAsia="ru-RU"/>
        </w:rPr>
        <w:t>представля</w:t>
      </w:r>
      <w:r w:rsidR="00DF531A">
        <w:rPr>
          <w:rFonts w:ascii="Times New Roman" w:hAnsi="Times New Roman"/>
          <w:sz w:val="24"/>
          <w:szCs w:val="24"/>
          <w:lang w:eastAsia="ru-RU"/>
        </w:rPr>
        <w:t>ю</w:t>
      </w:r>
      <w:r>
        <w:rPr>
          <w:rFonts w:ascii="Times New Roman" w:hAnsi="Times New Roman"/>
          <w:sz w:val="24"/>
          <w:szCs w:val="24"/>
          <w:lang w:eastAsia="ru-RU"/>
        </w:rPr>
        <w:t xml:space="preserve">т собой совокупность мероприятий, входящих в состав подпрограмм. Подпрограммы и включенные в них основные мероприятия представляют в совокупности комплекс взаимосвязанных мер, направленных на решение наиболее важных текущих и перспективных направлений в сфере </w:t>
      </w:r>
      <w:r w:rsidR="00DF531A">
        <w:rPr>
          <w:rFonts w:ascii="Times New Roman" w:hAnsi="Times New Roman"/>
          <w:sz w:val="24"/>
          <w:szCs w:val="24"/>
          <w:lang w:eastAsia="ru-RU"/>
        </w:rPr>
        <w:t>муниципального управления</w:t>
      </w:r>
      <w:r w:rsidR="00685A91" w:rsidRPr="00685A91">
        <w:rPr>
          <w:rFonts w:ascii="Times New Roman" w:hAnsi="Times New Roman"/>
          <w:sz w:val="24"/>
          <w:szCs w:val="24"/>
          <w:lang w:eastAsia="ru-RU"/>
        </w:rPr>
        <w:t xml:space="preserve"> </w:t>
      </w:r>
      <w:r w:rsidR="00DF531A">
        <w:rPr>
          <w:rFonts w:ascii="Times New Roman" w:hAnsi="Times New Roman"/>
          <w:sz w:val="24"/>
          <w:szCs w:val="24"/>
          <w:lang w:eastAsia="ru-RU"/>
        </w:rPr>
        <w:t>городского округа Зв</w:t>
      </w:r>
      <w:r w:rsidR="00A53F92">
        <w:rPr>
          <w:rFonts w:ascii="Times New Roman" w:hAnsi="Times New Roman"/>
          <w:sz w:val="24"/>
          <w:szCs w:val="24"/>
          <w:lang w:eastAsia="ru-RU"/>
        </w:rPr>
        <w:t>ё</w:t>
      </w:r>
      <w:r w:rsidR="00DF531A">
        <w:rPr>
          <w:rFonts w:ascii="Times New Roman" w:hAnsi="Times New Roman"/>
          <w:sz w:val="24"/>
          <w:szCs w:val="24"/>
          <w:lang w:eastAsia="ru-RU"/>
        </w:rPr>
        <w:t xml:space="preserve">здный городок </w:t>
      </w:r>
      <w:r>
        <w:rPr>
          <w:rFonts w:ascii="Times New Roman" w:hAnsi="Times New Roman"/>
          <w:sz w:val="24"/>
          <w:szCs w:val="24"/>
          <w:lang w:eastAsia="ru-RU"/>
        </w:rPr>
        <w:t xml:space="preserve">Московской области. </w:t>
      </w:r>
      <w:r w:rsidR="00DF531A">
        <w:rPr>
          <w:rFonts w:ascii="Times New Roman" w:hAnsi="Times New Roman"/>
          <w:sz w:val="24"/>
          <w:szCs w:val="24"/>
          <w:lang w:eastAsia="ru-RU"/>
        </w:rPr>
        <w:t>Муниципальная</w:t>
      </w:r>
      <w:r>
        <w:rPr>
          <w:rFonts w:ascii="Times New Roman" w:hAnsi="Times New Roman"/>
          <w:sz w:val="24"/>
          <w:szCs w:val="24"/>
          <w:lang w:eastAsia="ru-RU"/>
        </w:rPr>
        <w:t xml:space="preserve"> программа построена по схеме, включающей </w:t>
      </w:r>
      <w:r w:rsidR="00DF531A">
        <w:rPr>
          <w:rFonts w:ascii="Times New Roman" w:hAnsi="Times New Roman"/>
          <w:sz w:val="24"/>
          <w:szCs w:val="24"/>
          <w:lang w:eastAsia="ru-RU"/>
        </w:rPr>
        <w:t>два</w:t>
      </w:r>
      <w:r>
        <w:rPr>
          <w:rFonts w:ascii="Times New Roman" w:hAnsi="Times New Roman"/>
          <w:sz w:val="24"/>
          <w:szCs w:val="24"/>
          <w:lang w:eastAsia="ru-RU"/>
        </w:rPr>
        <w:t xml:space="preserve"> блока основных мероприятий - </w:t>
      </w:r>
      <w:r w:rsidR="00DF531A">
        <w:rPr>
          <w:rFonts w:ascii="Times New Roman" w:hAnsi="Times New Roman"/>
          <w:sz w:val="24"/>
          <w:szCs w:val="24"/>
          <w:lang w:eastAsia="ru-RU"/>
        </w:rPr>
        <w:t>две</w:t>
      </w:r>
      <w:r>
        <w:rPr>
          <w:rFonts w:ascii="Times New Roman" w:hAnsi="Times New Roman"/>
          <w:sz w:val="24"/>
          <w:szCs w:val="24"/>
          <w:lang w:eastAsia="ru-RU"/>
        </w:rPr>
        <w:t xml:space="preserve"> подпрограммы </w:t>
      </w:r>
      <w:r w:rsidR="00DF531A">
        <w:rPr>
          <w:rFonts w:ascii="Times New Roman" w:hAnsi="Times New Roman"/>
          <w:sz w:val="24"/>
          <w:szCs w:val="24"/>
          <w:lang w:eastAsia="ru-RU"/>
        </w:rPr>
        <w:t>муниципальной</w:t>
      </w:r>
      <w:r>
        <w:rPr>
          <w:rFonts w:ascii="Times New Roman" w:hAnsi="Times New Roman"/>
          <w:sz w:val="24"/>
          <w:szCs w:val="24"/>
          <w:lang w:eastAsia="ru-RU"/>
        </w:rPr>
        <w:t xml:space="preserve"> программы.</w:t>
      </w:r>
    </w:p>
    <w:p w:rsidR="006B63CB" w:rsidRDefault="00791A11" w:rsidP="00DF531A">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Подпрограммой I</w:t>
      </w:r>
      <w:r w:rsidR="006B63CB">
        <w:rPr>
          <w:rFonts w:ascii="Times New Roman" w:hAnsi="Times New Roman"/>
          <w:sz w:val="24"/>
          <w:szCs w:val="24"/>
          <w:lang w:eastAsia="ru-RU"/>
        </w:rPr>
        <w:t xml:space="preserve"> предусматривается реализация следующих основных мероприятий:</w:t>
      </w:r>
    </w:p>
    <w:p w:rsidR="006B63CB" w:rsidRDefault="006B63CB" w:rsidP="00DF531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реализация общесистемных мер по повышению качества и доступности государственных и муниципальных услуг </w:t>
      </w:r>
      <w:r w:rsidR="004F2570">
        <w:rPr>
          <w:rFonts w:ascii="Times New Roman" w:hAnsi="Times New Roman"/>
          <w:sz w:val="24"/>
          <w:szCs w:val="24"/>
          <w:lang w:eastAsia="ru-RU"/>
        </w:rPr>
        <w:t>на территории муниципального образования</w:t>
      </w:r>
      <w:r>
        <w:rPr>
          <w:rFonts w:ascii="Times New Roman" w:hAnsi="Times New Roman"/>
          <w:sz w:val="24"/>
          <w:szCs w:val="24"/>
          <w:lang w:eastAsia="ru-RU"/>
        </w:rPr>
        <w:t>;</w:t>
      </w:r>
    </w:p>
    <w:p w:rsidR="006B63CB" w:rsidRDefault="006B63CB" w:rsidP="00DF531A">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организация деятельности МФЦ;</w:t>
      </w:r>
    </w:p>
    <w:p w:rsidR="006B63CB" w:rsidRDefault="006B5CB0" w:rsidP="00DF531A">
      <w:pPr>
        <w:autoSpaceDE w:val="0"/>
        <w:autoSpaceDN w:val="0"/>
        <w:adjustRightInd w:val="0"/>
        <w:spacing w:after="0" w:line="240" w:lineRule="auto"/>
        <w:ind w:firstLine="539"/>
        <w:jc w:val="both"/>
        <w:rPr>
          <w:rFonts w:ascii="Times New Roman" w:hAnsi="Times New Roman"/>
          <w:sz w:val="24"/>
          <w:szCs w:val="24"/>
          <w:lang w:eastAsia="ru-RU"/>
        </w:rPr>
      </w:pPr>
      <w:r w:rsidRPr="004E71B9">
        <w:rPr>
          <w:rFonts w:ascii="Times New Roman" w:hAnsi="Times New Roman"/>
          <w:sz w:val="24"/>
          <w:szCs w:val="24"/>
          <w:lang w:eastAsia="ru-RU"/>
        </w:rPr>
        <w:t>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r w:rsidR="00507D38">
        <w:rPr>
          <w:rFonts w:ascii="Times New Roman" w:hAnsi="Times New Roman"/>
          <w:sz w:val="24"/>
          <w:szCs w:val="24"/>
          <w:lang w:eastAsia="ru-RU"/>
        </w:rPr>
        <w:t>.</w:t>
      </w:r>
    </w:p>
    <w:p w:rsidR="00507D38" w:rsidRPr="00507D38" w:rsidRDefault="00791A11" w:rsidP="00507D38">
      <w:pPr>
        <w:spacing w:before="100" w:beforeAutospacing="1" w:after="100" w:afterAutospacing="1" w:line="240" w:lineRule="auto"/>
        <w:ind w:firstLine="567"/>
        <w:contextualSpacing/>
        <w:jc w:val="both"/>
        <w:rPr>
          <w:rFonts w:ascii="Times New Roman" w:hAnsi="Times New Roman"/>
          <w:sz w:val="24"/>
          <w:szCs w:val="24"/>
        </w:rPr>
      </w:pPr>
      <w:r>
        <w:rPr>
          <w:rFonts w:ascii="Times New Roman" w:hAnsi="Times New Roman"/>
          <w:sz w:val="24"/>
          <w:szCs w:val="24"/>
        </w:rPr>
        <w:t>Подпрограммой II</w:t>
      </w:r>
      <w:r w:rsidR="00507D38" w:rsidRPr="00507D38">
        <w:rPr>
          <w:rFonts w:ascii="Times New Roman" w:hAnsi="Times New Roman"/>
          <w:sz w:val="24"/>
          <w:szCs w:val="24"/>
        </w:rPr>
        <w:t xml:space="preserve"> предусматривается реализация следующих основных мероприятий, направленных</w:t>
      </w:r>
      <w:r w:rsidR="00685A91" w:rsidRPr="00685A91">
        <w:rPr>
          <w:rFonts w:ascii="Times New Roman" w:hAnsi="Times New Roman"/>
          <w:sz w:val="24"/>
          <w:szCs w:val="24"/>
        </w:rPr>
        <w:t xml:space="preserve"> </w:t>
      </w:r>
      <w:r w:rsidR="00507D38" w:rsidRPr="00507D38">
        <w:rPr>
          <w:rFonts w:ascii="Times New Roman" w:hAnsi="Times New Roman"/>
          <w:sz w:val="24"/>
          <w:szCs w:val="24"/>
        </w:rPr>
        <w:t>на достижение целей и задач федеральных и региональных проектов в сфере информационных технологий в том числе по увеличению числа граждан, пользующихся электронными сервисами учреждений ОМСУ муниципального образования Московской области:</w:t>
      </w:r>
    </w:p>
    <w:p w:rsidR="00507D38" w:rsidRPr="00507D38" w:rsidRDefault="00507D38" w:rsidP="00507D38">
      <w:pPr>
        <w:widowControl w:val="0"/>
        <w:shd w:val="clear" w:color="auto" w:fill="FFFFFF"/>
        <w:autoSpaceDE w:val="0"/>
        <w:autoSpaceDN w:val="0"/>
        <w:adjustRightInd w:val="0"/>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1) Информационная инфраструктура;</w:t>
      </w:r>
    </w:p>
    <w:p w:rsidR="00507D38" w:rsidRPr="00507D38" w:rsidRDefault="00507D38" w:rsidP="00507D38">
      <w:pPr>
        <w:widowControl w:val="0"/>
        <w:shd w:val="clear" w:color="auto" w:fill="FFFFFF"/>
        <w:autoSpaceDE w:val="0"/>
        <w:autoSpaceDN w:val="0"/>
        <w:adjustRightInd w:val="0"/>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2) Информационная безопасность;</w:t>
      </w:r>
    </w:p>
    <w:p w:rsidR="00507D38" w:rsidRPr="00507D38" w:rsidRDefault="00507D38" w:rsidP="00507D38">
      <w:pPr>
        <w:widowControl w:val="0"/>
        <w:shd w:val="clear" w:color="auto" w:fill="FFFFFF"/>
        <w:autoSpaceDE w:val="0"/>
        <w:autoSpaceDN w:val="0"/>
        <w:adjustRightInd w:val="0"/>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3) Цифровое государственное управление;</w:t>
      </w:r>
    </w:p>
    <w:p w:rsidR="00507D38" w:rsidRPr="00507D38" w:rsidRDefault="00507D38" w:rsidP="00507D38">
      <w:pPr>
        <w:widowControl w:val="0"/>
        <w:shd w:val="clear" w:color="auto" w:fill="FFFFFF"/>
        <w:autoSpaceDE w:val="0"/>
        <w:autoSpaceDN w:val="0"/>
        <w:adjustRightInd w:val="0"/>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4) Цифровая образовательная среда;</w:t>
      </w:r>
    </w:p>
    <w:p w:rsidR="0061481E" w:rsidRPr="008705E8" w:rsidRDefault="00507D38" w:rsidP="006327F9">
      <w:pPr>
        <w:widowControl w:val="0"/>
        <w:shd w:val="clear" w:color="auto" w:fill="FFFFFF"/>
        <w:autoSpaceDE w:val="0"/>
        <w:autoSpaceDN w:val="0"/>
        <w:adjustRightInd w:val="0"/>
        <w:spacing w:before="100" w:beforeAutospacing="1" w:after="100" w:afterAutospacing="1" w:line="240" w:lineRule="auto"/>
        <w:ind w:firstLine="709"/>
        <w:contextualSpacing/>
        <w:jc w:val="both"/>
        <w:rPr>
          <w:rFonts w:ascii="Times New Roman" w:hAnsi="Times New Roman"/>
          <w:sz w:val="24"/>
          <w:szCs w:val="24"/>
        </w:rPr>
      </w:pPr>
      <w:r w:rsidRPr="00507D38">
        <w:rPr>
          <w:rFonts w:ascii="Times New Roman" w:hAnsi="Times New Roman"/>
          <w:sz w:val="24"/>
          <w:szCs w:val="24"/>
        </w:rPr>
        <w:t>5) Цифровая культура.</w:t>
      </w:r>
    </w:p>
    <w:p w:rsidR="00C145EA" w:rsidRDefault="00C145EA" w:rsidP="00C56B7A">
      <w:pPr>
        <w:keepNext/>
        <w:keepLines/>
        <w:tabs>
          <w:tab w:val="left" w:pos="1701"/>
          <w:tab w:val="left" w:pos="2694"/>
          <w:tab w:val="left" w:pos="2977"/>
        </w:tabs>
        <w:spacing w:after="0" w:line="240" w:lineRule="auto"/>
        <w:jc w:val="center"/>
        <w:outlineLvl w:val="0"/>
        <w:rPr>
          <w:rFonts w:ascii="Times New Roman" w:hAnsi="Times New Roman"/>
          <w:b/>
          <w:bCs/>
          <w:sz w:val="28"/>
          <w:szCs w:val="28"/>
          <w:lang w:eastAsia="ru-RU"/>
        </w:rPr>
        <w:sectPr w:rsidR="00C145EA" w:rsidSect="00FF6652">
          <w:type w:val="continuous"/>
          <w:pgSz w:w="11906" w:h="16838"/>
          <w:pgMar w:top="1134" w:right="851" w:bottom="1134" w:left="1134" w:header="709" w:footer="709" w:gutter="0"/>
          <w:cols w:space="708"/>
          <w:titlePg/>
          <w:docGrid w:linePitch="360"/>
        </w:sectPr>
      </w:pPr>
    </w:p>
    <w:p w:rsidR="00B66A8F" w:rsidRDefault="00421E16" w:rsidP="00C56B7A">
      <w:pPr>
        <w:keepNext/>
        <w:keepLines/>
        <w:tabs>
          <w:tab w:val="left" w:pos="1701"/>
          <w:tab w:val="left" w:pos="2694"/>
          <w:tab w:val="left" w:pos="2977"/>
        </w:tabs>
        <w:spacing w:after="0" w:line="240" w:lineRule="auto"/>
        <w:jc w:val="center"/>
        <w:outlineLvl w:val="0"/>
        <w:rPr>
          <w:rFonts w:ascii="Times New Roman" w:hAnsi="Times New Roman"/>
          <w:b/>
          <w:bCs/>
          <w:sz w:val="24"/>
          <w:szCs w:val="24"/>
        </w:rPr>
      </w:pPr>
      <w:r>
        <w:rPr>
          <w:rFonts w:ascii="Times New Roman" w:hAnsi="Times New Roman"/>
          <w:b/>
          <w:bCs/>
          <w:sz w:val="24"/>
          <w:szCs w:val="24"/>
        </w:rPr>
        <w:lastRenderedPageBreak/>
        <w:t>6</w:t>
      </w:r>
      <w:r w:rsidR="00C72E94">
        <w:rPr>
          <w:rFonts w:ascii="Times New Roman" w:hAnsi="Times New Roman"/>
          <w:b/>
          <w:bCs/>
          <w:sz w:val="24"/>
          <w:szCs w:val="24"/>
        </w:rPr>
        <w:t xml:space="preserve">. </w:t>
      </w:r>
      <w:r w:rsidR="00D55A1C" w:rsidRPr="000D2A04">
        <w:rPr>
          <w:rFonts w:ascii="Times New Roman" w:hAnsi="Times New Roman"/>
          <w:b/>
          <w:bCs/>
          <w:sz w:val="24"/>
          <w:szCs w:val="24"/>
        </w:rPr>
        <w:t>Планируемые результаты реализации</w:t>
      </w:r>
      <w:r w:rsidR="00D55A1C">
        <w:rPr>
          <w:rFonts w:ascii="Times New Roman" w:hAnsi="Times New Roman"/>
          <w:b/>
          <w:bCs/>
          <w:sz w:val="24"/>
          <w:szCs w:val="24"/>
        </w:rPr>
        <w:t xml:space="preserve"> муниципальной программы</w:t>
      </w:r>
      <w:r w:rsidR="00245DF1">
        <w:rPr>
          <w:rFonts w:ascii="Times New Roman" w:hAnsi="Times New Roman"/>
          <w:b/>
          <w:bCs/>
          <w:sz w:val="24"/>
          <w:szCs w:val="24"/>
        </w:rPr>
        <w:t xml:space="preserve"> городского округа Звёздный городок</w:t>
      </w:r>
    </w:p>
    <w:p w:rsidR="00D55A1C" w:rsidRDefault="00D55A1C" w:rsidP="00C56B7A">
      <w:pPr>
        <w:keepNext/>
        <w:keepLines/>
        <w:tabs>
          <w:tab w:val="left" w:pos="1701"/>
          <w:tab w:val="left" w:pos="2694"/>
          <w:tab w:val="left" w:pos="2977"/>
        </w:tabs>
        <w:spacing w:after="0" w:line="240" w:lineRule="auto"/>
        <w:jc w:val="center"/>
        <w:outlineLvl w:val="0"/>
        <w:rPr>
          <w:rFonts w:ascii="Times New Roman" w:hAnsi="Times New Roman"/>
          <w:b/>
          <w:bCs/>
          <w:sz w:val="24"/>
          <w:szCs w:val="24"/>
        </w:rPr>
      </w:pPr>
      <w:r w:rsidRPr="00563F1A">
        <w:rPr>
          <w:rFonts w:ascii="Times New Roman" w:hAnsi="Times New Roman"/>
          <w:b/>
          <w:bCs/>
          <w:sz w:val="24"/>
          <w:szCs w:val="24"/>
        </w:rPr>
        <w:t>«</w:t>
      </w:r>
      <w:r>
        <w:rPr>
          <w:rFonts w:ascii="Times New Roman" w:hAnsi="Times New Roman"/>
          <w:b/>
          <w:bCs/>
          <w:sz w:val="24"/>
          <w:szCs w:val="24"/>
        </w:rPr>
        <w:t>Цифрово</w:t>
      </w:r>
      <w:r w:rsidR="00245DF1">
        <w:rPr>
          <w:rFonts w:ascii="Times New Roman" w:hAnsi="Times New Roman"/>
          <w:b/>
          <w:bCs/>
          <w:sz w:val="24"/>
          <w:szCs w:val="24"/>
        </w:rPr>
        <w:t>е</w:t>
      </w:r>
      <w:r w:rsidR="00C63629">
        <w:rPr>
          <w:rFonts w:ascii="Times New Roman" w:hAnsi="Times New Roman"/>
          <w:b/>
          <w:bCs/>
          <w:sz w:val="24"/>
          <w:szCs w:val="24"/>
        </w:rPr>
        <w:t xml:space="preserve"> </w:t>
      </w:r>
      <w:r w:rsidR="00245DF1">
        <w:rPr>
          <w:rFonts w:ascii="Times New Roman" w:hAnsi="Times New Roman"/>
          <w:b/>
          <w:bCs/>
          <w:sz w:val="24"/>
          <w:szCs w:val="24"/>
        </w:rPr>
        <w:t>муниципальное образование</w:t>
      </w:r>
      <w:r>
        <w:rPr>
          <w:rFonts w:ascii="Times New Roman" w:hAnsi="Times New Roman"/>
          <w:b/>
          <w:bCs/>
          <w:sz w:val="24"/>
          <w:szCs w:val="24"/>
        </w:rPr>
        <w:t xml:space="preserve">» </w:t>
      </w:r>
      <w:r w:rsidRPr="00563F1A">
        <w:rPr>
          <w:rFonts w:ascii="Times New Roman" w:hAnsi="Times New Roman"/>
          <w:b/>
          <w:bCs/>
          <w:sz w:val="24"/>
          <w:szCs w:val="24"/>
        </w:rPr>
        <w:t>на 20</w:t>
      </w:r>
      <w:r w:rsidR="00245DF1">
        <w:rPr>
          <w:rFonts w:ascii="Times New Roman" w:hAnsi="Times New Roman"/>
          <w:b/>
          <w:bCs/>
          <w:sz w:val="24"/>
          <w:szCs w:val="24"/>
        </w:rPr>
        <w:t>20</w:t>
      </w:r>
      <w:r w:rsidRPr="00563F1A">
        <w:rPr>
          <w:rFonts w:ascii="Times New Roman" w:hAnsi="Times New Roman"/>
          <w:b/>
          <w:bCs/>
          <w:sz w:val="24"/>
          <w:szCs w:val="24"/>
        </w:rPr>
        <w:t>-202</w:t>
      </w:r>
      <w:r w:rsidR="00245DF1">
        <w:rPr>
          <w:rFonts w:ascii="Times New Roman" w:hAnsi="Times New Roman"/>
          <w:b/>
          <w:bCs/>
          <w:sz w:val="24"/>
          <w:szCs w:val="24"/>
        </w:rPr>
        <w:t>4</w:t>
      </w:r>
      <w:r w:rsidRPr="00563F1A">
        <w:rPr>
          <w:rFonts w:ascii="Times New Roman" w:hAnsi="Times New Roman"/>
          <w:b/>
          <w:bCs/>
          <w:sz w:val="24"/>
          <w:szCs w:val="24"/>
        </w:rPr>
        <w:t xml:space="preserve"> годы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3118"/>
        <w:gridCol w:w="1510"/>
        <w:gridCol w:w="1292"/>
        <w:gridCol w:w="2971"/>
        <w:gridCol w:w="713"/>
        <w:gridCol w:w="713"/>
        <w:gridCol w:w="713"/>
        <w:gridCol w:w="716"/>
        <w:gridCol w:w="716"/>
        <w:gridCol w:w="1737"/>
        <w:gridCol w:w="8"/>
      </w:tblGrid>
      <w:tr w:rsidR="0049186F" w:rsidRPr="00B16E15" w:rsidTr="00627B8E">
        <w:tc>
          <w:tcPr>
            <w:tcW w:w="216" w:type="pct"/>
            <w:vMerge w:val="restar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 п/п</w:t>
            </w:r>
          </w:p>
        </w:tc>
        <w:tc>
          <w:tcPr>
            <w:tcW w:w="1193" w:type="pct"/>
            <w:vMerge w:val="restar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Планируемые результаты реализации муниципальной программы</w:t>
            </w:r>
          </w:p>
        </w:tc>
        <w:tc>
          <w:tcPr>
            <w:tcW w:w="410" w:type="pct"/>
            <w:vMerge w:val="restar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Тип показателя</w:t>
            </w:r>
          </w:p>
        </w:tc>
        <w:tc>
          <w:tcPr>
            <w:tcW w:w="364" w:type="pct"/>
            <w:vMerge w:val="restar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Единица измерения</w:t>
            </w:r>
          </w:p>
        </w:tc>
        <w:tc>
          <w:tcPr>
            <w:tcW w:w="583" w:type="pct"/>
            <w:vMerge w:val="restar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 xml:space="preserve">Базовое значение </w:t>
            </w:r>
          </w:p>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на начало реализации программы/подпрограммы</w:t>
            </w:r>
          </w:p>
        </w:tc>
        <w:tc>
          <w:tcPr>
            <w:tcW w:w="1597" w:type="pct"/>
            <w:gridSpan w:val="5"/>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Планируемое значение показателя по годам реализации</w:t>
            </w:r>
          </w:p>
        </w:tc>
        <w:tc>
          <w:tcPr>
            <w:tcW w:w="637" w:type="pct"/>
            <w:gridSpan w:val="2"/>
            <w:vMerge w:val="restar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 основного мероприятия в перечне мероприятий подпрограммы</w:t>
            </w:r>
          </w:p>
        </w:tc>
      </w:tr>
      <w:tr w:rsidR="0049186F" w:rsidRPr="00B16E15" w:rsidTr="00627B8E">
        <w:trPr>
          <w:trHeight w:val="1078"/>
        </w:trPr>
        <w:tc>
          <w:tcPr>
            <w:tcW w:w="216" w:type="pct"/>
            <w:vMerge/>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p>
        </w:tc>
        <w:tc>
          <w:tcPr>
            <w:tcW w:w="1193" w:type="pct"/>
            <w:vMerge/>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p>
        </w:tc>
        <w:tc>
          <w:tcPr>
            <w:tcW w:w="410" w:type="pct"/>
            <w:vMerge/>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p>
        </w:tc>
        <w:tc>
          <w:tcPr>
            <w:tcW w:w="364" w:type="pct"/>
            <w:vMerge/>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p>
        </w:tc>
        <w:tc>
          <w:tcPr>
            <w:tcW w:w="583" w:type="pct"/>
            <w:vMerge/>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p>
        </w:tc>
        <w:tc>
          <w:tcPr>
            <w:tcW w:w="319" w:type="pct"/>
          </w:tcPr>
          <w:p w:rsidR="0049186F" w:rsidRPr="00B16E15" w:rsidRDefault="0049186F" w:rsidP="00B66A8F">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20</w:t>
            </w:r>
            <w:r w:rsidR="00B66A8F">
              <w:rPr>
                <w:rFonts w:ascii="Times New Roman" w:hAnsi="Times New Roman"/>
                <w:sz w:val="24"/>
                <w:szCs w:val="24"/>
              </w:rPr>
              <w:t>20</w:t>
            </w:r>
            <w:r w:rsidRPr="00B16E15">
              <w:rPr>
                <w:rFonts w:ascii="Times New Roman" w:hAnsi="Times New Roman"/>
                <w:sz w:val="24"/>
                <w:szCs w:val="24"/>
              </w:rPr>
              <w:t xml:space="preserve"> г.</w:t>
            </w:r>
          </w:p>
        </w:tc>
        <w:tc>
          <w:tcPr>
            <w:tcW w:w="319" w:type="pct"/>
          </w:tcPr>
          <w:p w:rsidR="0049186F" w:rsidRPr="00B16E15" w:rsidRDefault="0049186F" w:rsidP="00B66A8F">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20</w:t>
            </w:r>
            <w:r w:rsidR="00B66A8F">
              <w:rPr>
                <w:rFonts w:ascii="Times New Roman" w:hAnsi="Times New Roman"/>
                <w:sz w:val="24"/>
                <w:szCs w:val="24"/>
              </w:rPr>
              <w:t>21</w:t>
            </w:r>
            <w:r w:rsidRPr="00B16E15">
              <w:rPr>
                <w:rFonts w:ascii="Times New Roman" w:hAnsi="Times New Roman"/>
                <w:sz w:val="24"/>
                <w:szCs w:val="24"/>
              </w:rPr>
              <w:t xml:space="preserve"> г.</w:t>
            </w:r>
          </w:p>
        </w:tc>
        <w:tc>
          <w:tcPr>
            <w:tcW w:w="319" w:type="pct"/>
          </w:tcPr>
          <w:p w:rsidR="0049186F" w:rsidRPr="00B16E15" w:rsidRDefault="0049186F" w:rsidP="00B66A8F">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202</w:t>
            </w:r>
            <w:r w:rsidR="00B66A8F">
              <w:rPr>
                <w:rFonts w:ascii="Times New Roman" w:hAnsi="Times New Roman"/>
                <w:sz w:val="24"/>
                <w:szCs w:val="24"/>
              </w:rPr>
              <w:t>2</w:t>
            </w:r>
            <w:r w:rsidRPr="00B16E15">
              <w:rPr>
                <w:rFonts w:ascii="Times New Roman" w:hAnsi="Times New Roman"/>
                <w:sz w:val="24"/>
                <w:szCs w:val="24"/>
              </w:rPr>
              <w:t xml:space="preserve"> г.</w:t>
            </w:r>
          </w:p>
        </w:tc>
        <w:tc>
          <w:tcPr>
            <w:tcW w:w="320" w:type="pct"/>
          </w:tcPr>
          <w:p w:rsidR="0049186F" w:rsidRPr="00B16E15" w:rsidRDefault="0049186F" w:rsidP="00B66A8F">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20</w:t>
            </w:r>
            <w:r w:rsidR="00B66A8F">
              <w:rPr>
                <w:rFonts w:ascii="Times New Roman" w:hAnsi="Times New Roman"/>
                <w:sz w:val="24"/>
                <w:szCs w:val="24"/>
              </w:rPr>
              <w:t>23</w:t>
            </w:r>
            <w:r w:rsidRPr="00B16E15">
              <w:rPr>
                <w:rFonts w:ascii="Times New Roman" w:hAnsi="Times New Roman"/>
                <w:sz w:val="24"/>
                <w:szCs w:val="24"/>
              </w:rPr>
              <w:t xml:space="preserve"> г.</w:t>
            </w:r>
          </w:p>
        </w:tc>
        <w:tc>
          <w:tcPr>
            <w:tcW w:w="319" w:type="pct"/>
          </w:tcPr>
          <w:p w:rsidR="0049186F" w:rsidRPr="00B16E15" w:rsidRDefault="0049186F" w:rsidP="00B66A8F">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202</w:t>
            </w:r>
            <w:r w:rsidR="00B66A8F">
              <w:rPr>
                <w:rFonts w:ascii="Times New Roman" w:hAnsi="Times New Roman"/>
                <w:sz w:val="24"/>
                <w:szCs w:val="24"/>
              </w:rPr>
              <w:t>4</w:t>
            </w:r>
            <w:r w:rsidRPr="00B16E15">
              <w:rPr>
                <w:rFonts w:ascii="Times New Roman" w:hAnsi="Times New Roman"/>
                <w:sz w:val="24"/>
                <w:szCs w:val="24"/>
              </w:rPr>
              <w:t xml:space="preserve"> г.</w:t>
            </w:r>
          </w:p>
        </w:tc>
        <w:tc>
          <w:tcPr>
            <w:tcW w:w="637" w:type="pct"/>
            <w:gridSpan w:val="2"/>
            <w:vMerge/>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p>
        </w:tc>
      </w:tr>
      <w:tr w:rsidR="00F41585" w:rsidRPr="00B16E15" w:rsidTr="00627B8E">
        <w:tc>
          <w:tcPr>
            <w:tcW w:w="216" w:type="pct"/>
          </w:tcPr>
          <w:p w:rsidR="0049186F" w:rsidRPr="00B16E15" w:rsidRDefault="0049186F"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1</w:t>
            </w:r>
          </w:p>
        </w:tc>
        <w:tc>
          <w:tcPr>
            <w:tcW w:w="1193"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2</w:t>
            </w:r>
          </w:p>
        </w:tc>
        <w:tc>
          <w:tcPr>
            <w:tcW w:w="410"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3</w:t>
            </w:r>
          </w:p>
        </w:tc>
        <w:tc>
          <w:tcPr>
            <w:tcW w:w="364"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4</w:t>
            </w:r>
          </w:p>
        </w:tc>
        <w:tc>
          <w:tcPr>
            <w:tcW w:w="583"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5</w:t>
            </w:r>
          </w:p>
        </w:tc>
        <w:tc>
          <w:tcPr>
            <w:tcW w:w="319"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6</w:t>
            </w:r>
          </w:p>
        </w:tc>
        <w:tc>
          <w:tcPr>
            <w:tcW w:w="319"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7</w:t>
            </w:r>
          </w:p>
        </w:tc>
        <w:tc>
          <w:tcPr>
            <w:tcW w:w="319"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8</w:t>
            </w:r>
          </w:p>
        </w:tc>
        <w:tc>
          <w:tcPr>
            <w:tcW w:w="320"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9</w:t>
            </w:r>
          </w:p>
        </w:tc>
        <w:tc>
          <w:tcPr>
            <w:tcW w:w="319" w:type="pct"/>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10</w:t>
            </w:r>
          </w:p>
        </w:tc>
        <w:tc>
          <w:tcPr>
            <w:tcW w:w="637" w:type="pct"/>
            <w:gridSpan w:val="2"/>
          </w:tcPr>
          <w:p w:rsidR="0049186F" w:rsidRPr="00B16E15" w:rsidRDefault="0049186F"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11</w:t>
            </w:r>
          </w:p>
        </w:tc>
      </w:tr>
      <w:tr w:rsidR="00D34E5D" w:rsidRPr="00B16E15" w:rsidTr="00627B8E">
        <w:trPr>
          <w:trHeight w:val="880"/>
        </w:trPr>
        <w:tc>
          <w:tcPr>
            <w:tcW w:w="216" w:type="pct"/>
          </w:tcPr>
          <w:p w:rsidR="00D34E5D" w:rsidRPr="00D34E5D" w:rsidRDefault="00D34E5D" w:rsidP="00CF1D1B">
            <w:pPr>
              <w:tabs>
                <w:tab w:val="left" w:pos="1701"/>
                <w:tab w:val="left" w:pos="2694"/>
                <w:tab w:val="left" w:pos="2977"/>
              </w:tabs>
              <w:spacing w:after="0" w:line="240" w:lineRule="auto"/>
              <w:rPr>
                <w:rFonts w:ascii="Times New Roman" w:hAnsi="Times New Roman"/>
                <w:b/>
                <w:sz w:val="24"/>
                <w:szCs w:val="24"/>
              </w:rPr>
            </w:pPr>
            <w:r w:rsidRPr="00D34E5D">
              <w:rPr>
                <w:rFonts w:ascii="Times New Roman" w:hAnsi="Times New Roman"/>
                <w:b/>
                <w:sz w:val="24"/>
                <w:szCs w:val="24"/>
              </w:rPr>
              <w:t>1.</w:t>
            </w:r>
          </w:p>
        </w:tc>
        <w:tc>
          <w:tcPr>
            <w:tcW w:w="4784" w:type="pct"/>
            <w:gridSpan w:val="11"/>
          </w:tcPr>
          <w:p w:rsidR="00D34E5D" w:rsidRDefault="00D34E5D" w:rsidP="00D50BE6">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b/>
                <w:sz w:val="24"/>
                <w:szCs w:val="24"/>
              </w:rPr>
              <w:t xml:space="preserve">Подпрограмма </w:t>
            </w:r>
            <w:r w:rsidR="00D50BE6">
              <w:rPr>
                <w:rFonts w:ascii="Times New Roman" w:hAnsi="Times New Roman"/>
                <w:b/>
                <w:sz w:val="24"/>
                <w:szCs w:val="24"/>
                <w:lang w:val="en-US"/>
              </w:rPr>
              <w:t>I</w:t>
            </w:r>
            <w:r>
              <w:rPr>
                <w:rFonts w:ascii="Times New Roman" w:hAnsi="Times New Roman"/>
                <w:b/>
                <w:sz w:val="24"/>
                <w:szCs w:val="24"/>
              </w:rPr>
              <w:t xml:space="preserve"> </w:t>
            </w:r>
            <w:r w:rsidRPr="00B16E15">
              <w:rPr>
                <w:rFonts w:ascii="Times New Roman" w:hAnsi="Times New Roman"/>
                <w:b/>
                <w:bCs/>
                <w:sz w:val="24"/>
                <w:szCs w:val="24"/>
                <w:lang w:eastAsia="ru-RU"/>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r>
      <w:tr w:rsidR="00C64196" w:rsidRPr="00B16E15" w:rsidTr="00627B8E">
        <w:trPr>
          <w:trHeight w:val="880"/>
        </w:trPr>
        <w:tc>
          <w:tcPr>
            <w:tcW w:w="216" w:type="pct"/>
          </w:tcPr>
          <w:p w:rsidR="00237164" w:rsidRPr="00B16E15" w:rsidRDefault="000F5586"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1.</w:t>
            </w:r>
            <w:r w:rsidR="00D34E5D">
              <w:rPr>
                <w:rFonts w:ascii="Times New Roman" w:hAnsi="Times New Roman"/>
                <w:sz w:val="24"/>
                <w:szCs w:val="24"/>
              </w:rPr>
              <w:t>1</w:t>
            </w:r>
          </w:p>
        </w:tc>
        <w:tc>
          <w:tcPr>
            <w:tcW w:w="1193" w:type="pct"/>
          </w:tcPr>
          <w:p w:rsidR="00237164" w:rsidRPr="00B16E15" w:rsidRDefault="00237164" w:rsidP="00CF1D1B">
            <w:pPr>
              <w:tabs>
                <w:tab w:val="left" w:pos="1701"/>
                <w:tab w:val="left" w:pos="2694"/>
                <w:tab w:val="left" w:pos="2977"/>
              </w:tabs>
              <w:spacing w:after="0" w:line="240" w:lineRule="auto"/>
              <w:rPr>
                <w:rFonts w:ascii="Times New Roman" w:hAnsi="Times New Roman"/>
                <w:sz w:val="24"/>
                <w:szCs w:val="24"/>
              </w:rPr>
            </w:pPr>
            <w:r w:rsidRPr="00B16E15">
              <w:rPr>
                <w:rFonts w:ascii="Times New Roman" w:hAnsi="Times New Roman"/>
                <w:sz w:val="24"/>
                <w:szCs w:val="24"/>
              </w:rPr>
              <w:t>Доля граждан, имеющих доступ к получению государственных и муниципальных услуг по принципу «одного окна» по месту пребывания, в том числе в МФЦ</w:t>
            </w:r>
          </w:p>
          <w:p w:rsidR="000C6289" w:rsidRPr="00B16E15" w:rsidRDefault="000C6289" w:rsidP="00CF1D1B">
            <w:pPr>
              <w:tabs>
                <w:tab w:val="left" w:pos="1701"/>
                <w:tab w:val="left" w:pos="2694"/>
                <w:tab w:val="left" w:pos="2977"/>
              </w:tabs>
              <w:spacing w:after="0" w:line="240" w:lineRule="auto"/>
              <w:rPr>
                <w:rFonts w:ascii="Times New Roman" w:hAnsi="Times New Roman"/>
                <w:sz w:val="24"/>
                <w:szCs w:val="24"/>
              </w:rPr>
            </w:pPr>
          </w:p>
        </w:tc>
        <w:tc>
          <w:tcPr>
            <w:tcW w:w="410" w:type="pct"/>
          </w:tcPr>
          <w:p w:rsidR="00237164" w:rsidRPr="00B16E15"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Указной</w:t>
            </w:r>
          </w:p>
        </w:tc>
        <w:tc>
          <w:tcPr>
            <w:tcW w:w="364" w:type="pct"/>
          </w:tcPr>
          <w:p w:rsidR="00237164" w:rsidRPr="00B16E15" w:rsidRDefault="00237164"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процент</w:t>
            </w:r>
          </w:p>
        </w:tc>
        <w:tc>
          <w:tcPr>
            <w:tcW w:w="583" w:type="pct"/>
          </w:tcPr>
          <w:p w:rsidR="00237164" w:rsidRPr="00B16E15" w:rsidRDefault="00AC290B"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237164" w:rsidRPr="00B16E15" w:rsidRDefault="00237164"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eastAsia="Times New Roman" w:hAnsi="Times New Roman"/>
                <w:sz w:val="24"/>
                <w:szCs w:val="24"/>
              </w:rPr>
              <w:t>100</w:t>
            </w:r>
          </w:p>
        </w:tc>
        <w:tc>
          <w:tcPr>
            <w:tcW w:w="319" w:type="pct"/>
          </w:tcPr>
          <w:p w:rsidR="00237164" w:rsidRPr="00B16E15" w:rsidRDefault="00237164"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eastAsia="Times New Roman" w:hAnsi="Times New Roman"/>
                <w:sz w:val="24"/>
                <w:szCs w:val="24"/>
              </w:rPr>
              <w:t>100</w:t>
            </w:r>
          </w:p>
        </w:tc>
        <w:tc>
          <w:tcPr>
            <w:tcW w:w="319" w:type="pct"/>
          </w:tcPr>
          <w:p w:rsidR="00237164" w:rsidRPr="00B16E15" w:rsidRDefault="00237164"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100</w:t>
            </w:r>
          </w:p>
        </w:tc>
        <w:tc>
          <w:tcPr>
            <w:tcW w:w="320" w:type="pct"/>
          </w:tcPr>
          <w:p w:rsidR="00237164" w:rsidRPr="00B16E15" w:rsidRDefault="00237164"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100</w:t>
            </w:r>
          </w:p>
        </w:tc>
        <w:tc>
          <w:tcPr>
            <w:tcW w:w="319" w:type="pct"/>
          </w:tcPr>
          <w:p w:rsidR="00237164" w:rsidRPr="00B16E15" w:rsidRDefault="00237164"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100</w:t>
            </w:r>
          </w:p>
        </w:tc>
        <w:tc>
          <w:tcPr>
            <w:tcW w:w="637" w:type="pct"/>
            <w:gridSpan w:val="2"/>
          </w:tcPr>
          <w:p w:rsidR="00237164" w:rsidRPr="00B16E15"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3</w:t>
            </w:r>
          </w:p>
        </w:tc>
      </w:tr>
      <w:tr w:rsidR="00F224B8" w:rsidRPr="00B16E15" w:rsidTr="00627B8E">
        <w:trPr>
          <w:trHeight w:val="1422"/>
        </w:trPr>
        <w:tc>
          <w:tcPr>
            <w:tcW w:w="216" w:type="pct"/>
          </w:tcPr>
          <w:p w:rsidR="00F224B8" w:rsidRPr="00B16E15" w:rsidRDefault="00D34E5D" w:rsidP="00CF1D1B">
            <w:pPr>
              <w:tabs>
                <w:tab w:val="left" w:pos="1701"/>
                <w:tab w:val="left" w:pos="2694"/>
                <w:tab w:val="left" w:pos="2977"/>
              </w:tabs>
              <w:spacing w:after="0" w:line="240" w:lineRule="auto"/>
              <w:rPr>
                <w:rFonts w:ascii="Times New Roman" w:hAnsi="Times New Roman"/>
                <w:bCs/>
                <w:sz w:val="24"/>
                <w:szCs w:val="24"/>
              </w:rPr>
            </w:pPr>
            <w:r>
              <w:rPr>
                <w:rFonts w:ascii="Times New Roman" w:hAnsi="Times New Roman"/>
                <w:bCs/>
                <w:sz w:val="24"/>
                <w:szCs w:val="24"/>
              </w:rPr>
              <w:t>1.2</w:t>
            </w:r>
          </w:p>
        </w:tc>
        <w:tc>
          <w:tcPr>
            <w:tcW w:w="1193" w:type="pct"/>
          </w:tcPr>
          <w:p w:rsidR="00F224B8" w:rsidRPr="00073FAA" w:rsidRDefault="00F224B8" w:rsidP="00CF1D1B">
            <w:pPr>
              <w:tabs>
                <w:tab w:val="left" w:pos="1701"/>
                <w:tab w:val="left" w:pos="2694"/>
                <w:tab w:val="left" w:pos="2977"/>
              </w:tabs>
              <w:spacing w:after="0" w:line="240" w:lineRule="auto"/>
              <w:rPr>
                <w:rFonts w:ascii="Times New Roman" w:eastAsia="Times New Roman" w:hAnsi="Times New Roman"/>
                <w:sz w:val="24"/>
                <w:szCs w:val="24"/>
              </w:rPr>
            </w:pPr>
            <w:r w:rsidRPr="00073FAA">
              <w:rPr>
                <w:rFonts w:ascii="Times New Roman" w:eastAsia="Times New Roman" w:hAnsi="Times New Roman"/>
                <w:sz w:val="24"/>
                <w:szCs w:val="24"/>
              </w:rPr>
              <w:t>Уровень удовлетворенности граждан качеством предоставления государственных и муниципальных услуг</w:t>
            </w:r>
          </w:p>
          <w:p w:rsidR="000C6289" w:rsidRPr="00073FAA" w:rsidRDefault="000C6289" w:rsidP="00CF1D1B">
            <w:pPr>
              <w:tabs>
                <w:tab w:val="left" w:pos="1701"/>
                <w:tab w:val="left" w:pos="2694"/>
                <w:tab w:val="left" w:pos="2977"/>
              </w:tabs>
              <w:spacing w:after="0" w:line="240" w:lineRule="auto"/>
              <w:rPr>
                <w:rFonts w:ascii="Times New Roman" w:hAnsi="Times New Roman"/>
                <w:sz w:val="24"/>
                <w:szCs w:val="24"/>
              </w:rPr>
            </w:pPr>
          </w:p>
        </w:tc>
        <w:tc>
          <w:tcPr>
            <w:tcW w:w="410" w:type="pct"/>
          </w:tcPr>
          <w:p w:rsidR="00F224B8" w:rsidRPr="00073FAA" w:rsidRDefault="00FC5EEA"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Указной</w:t>
            </w:r>
          </w:p>
        </w:tc>
        <w:tc>
          <w:tcPr>
            <w:tcW w:w="364" w:type="pct"/>
          </w:tcPr>
          <w:p w:rsidR="00F224B8" w:rsidRPr="00073FAA" w:rsidRDefault="00F224B8"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процент</w:t>
            </w:r>
          </w:p>
        </w:tc>
        <w:tc>
          <w:tcPr>
            <w:tcW w:w="583" w:type="pct"/>
          </w:tcPr>
          <w:p w:rsidR="00F224B8" w:rsidRPr="00073FAA" w:rsidRDefault="00E929A1"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99,3</w:t>
            </w:r>
          </w:p>
        </w:tc>
        <w:tc>
          <w:tcPr>
            <w:tcW w:w="319" w:type="pct"/>
          </w:tcPr>
          <w:p w:rsidR="00F224B8" w:rsidRPr="00073FAA" w:rsidRDefault="00D430F4" w:rsidP="00FC5EEA">
            <w:pPr>
              <w:tabs>
                <w:tab w:val="left" w:pos="1701"/>
                <w:tab w:val="left" w:pos="2694"/>
                <w:tab w:val="left" w:pos="2977"/>
              </w:tabs>
              <w:spacing w:after="0" w:line="240" w:lineRule="auto"/>
              <w:jc w:val="center"/>
              <w:rPr>
                <w:rFonts w:ascii="Times New Roman" w:hAnsi="Times New Roman"/>
                <w:sz w:val="24"/>
                <w:szCs w:val="24"/>
              </w:rPr>
            </w:pPr>
            <w:r>
              <w:rPr>
                <w:rFonts w:ascii="Times New Roman" w:eastAsia="Times New Roman" w:hAnsi="Times New Roman"/>
                <w:sz w:val="24"/>
                <w:szCs w:val="24"/>
              </w:rPr>
              <w:t>94,6</w:t>
            </w:r>
          </w:p>
        </w:tc>
        <w:tc>
          <w:tcPr>
            <w:tcW w:w="319" w:type="pct"/>
          </w:tcPr>
          <w:p w:rsidR="00F224B8" w:rsidRPr="00073FAA" w:rsidRDefault="00E929A1" w:rsidP="00FC5EEA">
            <w:pPr>
              <w:tabs>
                <w:tab w:val="left" w:pos="1701"/>
                <w:tab w:val="left" w:pos="2694"/>
                <w:tab w:val="left" w:pos="2977"/>
              </w:tabs>
              <w:spacing w:after="0" w:line="240" w:lineRule="auto"/>
              <w:jc w:val="center"/>
              <w:rPr>
                <w:rFonts w:ascii="Times New Roman" w:hAnsi="Times New Roman"/>
                <w:sz w:val="24"/>
                <w:szCs w:val="24"/>
              </w:rPr>
            </w:pPr>
            <w:r>
              <w:rPr>
                <w:rFonts w:ascii="Times New Roman" w:eastAsia="Times New Roman" w:hAnsi="Times New Roman"/>
                <w:sz w:val="24"/>
                <w:szCs w:val="24"/>
              </w:rPr>
              <w:t>99,3</w:t>
            </w:r>
          </w:p>
        </w:tc>
        <w:tc>
          <w:tcPr>
            <w:tcW w:w="319" w:type="pct"/>
          </w:tcPr>
          <w:p w:rsidR="00F224B8" w:rsidRPr="00073FAA" w:rsidRDefault="00E929A1" w:rsidP="003614B7">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99,5</w:t>
            </w:r>
          </w:p>
        </w:tc>
        <w:tc>
          <w:tcPr>
            <w:tcW w:w="320" w:type="pct"/>
          </w:tcPr>
          <w:p w:rsidR="00F224B8" w:rsidRPr="00073FAA" w:rsidRDefault="00E929A1" w:rsidP="00FC5EEA">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99,5</w:t>
            </w:r>
          </w:p>
        </w:tc>
        <w:tc>
          <w:tcPr>
            <w:tcW w:w="319" w:type="pct"/>
          </w:tcPr>
          <w:p w:rsidR="00F224B8" w:rsidRPr="00073FAA" w:rsidRDefault="00E929A1"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99,5</w:t>
            </w:r>
          </w:p>
        </w:tc>
        <w:tc>
          <w:tcPr>
            <w:tcW w:w="637" w:type="pct"/>
            <w:gridSpan w:val="2"/>
          </w:tcPr>
          <w:p w:rsidR="00F224B8" w:rsidRPr="00B16E15"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1,2</w:t>
            </w:r>
          </w:p>
        </w:tc>
      </w:tr>
      <w:tr w:rsidR="007934F9" w:rsidRPr="00B16E15" w:rsidTr="00627B8E">
        <w:trPr>
          <w:trHeight w:val="176"/>
        </w:trPr>
        <w:tc>
          <w:tcPr>
            <w:tcW w:w="216" w:type="pct"/>
            <w:shd w:val="clear" w:color="auto" w:fill="FFFFFF"/>
          </w:tcPr>
          <w:p w:rsidR="007934F9" w:rsidRPr="00B16E15" w:rsidRDefault="00D34E5D" w:rsidP="00D34E5D">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1.</w:t>
            </w:r>
            <w:r w:rsidR="00367AD0">
              <w:rPr>
                <w:rFonts w:ascii="Times New Roman" w:hAnsi="Times New Roman"/>
                <w:sz w:val="24"/>
                <w:szCs w:val="24"/>
              </w:rPr>
              <w:t>3</w:t>
            </w:r>
          </w:p>
        </w:tc>
        <w:tc>
          <w:tcPr>
            <w:tcW w:w="1193" w:type="pct"/>
            <w:shd w:val="clear" w:color="auto" w:fill="FFFFFF"/>
          </w:tcPr>
          <w:p w:rsidR="007934F9" w:rsidRPr="00073FAA" w:rsidRDefault="007934F9" w:rsidP="00CF1D1B">
            <w:pPr>
              <w:tabs>
                <w:tab w:val="left" w:pos="1701"/>
                <w:tab w:val="left" w:pos="2694"/>
                <w:tab w:val="left" w:pos="2977"/>
              </w:tabs>
              <w:spacing w:after="0" w:line="240" w:lineRule="auto"/>
              <w:rPr>
                <w:rFonts w:ascii="Times New Roman" w:hAnsi="Times New Roman"/>
                <w:sz w:val="24"/>
                <w:szCs w:val="24"/>
              </w:rPr>
            </w:pPr>
            <w:r w:rsidRPr="00073FAA">
              <w:rPr>
                <w:rFonts w:ascii="Times New Roman" w:hAnsi="Times New Roman"/>
                <w:sz w:val="24"/>
                <w:szCs w:val="24"/>
              </w:rPr>
              <w:t>Среднее время ожидания в очереди для получения государственных (муниципальных) услуг</w:t>
            </w:r>
          </w:p>
        </w:tc>
        <w:tc>
          <w:tcPr>
            <w:tcW w:w="410" w:type="pct"/>
          </w:tcPr>
          <w:p w:rsidR="007934F9" w:rsidRPr="00073FAA" w:rsidRDefault="00FC5EEA"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Указной</w:t>
            </w:r>
          </w:p>
        </w:tc>
        <w:tc>
          <w:tcPr>
            <w:tcW w:w="364" w:type="pct"/>
          </w:tcPr>
          <w:p w:rsidR="007934F9" w:rsidRPr="00073FAA" w:rsidRDefault="007934F9"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минута</w:t>
            </w:r>
          </w:p>
        </w:tc>
        <w:tc>
          <w:tcPr>
            <w:tcW w:w="583" w:type="pct"/>
          </w:tcPr>
          <w:p w:rsidR="007934F9" w:rsidRPr="00073FAA" w:rsidRDefault="006158DF" w:rsidP="00CF1D1B">
            <w:pPr>
              <w:tabs>
                <w:tab w:val="left" w:pos="1701"/>
                <w:tab w:val="left" w:pos="2694"/>
                <w:tab w:val="left" w:pos="2977"/>
              </w:tabs>
              <w:spacing w:after="0" w:line="240" w:lineRule="auto"/>
              <w:jc w:val="center"/>
              <w:rPr>
                <w:rFonts w:ascii="Times New Roman" w:eastAsia="Times New Roman" w:hAnsi="Times New Roman"/>
                <w:sz w:val="24"/>
                <w:szCs w:val="24"/>
              </w:rPr>
            </w:pPr>
            <w:r>
              <w:rPr>
                <w:rFonts w:ascii="Times New Roman" w:hAnsi="Times New Roman"/>
                <w:sz w:val="24"/>
                <w:szCs w:val="24"/>
              </w:rPr>
              <w:t>0,2</w:t>
            </w:r>
          </w:p>
        </w:tc>
        <w:tc>
          <w:tcPr>
            <w:tcW w:w="319" w:type="pct"/>
          </w:tcPr>
          <w:p w:rsidR="007934F9" w:rsidRPr="00073FAA" w:rsidRDefault="00D430F4" w:rsidP="007F21FB">
            <w:pPr>
              <w:tabs>
                <w:tab w:val="left" w:pos="1701"/>
                <w:tab w:val="left" w:pos="2694"/>
                <w:tab w:val="left" w:pos="2977"/>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003614B7" w:rsidRPr="00073FAA">
              <w:rPr>
                <w:rFonts w:ascii="Times New Roman" w:eastAsia="Times New Roman" w:hAnsi="Times New Roman"/>
                <w:sz w:val="24"/>
                <w:szCs w:val="24"/>
              </w:rPr>
              <w:t>,</w:t>
            </w:r>
            <w:r>
              <w:rPr>
                <w:rFonts w:ascii="Times New Roman" w:eastAsia="Times New Roman" w:hAnsi="Times New Roman"/>
                <w:sz w:val="24"/>
                <w:szCs w:val="24"/>
              </w:rPr>
              <w:t>5</w:t>
            </w:r>
          </w:p>
        </w:tc>
        <w:tc>
          <w:tcPr>
            <w:tcW w:w="319" w:type="pct"/>
          </w:tcPr>
          <w:p w:rsidR="007934F9" w:rsidRPr="00073FAA" w:rsidRDefault="003614B7" w:rsidP="007F21FB">
            <w:pPr>
              <w:tabs>
                <w:tab w:val="left" w:pos="1701"/>
                <w:tab w:val="left" w:pos="2694"/>
                <w:tab w:val="left" w:pos="2977"/>
              </w:tabs>
              <w:spacing w:after="0" w:line="240" w:lineRule="auto"/>
              <w:jc w:val="center"/>
              <w:rPr>
                <w:rFonts w:ascii="Times New Roman" w:eastAsia="Times New Roman" w:hAnsi="Times New Roman"/>
                <w:sz w:val="24"/>
                <w:szCs w:val="24"/>
              </w:rPr>
            </w:pPr>
            <w:r w:rsidRPr="00073FAA">
              <w:rPr>
                <w:rFonts w:ascii="Times New Roman" w:eastAsia="Times New Roman" w:hAnsi="Times New Roman"/>
                <w:sz w:val="24"/>
                <w:szCs w:val="24"/>
              </w:rPr>
              <w:t>0,</w:t>
            </w:r>
            <w:r w:rsidR="007F21FB">
              <w:rPr>
                <w:rFonts w:ascii="Times New Roman" w:eastAsia="Times New Roman" w:hAnsi="Times New Roman"/>
                <w:sz w:val="24"/>
                <w:szCs w:val="24"/>
              </w:rPr>
              <w:t>2</w:t>
            </w:r>
          </w:p>
        </w:tc>
        <w:tc>
          <w:tcPr>
            <w:tcW w:w="319" w:type="pct"/>
          </w:tcPr>
          <w:p w:rsidR="007934F9" w:rsidRPr="00073FAA" w:rsidRDefault="003614B7" w:rsidP="007F21FB">
            <w:pPr>
              <w:tabs>
                <w:tab w:val="left" w:pos="1701"/>
                <w:tab w:val="left" w:pos="2694"/>
                <w:tab w:val="left" w:pos="2977"/>
              </w:tabs>
              <w:spacing w:after="0" w:line="240" w:lineRule="auto"/>
              <w:jc w:val="center"/>
              <w:rPr>
                <w:rFonts w:ascii="Times New Roman" w:eastAsia="Times New Roman" w:hAnsi="Times New Roman"/>
                <w:sz w:val="24"/>
                <w:szCs w:val="24"/>
              </w:rPr>
            </w:pPr>
            <w:r w:rsidRPr="00073FAA">
              <w:rPr>
                <w:rFonts w:ascii="Times New Roman" w:eastAsia="Times New Roman" w:hAnsi="Times New Roman"/>
                <w:sz w:val="24"/>
                <w:szCs w:val="24"/>
              </w:rPr>
              <w:t>0,</w:t>
            </w:r>
            <w:r w:rsidR="007F21FB">
              <w:rPr>
                <w:rFonts w:ascii="Times New Roman" w:eastAsia="Times New Roman" w:hAnsi="Times New Roman"/>
                <w:sz w:val="24"/>
                <w:szCs w:val="24"/>
              </w:rPr>
              <w:t>2</w:t>
            </w:r>
          </w:p>
        </w:tc>
        <w:tc>
          <w:tcPr>
            <w:tcW w:w="320" w:type="pct"/>
          </w:tcPr>
          <w:p w:rsidR="007934F9" w:rsidRPr="00073FAA" w:rsidRDefault="003614B7" w:rsidP="007F21FB">
            <w:pPr>
              <w:tabs>
                <w:tab w:val="left" w:pos="1701"/>
                <w:tab w:val="left" w:pos="2694"/>
                <w:tab w:val="left" w:pos="2977"/>
              </w:tabs>
              <w:spacing w:after="0" w:line="240" w:lineRule="auto"/>
              <w:jc w:val="center"/>
              <w:rPr>
                <w:rFonts w:ascii="Times New Roman" w:eastAsia="Times New Roman" w:hAnsi="Times New Roman"/>
                <w:sz w:val="24"/>
                <w:szCs w:val="24"/>
              </w:rPr>
            </w:pPr>
            <w:r w:rsidRPr="00073FAA">
              <w:rPr>
                <w:rFonts w:ascii="Times New Roman" w:eastAsia="Times New Roman" w:hAnsi="Times New Roman"/>
                <w:sz w:val="24"/>
                <w:szCs w:val="24"/>
              </w:rPr>
              <w:t>0,</w:t>
            </w:r>
            <w:r w:rsidR="007F21FB">
              <w:rPr>
                <w:rFonts w:ascii="Times New Roman" w:eastAsia="Times New Roman" w:hAnsi="Times New Roman"/>
                <w:sz w:val="24"/>
                <w:szCs w:val="24"/>
              </w:rPr>
              <w:t>2</w:t>
            </w:r>
          </w:p>
        </w:tc>
        <w:tc>
          <w:tcPr>
            <w:tcW w:w="319" w:type="pct"/>
          </w:tcPr>
          <w:p w:rsidR="007934F9" w:rsidRPr="00073FAA" w:rsidRDefault="003614B7" w:rsidP="007F21FB">
            <w:pPr>
              <w:tabs>
                <w:tab w:val="left" w:pos="1701"/>
                <w:tab w:val="left" w:pos="2694"/>
                <w:tab w:val="left" w:pos="2977"/>
              </w:tabs>
              <w:spacing w:after="0" w:line="240" w:lineRule="auto"/>
              <w:jc w:val="center"/>
              <w:rPr>
                <w:rFonts w:ascii="Times New Roman" w:eastAsia="Times New Roman" w:hAnsi="Times New Roman"/>
                <w:sz w:val="24"/>
                <w:szCs w:val="24"/>
              </w:rPr>
            </w:pPr>
            <w:r w:rsidRPr="00073FAA">
              <w:rPr>
                <w:rFonts w:ascii="Times New Roman" w:eastAsia="Times New Roman" w:hAnsi="Times New Roman"/>
                <w:sz w:val="24"/>
                <w:szCs w:val="24"/>
              </w:rPr>
              <w:t>0,</w:t>
            </w:r>
            <w:r w:rsidR="007F21FB">
              <w:rPr>
                <w:rFonts w:ascii="Times New Roman" w:eastAsia="Times New Roman" w:hAnsi="Times New Roman"/>
                <w:sz w:val="24"/>
                <w:szCs w:val="24"/>
              </w:rPr>
              <w:t>2</w:t>
            </w:r>
          </w:p>
        </w:tc>
        <w:tc>
          <w:tcPr>
            <w:tcW w:w="637" w:type="pct"/>
            <w:gridSpan w:val="2"/>
          </w:tcPr>
          <w:p w:rsidR="007934F9" w:rsidRPr="00B16E15"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2</w:t>
            </w:r>
          </w:p>
        </w:tc>
      </w:tr>
      <w:tr w:rsidR="00A56BF3" w:rsidRPr="00B16E15" w:rsidTr="00627B8E">
        <w:trPr>
          <w:trHeight w:val="176"/>
        </w:trPr>
        <w:tc>
          <w:tcPr>
            <w:tcW w:w="216" w:type="pct"/>
            <w:shd w:val="clear" w:color="auto" w:fill="FFFFFF"/>
          </w:tcPr>
          <w:p w:rsidR="00A56BF3" w:rsidRDefault="00D34E5D"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1.</w:t>
            </w:r>
            <w:r w:rsidR="00367AD0">
              <w:rPr>
                <w:rFonts w:ascii="Times New Roman" w:hAnsi="Times New Roman"/>
                <w:sz w:val="24"/>
                <w:szCs w:val="24"/>
              </w:rPr>
              <w:t>4</w:t>
            </w:r>
          </w:p>
        </w:tc>
        <w:tc>
          <w:tcPr>
            <w:tcW w:w="1193" w:type="pct"/>
            <w:shd w:val="clear" w:color="auto" w:fill="FFFFFF"/>
          </w:tcPr>
          <w:p w:rsidR="00D37887" w:rsidRPr="00073FAA" w:rsidRDefault="001550CB" w:rsidP="00CF1D1B">
            <w:pPr>
              <w:tabs>
                <w:tab w:val="left" w:pos="1701"/>
                <w:tab w:val="left" w:pos="2694"/>
                <w:tab w:val="left" w:pos="2977"/>
              </w:tabs>
              <w:spacing w:after="0" w:line="240" w:lineRule="auto"/>
              <w:rPr>
                <w:rFonts w:ascii="Times New Roman" w:hAnsi="Times New Roman"/>
                <w:sz w:val="24"/>
                <w:szCs w:val="24"/>
              </w:rPr>
            </w:pPr>
            <w:r w:rsidRPr="00073FAA">
              <w:rPr>
                <w:rFonts w:ascii="Times New Roman" w:hAnsi="Times New Roman"/>
                <w:sz w:val="24"/>
                <w:szCs w:val="24"/>
              </w:rPr>
              <w:t xml:space="preserve">Доля </w:t>
            </w:r>
            <w:r w:rsidR="00D37887" w:rsidRPr="00073FAA">
              <w:rPr>
                <w:rFonts w:ascii="Times New Roman" w:hAnsi="Times New Roman"/>
                <w:sz w:val="24"/>
                <w:szCs w:val="24"/>
              </w:rPr>
              <w:t>заявителей</w:t>
            </w:r>
            <w:r w:rsidRPr="00073FAA">
              <w:rPr>
                <w:rFonts w:ascii="Times New Roman" w:hAnsi="Times New Roman"/>
                <w:sz w:val="24"/>
                <w:szCs w:val="24"/>
              </w:rPr>
              <w:t>, ожидающих в очереди более 1</w:t>
            </w:r>
            <w:r w:rsidR="00FC5EEA" w:rsidRPr="00073FAA">
              <w:rPr>
                <w:rFonts w:ascii="Times New Roman" w:hAnsi="Times New Roman"/>
                <w:sz w:val="24"/>
                <w:szCs w:val="24"/>
              </w:rPr>
              <w:t xml:space="preserve">1,5 </w:t>
            </w:r>
            <w:r w:rsidRPr="00073FAA">
              <w:rPr>
                <w:rFonts w:ascii="Times New Roman" w:hAnsi="Times New Roman"/>
                <w:sz w:val="24"/>
                <w:szCs w:val="24"/>
              </w:rPr>
              <w:t xml:space="preserve"> минут</w:t>
            </w:r>
          </w:p>
          <w:p w:rsidR="0026703C" w:rsidRPr="00073FAA" w:rsidRDefault="0026703C" w:rsidP="00CF1D1B">
            <w:pPr>
              <w:tabs>
                <w:tab w:val="left" w:pos="1701"/>
                <w:tab w:val="left" w:pos="2694"/>
                <w:tab w:val="left" w:pos="2977"/>
              </w:tabs>
              <w:spacing w:after="0" w:line="240" w:lineRule="auto"/>
              <w:rPr>
                <w:rFonts w:ascii="Times New Roman" w:hAnsi="Times New Roman"/>
                <w:sz w:val="24"/>
                <w:szCs w:val="24"/>
              </w:rPr>
            </w:pPr>
          </w:p>
          <w:p w:rsidR="00743E86" w:rsidRPr="00073FAA" w:rsidRDefault="00743E86" w:rsidP="00CF1D1B">
            <w:pPr>
              <w:tabs>
                <w:tab w:val="left" w:pos="1701"/>
                <w:tab w:val="left" w:pos="2694"/>
                <w:tab w:val="left" w:pos="2977"/>
              </w:tabs>
              <w:spacing w:after="0" w:line="240" w:lineRule="auto"/>
              <w:rPr>
                <w:rFonts w:ascii="Times New Roman" w:hAnsi="Times New Roman"/>
                <w:sz w:val="24"/>
                <w:szCs w:val="24"/>
              </w:rPr>
            </w:pPr>
          </w:p>
        </w:tc>
        <w:tc>
          <w:tcPr>
            <w:tcW w:w="410" w:type="pct"/>
          </w:tcPr>
          <w:p w:rsidR="00A56BF3"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lastRenderedPageBreak/>
              <w:t>Отраслевой</w:t>
            </w:r>
          </w:p>
        </w:tc>
        <w:tc>
          <w:tcPr>
            <w:tcW w:w="364" w:type="pct"/>
          </w:tcPr>
          <w:p w:rsidR="00A56BF3" w:rsidRDefault="00A56BF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процент</w:t>
            </w:r>
          </w:p>
        </w:tc>
        <w:tc>
          <w:tcPr>
            <w:tcW w:w="583" w:type="pct"/>
          </w:tcPr>
          <w:p w:rsidR="00A56BF3"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w:t>
            </w:r>
          </w:p>
        </w:tc>
        <w:tc>
          <w:tcPr>
            <w:tcW w:w="319" w:type="pct"/>
          </w:tcPr>
          <w:p w:rsidR="00A56BF3" w:rsidRDefault="00D430F4" w:rsidP="00CF1D1B">
            <w:pPr>
              <w:tabs>
                <w:tab w:val="left" w:pos="1701"/>
                <w:tab w:val="left" w:pos="2694"/>
                <w:tab w:val="left" w:pos="2977"/>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319" w:type="pct"/>
          </w:tcPr>
          <w:p w:rsidR="00A56BF3" w:rsidRDefault="00D62FD4" w:rsidP="00CF1D1B">
            <w:pPr>
              <w:tabs>
                <w:tab w:val="left" w:pos="1701"/>
                <w:tab w:val="left" w:pos="2694"/>
                <w:tab w:val="left" w:pos="2977"/>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0</w:t>
            </w:r>
          </w:p>
        </w:tc>
        <w:tc>
          <w:tcPr>
            <w:tcW w:w="319" w:type="pct"/>
          </w:tcPr>
          <w:p w:rsidR="00A56BF3" w:rsidRDefault="00D62FD4"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0</w:t>
            </w:r>
          </w:p>
        </w:tc>
        <w:tc>
          <w:tcPr>
            <w:tcW w:w="320" w:type="pct"/>
          </w:tcPr>
          <w:p w:rsidR="00A56BF3" w:rsidRDefault="00D62FD4"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0</w:t>
            </w:r>
          </w:p>
        </w:tc>
        <w:tc>
          <w:tcPr>
            <w:tcW w:w="319" w:type="pct"/>
          </w:tcPr>
          <w:p w:rsidR="00A56BF3" w:rsidRDefault="00144DD1"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0</w:t>
            </w:r>
          </w:p>
        </w:tc>
        <w:tc>
          <w:tcPr>
            <w:tcW w:w="637" w:type="pct"/>
            <w:gridSpan w:val="2"/>
          </w:tcPr>
          <w:p w:rsidR="00A56BF3" w:rsidRPr="00B16E15" w:rsidRDefault="00FC5EEA"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2</w:t>
            </w:r>
          </w:p>
        </w:tc>
      </w:tr>
      <w:tr w:rsidR="000F5586" w:rsidRPr="00B16E15" w:rsidTr="00627B8E">
        <w:trPr>
          <w:trHeight w:val="176"/>
        </w:trPr>
        <w:tc>
          <w:tcPr>
            <w:tcW w:w="216" w:type="pct"/>
            <w:shd w:val="clear" w:color="auto" w:fill="FFFFFF"/>
          </w:tcPr>
          <w:p w:rsidR="000F5586" w:rsidRDefault="00D34E5D"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lastRenderedPageBreak/>
              <w:t>1.5</w:t>
            </w:r>
          </w:p>
        </w:tc>
        <w:tc>
          <w:tcPr>
            <w:tcW w:w="1193" w:type="pct"/>
            <w:shd w:val="clear" w:color="auto" w:fill="FFFFFF"/>
          </w:tcPr>
          <w:p w:rsidR="000F5586" w:rsidRPr="00073FAA" w:rsidRDefault="000F5586" w:rsidP="00CF1D1B">
            <w:pPr>
              <w:tabs>
                <w:tab w:val="left" w:pos="1701"/>
                <w:tab w:val="left" w:pos="2694"/>
                <w:tab w:val="left" w:pos="2977"/>
              </w:tabs>
              <w:spacing w:after="0" w:line="240" w:lineRule="auto"/>
              <w:rPr>
                <w:rFonts w:ascii="Times New Roman" w:hAnsi="Times New Roman"/>
                <w:sz w:val="24"/>
                <w:szCs w:val="24"/>
              </w:rPr>
            </w:pPr>
            <w:r w:rsidRPr="00073FAA">
              <w:rPr>
                <w:rFonts w:ascii="Times New Roman" w:hAnsi="Times New Roman"/>
                <w:sz w:val="24"/>
                <w:szCs w:val="24"/>
              </w:rPr>
              <w:t>Выполнение требований комфортности и доступности МФЦ</w:t>
            </w:r>
          </w:p>
        </w:tc>
        <w:tc>
          <w:tcPr>
            <w:tcW w:w="410" w:type="pct"/>
          </w:tcPr>
          <w:p w:rsidR="000F5586" w:rsidRPr="00073FAA" w:rsidRDefault="000F5586"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Отраслевой</w:t>
            </w:r>
          </w:p>
        </w:tc>
        <w:tc>
          <w:tcPr>
            <w:tcW w:w="364" w:type="pct"/>
          </w:tcPr>
          <w:p w:rsidR="000F5586" w:rsidRPr="00073FAA" w:rsidRDefault="000F5586"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процент</w:t>
            </w:r>
          </w:p>
        </w:tc>
        <w:tc>
          <w:tcPr>
            <w:tcW w:w="583" w:type="pct"/>
          </w:tcPr>
          <w:p w:rsidR="000F5586" w:rsidRPr="00073FAA" w:rsidRDefault="006158D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0F5586" w:rsidRPr="00073FAA" w:rsidRDefault="000F5586" w:rsidP="00CF1D1B">
            <w:pPr>
              <w:tabs>
                <w:tab w:val="left" w:pos="1701"/>
                <w:tab w:val="left" w:pos="2694"/>
                <w:tab w:val="left" w:pos="2977"/>
              </w:tabs>
              <w:spacing w:after="0" w:line="240" w:lineRule="auto"/>
              <w:jc w:val="center"/>
              <w:rPr>
                <w:rFonts w:ascii="Times New Roman" w:eastAsia="Times New Roman" w:hAnsi="Times New Roman"/>
                <w:sz w:val="24"/>
                <w:szCs w:val="24"/>
              </w:rPr>
            </w:pPr>
            <w:r w:rsidRPr="00073FAA">
              <w:rPr>
                <w:rFonts w:ascii="Times New Roman" w:eastAsia="Times New Roman" w:hAnsi="Times New Roman"/>
                <w:sz w:val="24"/>
                <w:szCs w:val="24"/>
              </w:rPr>
              <w:t>100</w:t>
            </w:r>
          </w:p>
        </w:tc>
        <w:tc>
          <w:tcPr>
            <w:tcW w:w="319" w:type="pct"/>
          </w:tcPr>
          <w:p w:rsidR="000F5586" w:rsidRPr="00073FAA" w:rsidRDefault="000F5586" w:rsidP="00CF1D1B">
            <w:pPr>
              <w:tabs>
                <w:tab w:val="left" w:pos="1701"/>
                <w:tab w:val="left" w:pos="2694"/>
                <w:tab w:val="left" w:pos="2977"/>
              </w:tabs>
              <w:spacing w:after="0" w:line="240" w:lineRule="auto"/>
              <w:jc w:val="center"/>
              <w:rPr>
                <w:rFonts w:ascii="Times New Roman" w:eastAsia="Times New Roman" w:hAnsi="Times New Roman"/>
                <w:sz w:val="24"/>
                <w:szCs w:val="24"/>
              </w:rPr>
            </w:pPr>
            <w:r w:rsidRPr="00073FAA">
              <w:rPr>
                <w:rFonts w:ascii="Times New Roman" w:eastAsia="Times New Roman" w:hAnsi="Times New Roman"/>
                <w:sz w:val="24"/>
                <w:szCs w:val="24"/>
              </w:rPr>
              <w:t>100</w:t>
            </w:r>
          </w:p>
        </w:tc>
        <w:tc>
          <w:tcPr>
            <w:tcW w:w="319" w:type="pct"/>
          </w:tcPr>
          <w:p w:rsidR="000F5586" w:rsidRPr="00073FAA" w:rsidRDefault="000F5586"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100</w:t>
            </w:r>
          </w:p>
        </w:tc>
        <w:tc>
          <w:tcPr>
            <w:tcW w:w="320" w:type="pct"/>
          </w:tcPr>
          <w:p w:rsidR="000F5586" w:rsidRPr="00073FAA" w:rsidRDefault="000F5586"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100</w:t>
            </w:r>
          </w:p>
        </w:tc>
        <w:tc>
          <w:tcPr>
            <w:tcW w:w="319" w:type="pct"/>
          </w:tcPr>
          <w:p w:rsidR="000F5586" w:rsidRPr="00073FAA" w:rsidRDefault="000F5586" w:rsidP="00CF1D1B">
            <w:pPr>
              <w:tabs>
                <w:tab w:val="left" w:pos="1701"/>
                <w:tab w:val="left" w:pos="2694"/>
                <w:tab w:val="left" w:pos="2977"/>
              </w:tabs>
              <w:spacing w:after="0" w:line="240" w:lineRule="auto"/>
              <w:jc w:val="center"/>
              <w:rPr>
                <w:rFonts w:ascii="Times New Roman" w:hAnsi="Times New Roman"/>
                <w:sz w:val="24"/>
                <w:szCs w:val="24"/>
              </w:rPr>
            </w:pPr>
            <w:r w:rsidRPr="00073FAA">
              <w:rPr>
                <w:rFonts w:ascii="Times New Roman" w:hAnsi="Times New Roman"/>
                <w:sz w:val="24"/>
                <w:szCs w:val="24"/>
              </w:rPr>
              <w:t>100</w:t>
            </w:r>
          </w:p>
        </w:tc>
        <w:tc>
          <w:tcPr>
            <w:tcW w:w="637" w:type="pct"/>
            <w:gridSpan w:val="2"/>
          </w:tcPr>
          <w:p w:rsidR="000F5586" w:rsidRDefault="000F558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2</w:t>
            </w:r>
          </w:p>
        </w:tc>
      </w:tr>
      <w:tr w:rsidR="00D34E5D" w:rsidRPr="00B16E15" w:rsidTr="00627B8E">
        <w:trPr>
          <w:gridAfter w:val="1"/>
          <w:wAfter w:w="3" w:type="pct"/>
          <w:trHeight w:val="176"/>
        </w:trPr>
        <w:tc>
          <w:tcPr>
            <w:tcW w:w="216" w:type="pct"/>
            <w:shd w:val="clear" w:color="auto" w:fill="FFFFFF"/>
          </w:tcPr>
          <w:p w:rsidR="00D34E5D" w:rsidRPr="00B16E15" w:rsidRDefault="00D34E5D" w:rsidP="00881DEF">
            <w:pPr>
              <w:tabs>
                <w:tab w:val="left" w:pos="1701"/>
                <w:tab w:val="left" w:pos="2694"/>
                <w:tab w:val="left" w:pos="2977"/>
              </w:tabs>
              <w:spacing w:after="0" w:line="240" w:lineRule="auto"/>
              <w:jc w:val="center"/>
              <w:rPr>
                <w:rFonts w:ascii="Times New Roman" w:hAnsi="Times New Roman"/>
                <w:b/>
                <w:sz w:val="24"/>
                <w:szCs w:val="24"/>
              </w:rPr>
            </w:pPr>
            <w:r>
              <w:rPr>
                <w:rFonts w:ascii="Times New Roman" w:hAnsi="Times New Roman"/>
                <w:b/>
                <w:sz w:val="24"/>
                <w:szCs w:val="24"/>
              </w:rPr>
              <w:t>2.</w:t>
            </w:r>
          </w:p>
        </w:tc>
        <w:tc>
          <w:tcPr>
            <w:tcW w:w="4781" w:type="pct"/>
            <w:gridSpan w:val="10"/>
            <w:shd w:val="clear" w:color="auto" w:fill="FFFFFF"/>
          </w:tcPr>
          <w:p w:rsidR="00D34E5D" w:rsidRPr="00B16E15" w:rsidRDefault="00D34E5D" w:rsidP="00D50BE6">
            <w:pPr>
              <w:tabs>
                <w:tab w:val="left" w:pos="1701"/>
                <w:tab w:val="left" w:pos="2694"/>
                <w:tab w:val="left" w:pos="2977"/>
              </w:tabs>
              <w:spacing w:after="0" w:line="240" w:lineRule="auto"/>
              <w:rPr>
                <w:rFonts w:ascii="Times New Roman" w:hAnsi="Times New Roman"/>
                <w:b/>
                <w:sz w:val="24"/>
                <w:szCs w:val="24"/>
              </w:rPr>
            </w:pPr>
            <w:r>
              <w:rPr>
                <w:rFonts w:ascii="Times New Roman" w:hAnsi="Times New Roman"/>
                <w:b/>
                <w:sz w:val="24"/>
                <w:szCs w:val="24"/>
              </w:rPr>
              <w:t xml:space="preserve">Подпрограмма </w:t>
            </w:r>
            <w:r w:rsidR="00D50BE6">
              <w:rPr>
                <w:rFonts w:ascii="Times New Roman" w:hAnsi="Times New Roman"/>
                <w:b/>
                <w:sz w:val="24"/>
                <w:szCs w:val="24"/>
                <w:lang w:val="en-US"/>
              </w:rPr>
              <w:t>II</w:t>
            </w:r>
            <w:r>
              <w:rPr>
                <w:rFonts w:ascii="Times New Roman" w:hAnsi="Times New Roman"/>
                <w:b/>
                <w:sz w:val="24"/>
                <w:szCs w:val="24"/>
              </w:rPr>
              <w:t xml:space="preserve"> </w:t>
            </w:r>
            <w:r w:rsidRPr="004A07D7">
              <w:rPr>
                <w:rFonts w:ascii="Times New Roman" w:hAnsi="Times New Roman"/>
                <w:b/>
                <w:sz w:val="24"/>
                <w:szCs w:val="24"/>
              </w:rPr>
              <w:t>«Развитие информационной и технологической  инфраструктуры экосистемы цифровой экономики муниципального образования Московской области»</w:t>
            </w:r>
          </w:p>
        </w:tc>
      </w:tr>
      <w:tr w:rsidR="00713E23" w:rsidRPr="00B16E15" w:rsidTr="00627B8E">
        <w:trPr>
          <w:trHeight w:val="825"/>
        </w:trPr>
        <w:tc>
          <w:tcPr>
            <w:tcW w:w="216" w:type="pct"/>
            <w:shd w:val="clear" w:color="auto" w:fill="FFFFFF"/>
          </w:tcPr>
          <w:p w:rsidR="00713E23" w:rsidRPr="007E38A4" w:rsidRDefault="00D34E5D" w:rsidP="00D34E5D">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1</w:t>
            </w:r>
          </w:p>
        </w:tc>
        <w:tc>
          <w:tcPr>
            <w:tcW w:w="1193" w:type="pct"/>
            <w:shd w:val="clear" w:color="auto" w:fill="auto"/>
          </w:tcPr>
          <w:p w:rsidR="00713E23" w:rsidRPr="007E38A4" w:rsidRDefault="00713E23" w:rsidP="00CF1D1B">
            <w:pPr>
              <w:tabs>
                <w:tab w:val="left" w:pos="1701"/>
                <w:tab w:val="left" w:pos="2694"/>
                <w:tab w:val="left" w:pos="2977"/>
              </w:tabs>
              <w:spacing w:after="0" w:line="240" w:lineRule="auto"/>
              <w:rPr>
                <w:rFonts w:ascii="Times New Roman" w:hAnsi="Times New Roman"/>
                <w:sz w:val="24"/>
                <w:szCs w:val="24"/>
              </w:rPr>
            </w:pPr>
            <w:r w:rsidRPr="007E38A4">
              <w:rPr>
                <w:rFonts w:ascii="Times New Roman" w:hAnsi="Times New Roman"/>
                <w:sz w:val="24"/>
                <w:szCs w:val="24"/>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410" w:type="pct"/>
          </w:tcPr>
          <w:p w:rsidR="00713E23" w:rsidRPr="00B16E15" w:rsidRDefault="00752A42"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отраслевой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2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637" w:type="pct"/>
            <w:gridSpan w:val="2"/>
          </w:tcPr>
          <w:p w:rsidR="00713E23" w:rsidRPr="00B16E15" w:rsidRDefault="00713E23" w:rsidP="005B1F0E">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w:t>
            </w:r>
          </w:p>
        </w:tc>
      </w:tr>
      <w:tr w:rsidR="00713E23" w:rsidRPr="00B16E15" w:rsidTr="00627B8E">
        <w:trPr>
          <w:trHeight w:val="306"/>
        </w:trPr>
        <w:tc>
          <w:tcPr>
            <w:tcW w:w="216" w:type="pct"/>
            <w:shd w:val="clear" w:color="auto" w:fill="FFFFFF"/>
          </w:tcPr>
          <w:p w:rsidR="00713E23" w:rsidRPr="007E38A4" w:rsidRDefault="00881DEF"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713E23" w:rsidRPr="007E38A4">
              <w:rPr>
                <w:rFonts w:ascii="Times New Roman" w:hAnsi="Times New Roman"/>
                <w:sz w:val="24"/>
                <w:szCs w:val="24"/>
              </w:rPr>
              <w:t>.</w:t>
            </w:r>
            <w:r w:rsidR="00D34E5D">
              <w:rPr>
                <w:rFonts w:ascii="Times New Roman" w:hAnsi="Times New Roman"/>
                <w:sz w:val="24"/>
                <w:szCs w:val="24"/>
              </w:rPr>
              <w:t>2</w:t>
            </w:r>
          </w:p>
        </w:tc>
        <w:tc>
          <w:tcPr>
            <w:tcW w:w="1193" w:type="pct"/>
            <w:shd w:val="clear" w:color="auto" w:fill="auto"/>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Стоимостная доля закупаемого и арендуемого ОМСУ муниципального образования Московской области иностранного ПО</w:t>
            </w:r>
          </w:p>
        </w:tc>
        <w:tc>
          <w:tcPr>
            <w:tcW w:w="410" w:type="pct"/>
          </w:tcPr>
          <w:p w:rsidR="00713E23" w:rsidRPr="00B16E15" w:rsidRDefault="00752A42"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отраслевой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40</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25</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320"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5</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637" w:type="pct"/>
            <w:gridSpan w:val="2"/>
          </w:tcPr>
          <w:p w:rsidR="00713E23" w:rsidRPr="00B16E15" w:rsidRDefault="005B1F0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3</w:t>
            </w:r>
          </w:p>
        </w:tc>
      </w:tr>
      <w:tr w:rsidR="00713E23" w:rsidRPr="00B16E15" w:rsidTr="00627B8E">
        <w:trPr>
          <w:trHeight w:val="825"/>
        </w:trPr>
        <w:tc>
          <w:tcPr>
            <w:tcW w:w="216" w:type="pct"/>
            <w:shd w:val="clear" w:color="auto" w:fill="FFFFFF"/>
          </w:tcPr>
          <w:p w:rsidR="00713E23" w:rsidRPr="007E38A4" w:rsidRDefault="00D34E5D"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3</w:t>
            </w:r>
          </w:p>
        </w:tc>
        <w:tc>
          <w:tcPr>
            <w:tcW w:w="1193" w:type="pct"/>
            <w:shd w:val="clear" w:color="auto" w:fill="auto"/>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 xml:space="preserve">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на рабочих </w:t>
            </w:r>
            <w:r w:rsidRPr="000D2CA2">
              <w:rPr>
                <w:rFonts w:ascii="Times New Roman" w:hAnsi="Times New Roman"/>
                <w:sz w:val="24"/>
                <w:szCs w:val="24"/>
              </w:rPr>
              <w:lastRenderedPageBreak/>
              <w:t>местах работников, обеспеченных антивирусным программным обеспечением с регулярным обновлением соответствующих баз</w:t>
            </w:r>
          </w:p>
        </w:tc>
        <w:tc>
          <w:tcPr>
            <w:tcW w:w="410" w:type="pct"/>
          </w:tcPr>
          <w:p w:rsidR="00713E23" w:rsidRPr="00B16E15" w:rsidRDefault="00752A42"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lastRenderedPageBreak/>
              <w:t>отраслевой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752A42">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95</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97</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2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100</w:t>
            </w:r>
          </w:p>
        </w:tc>
        <w:tc>
          <w:tcPr>
            <w:tcW w:w="637" w:type="pct"/>
            <w:gridSpan w:val="2"/>
          </w:tcPr>
          <w:p w:rsidR="00713E23" w:rsidRPr="00B16E15" w:rsidRDefault="00881DE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2</w:t>
            </w:r>
          </w:p>
        </w:tc>
      </w:tr>
      <w:tr w:rsidR="00713E23" w:rsidRPr="00B16E15" w:rsidTr="00627B8E">
        <w:trPr>
          <w:trHeight w:val="825"/>
        </w:trPr>
        <w:tc>
          <w:tcPr>
            <w:tcW w:w="216" w:type="pct"/>
            <w:shd w:val="clear" w:color="auto" w:fill="FFFFFF"/>
          </w:tcPr>
          <w:p w:rsidR="00713E23" w:rsidRPr="007E38A4" w:rsidRDefault="00AD36B2"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lastRenderedPageBreak/>
              <w:t>2.</w:t>
            </w:r>
            <w:r w:rsidR="00881DEF">
              <w:rPr>
                <w:rFonts w:ascii="Times New Roman" w:hAnsi="Times New Roman"/>
                <w:sz w:val="24"/>
                <w:szCs w:val="24"/>
              </w:rPr>
              <w:t>4</w:t>
            </w:r>
          </w:p>
        </w:tc>
        <w:tc>
          <w:tcPr>
            <w:tcW w:w="1193" w:type="pct"/>
            <w:shd w:val="clear" w:color="auto" w:fill="auto"/>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410" w:type="pct"/>
            <w:shd w:val="clear" w:color="auto" w:fill="auto"/>
          </w:tcPr>
          <w:p w:rsidR="00713E23" w:rsidRPr="00B16E15" w:rsidRDefault="008810E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отраслевой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2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637" w:type="pct"/>
            <w:gridSpan w:val="2"/>
          </w:tcPr>
          <w:p w:rsidR="00713E23" w:rsidRPr="00B16E15" w:rsidRDefault="00881DE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2</w:t>
            </w:r>
          </w:p>
        </w:tc>
      </w:tr>
      <w:tr w:rsidR="00713E23" w:rsidRPr="00B16E15" w:rsidTr="00627B8E">
        <w:trPr>
          <w:trHeight w:val="273"/>
        </w:trPr>
        <w:tc>
          <w:tcPr>
            <w:tcW w:w="216" w:type="pct"/>
            <w:shd w:val="clear" w:color="auto" w:fill="FFFFFF"/>
          </w:tcPr>
          <w:p w:rsidR="00713E23" w:rsidRPr="007E38A4" w:rsidRDefault="00AD36B2"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5</w:t>
            </w:r>
          </w:p>
        </w:tc>
        <w:tc>
          <w:tcPr>
            <w:tcW w:w="1193" w:type="pct"/>
            <w:shd w:val="clear" w:color="auto" w:fill="FFFFFF"/>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МСЭ</w:t>
            </w:r>
            <w:r w:rsidR="00FD778F" w:rsidRPr="000D2CA2">
              <w:rPr>
                <w:rFonts w:ascii="Times New Roman" w:hAnsi="Times New Roman"/>
                <w:sz w:val="24"/>
                <w:szCs w:val="24"/>
              </w:rPr>
              <w:t xml:space="preserve">Д и </w:t>
            </w:r>
            <w:r w:rsidR="00FD778F" w:rsidRPr="000D2CA2">
              <w:rPr>
                <w:rFonts w:ascii="Times New Roman" w:hAnsi="Times New Roman"/>
                <w:sz w:val="24"/>
                <w:szCs w:val="24"/>
              </w:rPr>
              <w:lastRenderedPageBreak/>
              <w:t>средств электронной подписи</w:t>
            </w:r>
          </w:p>
        </w:tc>
        <w:tc>
          <w:tcPr>
            <w:tcW w:w="410" w:type="pct"/>
          </w:tcPr>
          <w:p w:rsidR="00713E23" w:rsidRPr="00B16E15" w:rsidRDefault="008810E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lastRenderedPageBreak/>
              <w:t>отраслевой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2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637" w:type="pct"/>
            <w:gridSpan w:val="2"/>
          </w:tcPr>
          <w:p w:rsidR="00713E23" w:rsidRPr="00B16E15" w:rsidRDefault="00881DE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3</w:t>
            </w:r>
          </w:p>
        </w:tc>
      </w:tr>
      <w:tr w:rsidR="00713E23" w:rsidRPr="00B16E15" w:rsidTr="00627B8E">
        <w:trPr>
          <w:trHeight w:val="825"/>
        </w:trPr>
        <w:tc>
          <w:tcPr>
            <w:tcW w:w="216" w:type="pct"/>
            <w:shd w:val="clear" w:color="auto" w:fill="FFFFFF"/>
          </w:tcPr>
          <w:p w:rsidR="00713E23" w:rsidRPr="007E38A4" w:rsidRDefault="00AD36B2"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lastRenderedPageBreak/>
              <w:t>2.</w:t>
            </w:r>
            <w:r w:rsidR="00881DEF">
              <w:rPr>
                <w:rFonts w:ascii="Times New Roman" w:hAnsi="Times New Roman"/>
                <w:sz w:val="24"/>
                <w:szCs w:val="24"/>
              </w:rPr>
              <w:t>6</w:t>
            </w:r>
          </w:p>
        </w:tc>
        <w:tc>
          <w:tcPr>
            <w:tcW w:w="1193" w:type="pct"/>
            <w:shd w:val="clear" w:color="auto" w:fill="FFFFFF"/>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Увеличение доли граждан, использующих механизм получения государственных и муниципальных услуг в электронной форме</w:t>
            </w:r>
          </w:p>
        </w:tc>
        <w:tc>
          <w:tcPr>
            <w:tcW w:w="41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указной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80</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85</w:t>
            </w:r>
          </w:p>
        </w:tc>
        <w:tc>
          <w:tcPr>
            <w:tcW w:w="319" w:type="pct"/>
          </w:tcPr>
          <w:p w:rsidR="00713E23" w:rsidRPr="00B16E15" w:rsidRDefault="00713E23" w:rsidP="0092333E">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w:t>
            </w:r>
            <w:r w:rsidR="0092333E">
              <w:rPr>
                <w:rFonts w:ascii="Times New Roman" w:hAnsi="Times New Roman"/>
                <w:color w:val="000000"/>
                <w:sz w:val="24"/>
                <w:szCs w:val="24"/>
              </w:rPr>
              <w:t>5</w:t>
            </w:r>
          </w:p>
        </w:tc>
        <w:tc>
          <w:tcPr>
            <w:tcW w:w="319" w:type="pct"/>
          </w:tcPr>
          <w:p w:rsidR="00713E23" w:rsidRPr="00B16E15" w:rsidRDefault="00713E23" w:rsidP="0092333E">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w:t>
            </w:r>
            <w:r w:rsidR="0092333E">
              <w:rPr>
                <w:rFonts w:ascii="Times New Roman" w:hAnsi="Times New Roman"/>
                <w:color w:val="000000"/>
                <w:sz w:val="24"/>
                <w:szCs w:val="24"/>
              </w:rPr>
              <w:t>5</w:t>
            </w:r>
          </w:p>
        </w:tc>
        <w:tc>
          <w:tcPr>
            <w:tcW w:w="32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85</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85</w:t>
            </w:r>
          </w:p>
        </w:tc>
        <w:tc>
          <w:tcPr>
            <w:tcW w:w="637" w:type="pct"/>
            <w:gridSpan w:val="2"/>
          </w:tcPr>
          <w:p w:rsidR="00713E23" w:rsidRPr="00B16E15" w:rsidRDefault="00881DE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3</w:t>
            </w:r>
          </w:p>
        </w:tc>
      </w:tr>
      <w:tr w:rsidR="00713E23" w:rsidRPr="00B16E15" w:rsidTr="00627B8E">
        <w:trPr>
          <w:trHeight w:val="592"/>
        </w:trPr>
        <w:tc>
          <w:tcPr>
            <w:tcW w:w="216" w:type="pct"/>
            <w:shd w:val="clear" w:color="auto" w:fill="FFFFFF"/>
          </w:tcPr>
          <w:p w:rsidR="00713E23" w:rsidRPr="007E38A4" w:rsidRDefault="00AD36B2"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7</w:t>
            </w:r>
          </w:p>
        </w:tc>
        <w:tc>
          <w:tcPr>
            <w:tcW w:w="1193" w:type="pct"/>
            <w:shd w:val="clear" w:color="auto" w:fill="FFFFFF"/>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Увеличение доли граждан, зарегистрированных в ЕСИА</w:t>
            </w:r>
          </w:p>
        </w:tc>
        <w:tc>
          <w:tcPr>
            <w:tcW w:w="410" w:type="pct"/>
          </w:tcPr>
          <w:p w:rsidR="00713E23" w:rsidRPr="00B16E15" w:rsidRDefault="00313D2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отраслевой</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70</w:t>
            </w:r>
          </w:p>
        </w:tc>
        <w:tc>
          <w:tcPr>
            <w:tcW w:w="319" w:type="pct"/>
          </w:tcPr>
          <w:p w:rsidR="00713E23" w:rsidRPr="00B16E15" w:rsidRDefault="0092333E" w:rsidP="0092333E">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75</w:t>
            </w:r>
          </w:p>
        </w:tc>
        <w:tc>
          <w:tcPr>
            <w:tcW w:w="319" w:type="pct"/>
          </w:tcPr>
          <w:p w:rsidR="00713E23" w:rsidRPr="00B16E15" w:rsidRDefault="0092333E" w:rsidP="0092333E">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80</w:t>
            </w:r>
          </w:p>
        </w:tc>
        <w:tc>
          <w:tcPr>
            <w:tcW w:w="319" w:type="pct"/>
          </w:tcPr>
          <w:p w:rsidR="00713E23" w:rsidRPr="00B16E15" w:rsidRDefault="0092333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80</w:t>
            </w:r>
          </w:p>
        </w:tc>
        <w:tc>
          <w:tcPr>
            <w:tcW w:w="320"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80</w:t>
            </w:r>
          </w:p>
        </w:tc>
        <w:tc>
          <w:tcPr>
            <w:tcW w:w="319"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80</w:t>
            </w:r>
          </w:p>
        </w:tc>
        <w:tc>
          <w:tcPr>
            <w:tcW w:w="637" w:type="pct"/>
            <w:gridSpan w:val="2"/>
          </w:tcPr>
          <w:p w:rsidR="00713E23" w:rsidRPr="00B16E15" w:rsidRDefault="00A462CC"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3</w:t>
            </w:r>
          </w:p>
        </w:tc>
      </w:tr>
      <w:tr w:rsidR="00713E23" w:rsidRPr="00B16E15" w:rsidTr="00627B8E">
        <w:trPr>
          <w:trHeight w:val="825"/>
        </w:trPr>
        <w:tc>
          <w:tcPr>
            <w:tcW w:w="216" w:type="pct"/>
            <w:shd w:val="clear" w:color="auto" w:fill="FFFFFF"/>
          </w:tcPr>
          <w:p w:rsidR="00713E23" w:rsidRPr="007E38A4" w:rsidRDefault="00AD36B2"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8</w:t>
            </w:r>
          </w:p>
        </w:tc>
        <w:tc>
          <w:tcPr>
            <w:tcW w:w="1193" w:type="pct"/>
            <w:shd w:val="clear" w:color="auto" w:fill="FFFFFF"/>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Качественные услуги – Доля</w:t>
            </w:r>
          </w:p>
          <w:p w:rsidR="00713E23" w:rsidRPr="000D2CA2" w:rsidRDefault="00FD778F"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м</w:t>
            </w:r>
            <w:r w:rsidR="00713E23" w:rsidRPr="000D2CA2">
              <w:rPr>
                <w:rFonts w:ascii="Times New Roman" w:hAnsi="Times New Roman"/>
                <w:sz w:val="24"/>
                <w:szCs w:val="24"/>
              </w:rPr>
              <w:t>униципальных (государственных) услуг, по которым нарушены регламентные сроки</w:t>
            </w:r>
          </w:p>
        </w:tc>
        <w:tc>
          <w:tcPr>
            <w:tcW w:w="410" w:type="pct"/>
          </w:tcPr>
          <w:p w:rsidR="00713E23" w:rsidRPr="009535D6" w:rsidRDefault="00713E23" w:rsidP="00CF1D1B">
            <w:pPr>
              <w:tabs>
                <w:tab w:val="left" w:pos="1701"/>
                <w:tab w:val="left" w:pos="2694"/>
                <w:tab w:val="left" w:pos="2977"/>
              </w:tabs>
              <w:spacing w:after="0" w:line="240" w:lineRule="auto"/>
              <w:jc w:val="center"/>
              <w:rPr>
                <w:rFonts w:ascii="Times New Roman" w:hAnsi="Times New Roman"/>
                <w:color w:val="000000"/>
                <w:sz w:val="24"/>
                <w:szCs w:val="24"/>
                <w:highlight w:val="yellow"/>
              </w:rPr>
            </w:pPr>
            <w:r w:rsidRPr="007932C6">
              <w:rPr>
                <w:rFonts w:ascii="Times New Roman" w:hAnsi="Times New Roman"/>
                <w:color w:val="000000"/>
                <w:sz w:val="24"/>
                <w:szCs w:val="24"/>
              </w:rPr>
              <w:t>Рейтинг -50</w:t>
            </w:r>
          </w:p>
        </w:tc>
        <w:tc>
          <w:tcPr>
            <w:tcW w:w="364" w:type="pct"/>
          </w:tcPr>
          <w:p w:rsidR="00713E23" w:rsidRPr="00B16E15" w:rsidRDefault="00713E23"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2,2</w:t>
            </w:r>
          </w:p>
        </w:tc>
        <w:tc>
          <w:tcPr>
            <w:tcW w:w="319" w:type="pct"/>
          </w:tcPr>
          <w:p w:rsidR="00713E23" w:rsidRPr="00F634CD"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2</w:t>
            </w:r>
          </w:p>
        </w:tc>
        <w:tc>
          <w:tcPr>
            <w:tcW w:w="319" w:type="pct"/>
          </w:tcPr>
          <w:p w:rsidR="00713E23" w:rsidRPr="00F634CD" w:rsidRDefault="00313D2F" w:rsidP="00313D2F">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2</w:t>
            </w:r>
          </w:p>
        </w:tc>
        <w:tc>
          <w:tcPr>
            <w:tcW w:w="319" w:type="pct"/>
          </w:tcPr>
          <w:p w:rsidR="00713E23" w:rsidRPr="00F634CD" w:rsidRDefault="00713E23" w:rsidP="00313D2F">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2</w:t>
            </w:r>
          </w:p>
        </w:tc>
        <w:tc>
          <w:tcPr>
            <w:tcW w:w="320" w:type="pct"/>
          </w:tcPr>
          <w:p w:rsidR="00713E23" w:rsidRPr="00F634CD" w:rsidRDefault="00713E23" w:rsidP="00313D2F">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2</w:t>
            </w:r>
          </w:p>
        </w:tc>
        <w:tc>
          <w:tcPr>
            <w:tcW w:w="319" w:type="pct"/>
          </w:tcPr>
          <w:p w:rsidR="00713E23" w:rsidRPr="00F634CD" w:rsidRDefault="00713E23" w:rsidP="00313D2F">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2</w:t>
            </w:r>
          </w:p>
        </w:tc>
        <w:tc>
          <w:tcPr>
            <w:tcW w:w="637" w:type="pct"/>
            <w:gridSpan w:val="2"/>
          </w:tcPr>
          <w:p w:rsidR="00713E23" w:rsidRPr="00B16E15" w:rsidRDefault="00A462CC"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713E23" w:rsidRPr="00B16E15" w:rsidTr="00627B8E">
        <w:trPr>
          <w:trHeight w:val="825"/>
        </w:trPr>
        <w:tc>
          <w:tcPr>
            <w:tcW w:w="216" w:type="pct"/>
            <w:shd w:val="clear" w:color="auto" w:fill="FFFFFF"/>
          </w:tcPr>
          <w:p w:rsidR="00713E23" w:rsidRPr="007E38A4" w:rsidRDefault="00AD36B2" w:rsidP="00CF1D1B">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9</w:t>
            </w:r>
          </w:p>
        </w:tc>
        <w:tc>
          <w:tcPr>
            <w:tcW w:w="1193" w:type="pct"/>
            <w:shd w:val="clear" w:color="auto" w:fill="FFFFFF"/>
          </w:tcPr>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Удобные услуги-Доля муниципальных</w:t>
            </w:r>
          </w:p>
          <w:p w:rsidR="00713E23" w:rsidRPr="000D2CA2" w:rsidRDefault="00713E23"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(государственных) услуг, по которым заявления поданы в электронном виде через региональный портал государственных и муниципальных услуг</w:t>
            </w:r>
          </w:p>
        </w:tc>
        <w:tc>
          <w:tcPr>
            <w:tcW w:w="410" w:type="pct"/>
          </w:tcPr>
          <w:p w:rsidR="00713E23" w:rsidRPr="0067013C" w:rsidRDefault="009C2925"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отраслевой</w:t>
            </w:r>
          </w:p>
        </w:tc>
        <w:tc>
          <w:tcPr>
            <w:tcW w:w="364" w:type="pct"/>
          </w:tcPr>
          <w:p w:rsidR="00713E23" w:rsidRDefault="00713E23"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583" w:type="pct"/>
          </w:tcPr>
          <w:p w:rsidR="00713E23" w:rsidRPr="00B16E15" w:rsidRDefault="000C7048"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85</w:t>
            </w:r>
          </w:p>
        </w:tc>
        <w:tc>
          <w:tcPr>
            <w:tcW w:w="319" w:type="pct"/>
          </w:tcPr>
          <w:p w:rsidR="00713E23" w:rsidRPr="00F634CD"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85</w:t>
            </w:r>
          </w:p>
        </w:tc>
        <w:tc>
          <w:tcPr>
            <w:tcW w:w="319" w:type="pct"/>
          </w:tcPr>
          <w:p w:rsidR="00713E23" w:rsidRPr="00F634CD"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90</w:t>
            </w:r>
          </w:p>
        </w:tc>
        <w:tc>
          <w:tcPr>
            <w:tcW w:w="319" w:type="pct"/>
          </w:tcPr>
          <w:p w:rsidR="00713E23" w:rsidRPr="00F634CD"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90</w:t>
            </w:r>
          </w:p>
        </w:tc>
        <w:tc>
          <w:tcPr>
            <w:tcW w:w="320" w:type="pct"/>
          </w:tcPr>
          <w:p w:rsidR="00713E23" w:rsidRPr="00F634CD"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90</w:t>
            </w:r>
          </w:p>
        </w:tc>
        <w:tc>
          <w:tcPr>
            <w:tcW w:w="319" w:type="pct"/>
          </w:tcPr>
          <w:p w:rsidR="00713E23" w:rsidRPr="00F634CD" w:rsidRDefault="00713E23" w:rsidP="00CF1D1B">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90</w:t>
            </w:r>
          </w:p>
        </w:tc>
        <w:tc>
          <w:tcPr>
            <w:tcW w:w="637" w:type="pct"/>
            <w:gridSpan w:val="2"/>
          </w:tcPr>
          <w:p w:rsidR="00713E23" w:rsidRDefault="00A462CC"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9C2925" w:rsidRPr="00B16E15" w:rsidTr="00627B8E">
        <w:trPr>
          <w:trHeight w:val="825"/>
        </w:trPr>
        <w:tc>
          <w:tcPr>
            <w:tcW w:w="216" w:type="pct"/>
            <w:shd w:val="clear" w:color="auto" w:fill="FFFFFF"/>
          </w:tcPr>
          <w:p w:rsidR="009C2925" w:rsidRPr="007E38A4"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9C2925">
              <w:rPr>
                <w:rFonts w:ascii="Times New Roman" w:hAnsi="Times New Roman"/>
                <w:sz w:val="24"/>
                <w:szCs w:val="24"/>
              </w:rPr>
              <w:t>1</w:t>
            </w:r>
            <w:r w:rsidR="00D02711">
              <w:rPr>
                <w:rFonts w:ascii="Times New Roman" w:hAnsi="Times New Roman"/>
                <w:sz w:val="24"/>
                <w:szCs w:val="24"/>
              </w:rPr>
              <w:t>0</w:t>
            </w:r>
          </w:p>
        </w:tc>
        <w:tc>
          <w:tcPr>
            <w:tcW w:w="1193" w:type="pct"/>
            <w:shd w:val="clear" w:color="auto" w:fill="FFFFFF"/>
          </w:tcPr>
          <w:p w:rsidR="009C2925" w:rsidRPr="001F3159" w:rsidRDefault="001F3159" w:rsidP="00FC12C2">
            <w:pPr>
              <w:tabs>
                <w:tab w:val="left" w:pos="1701"/>
                <w:tab w:val="left" w:pos="2694"/>
                <w:tab w:val="left" w:pos="2977"/>
              </w:tabs>
              <w:spacing w:after="0" w:line="240" w:lineRule="auto"/>
              <w:rPr>
                <w:rFonts w:ascii="Times New Roman" w:hAnsi="Times New Roman"/>
                <w:sz w:val="24"/>
                <w:szCs w:val="24"/>
              </w:rPr>
            </w:pPr>
            <w:r w:rsidRPr="001F3159">
              <w:rPr>
                <w:rFonts w:ascii="Times New Roman" w:eastAsia="Times New Roman" w:hAnsi="Times New Roman"/>
                <w:sz w:val="24"/>
                <w:szCs w:val="24"/>
                <w:lang w:eastAsia="ru-RU"/>
              </w:rPr>
              <w:t>Повторные обращения – Доля обращений, поступивших на портал «Добродел», по которым поступили повторные обращения</w:t>
            </w:r>
          </w:p>
        </w:tc>
        <w:tc>
          <w:tcPr>
            <w:tcW w:w="410" w:type="pct"/>
          </w:tcPr>
          <w:p w:rsidR="009C2925" w:rsidRPr="0067013C" w:rsidRDefault="009C2925" w:rsidP="00B40705">
            <w:pPr>
              <w:tabs>
                <w:tab w:val="left" w:pos="1701"/>
                <w:tab w:val="left" w:pos="2694"/>
                <w:tab w:val="left" w:pos="2977"/>
              </w:tabs>
              <w:spacing w:after="0" w:line="240" w:lineRule="auto"/>
              <w:jc w:val="center"/>
              <w:rPr>
                <w:rFonts w:ascii="Times New Roman" w:hAnsi="Times New Roman"/>
                <w:color w:val="000000"/>
                <w:sz w:val="24"/>
                <w:szCs w:val="24"/>
              </w:rPr>
            </w:pPr>
            <w:r w:rsidRPr="0067013C">
              <w:rPr>
                <w:rFonts w:ascii="Times New Roman" w:hAnsi="Times New Roman"/>
                <w:color w:val="000000"/>
                <w:sz w:val="24"/>
                <w:szCs w:val="24"/>
              </w:rPr>
              <w:t>Рейтинг-50</w:t>
            </w:r>
          </w:p>
        </w:tc>
        <w:tc>
          <w:tcPr>
            <w:tcW w:w="364" w:type="pct"/>
          </w:tcPr>
          <w:p w:rsidR="009C2925" w:rsidRDefault="009C2925" w:rsidP="00B40705">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583" w:type="pct"/>
          </w:tcPr>
          <w:p w:rsidR="009C2925" w:rsidRDefault="001F3159"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28,37</w:t>
            </w:r>
          </w:p>
        </w:tc>
        <w:tc>
          <w:tcPr>
            <w:tcW w:w="319" w:type="pct"/>
          </w:tcPr>
          <w:p w:rsidR="009C2925" w:rsidRPr="003D626E" w:rsidRDefault="00AD67B0"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rPr>
              <w:t>30</w:t>
            </w:r>
          </w:p>
        </w:tc>
        <w:tc>
          <w:tcPr>
            <w:tcW w:w="319" w:type="pct"/>
          </w:tcPr>
          <w:p w:rsidR="009C2925" w:rsidRPr="003D626E" w:rsidRDefault="009C2925"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rPr>
              <w:t>30</w:t>
            </w:r>
          </w:p>
        </w:tc>
        <w:tc>
          <w:tcPr>
            <w:tcW w:w="319" w:type="pct"/>
          </w:tcPr>
          <w:p w:rsidR="009C2925" w:rsidRPr="003D626E" w:rsidRDefault="009C2925"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rPr>
              <w:t>30</w:t>
            </w:r>
          </w:p>
        </w:tc>
        <w:tc>
          <w:tcPr>
            <w:tcW w:w="320" w:type="pct"/>
          </w:tcPr>
          <w:p w:rsidR="009C2925" w:rsidRPr="003D626E" w:rsidRDefault="009C2925"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rPr>
              <w:t>30</w:t>
            </w:r>
          </w:p>
        </w:tc>
        <w:tc>
          <w:tcPr>
            <w:tcW w:w="319" w:type="pct"/>
          </w:tcPr>
          <w:p w:rsidR="009C2925" w:rsidRPr="003D626E" w:rsidRDefault="009C2925"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rPr>
              <w:t>30</w:t>
            </w:r>
          </w:p>
        </w:tc>
        <w:tc>
          <w:tcPr>
            <w:tcW w:w="637" w:type="pct"/>
            <w:gridSpan w:val="2"/>
          </w:tcPr>
          <w:p w:rsidR="009C2925" w:rsidRDefault="00A462CC"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B40705" w:rsidRPr="00B16E15" w:rsidTr="00627B8E">
        <w:trPr>
          <w:trHeight w:val="825"/>
        </w:trPr>
        <w:tc>
          <w:tcPr>
            <w:tcW w:w="216" w:type="pct"/>
            <w:shd w:val="clear" w:color="auto" w:fill="FFFFFF"/>
          </w:tcPr>
          <w:p w:rsidR="00B40705" w:rsidRPr="007E38A4" w:rsidRDefault="00881DEF"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B40705">
              <w:rPr>
                <w:rFonts w:ascii="Times New Roman" w:hAnsi="Times New Roman"/>
                <w:sz w:val="24"/>
                <w:szCs w:val="24"/>
              </w:rPr>
              <w:t>.</w:t>
            </w:r>
            <w:r w:rsidR="00AD36B2">
              <w:rPr>
                <w:rFonts w:ascii="Times New Roman" w:hAnsi="Times New Roman"/>
                <w:sz w:val="24"/>
                <w:szCs w:val="24"/>
              </w:rPr>
              <w:t>1</w:t>
            </w:r>
            <w:r w:rsidR="00D02711">
              <w:rPr>
                <w:rFonts w:ascii="Times New Roman" w:hAnsi="Times New Roman"/>
                <w:sz w:val="24"/>
                <w:szCs w:val="24"/>
              </w:rPr>
              <w:t>1</w:t>
            </w:r>
          </w:p>
        </w:tc>
        <w:tc>
          <w:tcPr>
            <w:tcW w:w="1193" w:type="pct"/>
            <w:shd w:val="clear" w:color="auto" w:fill="FFFFFF"/>
          </w:tcPr>
          <w:p w:rsidR="00B40705" w:rsidRPr="001457D6" w:rsidRDefault="001F3159" w:rsidP="00B40705">
            <w:pPr>
              <w:tabs>
                <w:tab w:val="left" w:pos="1701"/>
                <w:tab w:val="left" w:pos="2694"/>
                <w:tab w:val="left" w:pos="2977"/>
              </w:tabs>
              <w:spacing w:after="0" w:line="240" w:lineRule="auto"/>
              <w:rPr>
                <w:rFonts w:ascii="Times New Roman" w:hAnsi="Times New Roman"/>
                <w:sz w:val="24"/>
                <w:szCs w:val="24"/>
              </w:rPr>
            </w:pPr>
            <w:r w:rsidRPr="001457D6">
              <w:rPr>
                <w:rFonts w:ascii="Times New Roman" w:hAnsi="Times New Roman"/>
                <w:sz w:val="24"/>
                <w:szCs w:val="24"/>
              </w:rPr>
              <w:t xml:space="preserve">Отложенные решения – Доля отложенных решений от числа ответов, </w:t>
            </w:r>
            <w:r w:rsidRPr="001457D6">
              <w:rPr>
                <w:rFonts w:ascii="Times New Roman" w:hAnsi="Times New Roman"/>
                <w:sz w:val="24"/>
                <w:szCs w:val="24"/>
              </w:rPr>
              <w:lastRenderedPageBreak/>
              <w:t>предоставленных на портале «Добродел» (</w:t>
            </w:r>
            <w:ins w:id="0" w:author="Егоров Иван Сергеевич" w:date="2020-02-17T17:00:00Z">
              <w:r w:rsidRPr="001457D6">
                <w:rPr>
                  <w:rFonts w:ascii="Times New Roman" w:hAnsi="Times New Roman"/>
                  <w:sz w:val="24"/>
                  <w:szCs w:val="24"/>
                </w:rPr>
                <w:t>два и более раз</w:t>
              </w:r>
            </w:ins>
            <w:del w:id="1" w:author="Егоров Иван Сергеевич" w:date="2020-02-17T17:00:00Z">
              <w:r w:rsidRPr="001457D6" w:rsidDel="00E06D60">
                <w:rPr>
                  <w:rFonts w:ascii="Times New Roman" w:hAnsi="Times New Roman"/>
                  <w:sz w:val="24"/>
                  <w:szCs w:val="24"/>
                </w:rPr>
                <w:delText>по проблемам со сроком решения 8 р.д.</w:delText>
              </w:r>
            </w:del>
            <w:r w:rsidRPr="001457D6">
              <w:rPr>
                <w:rFonts w:ascii="Times New Roman" w:hAnsi="Times New Roman"/>
                <w:sz w:val="24"/>
                <w:szCs w:val="24"/>
              </w:rPr>
              <w:t>)</w:t>
            </w:r>
          </w:p>
        </w:tc>
        <w:tc>
          <w:tcPr>
            <w:tcW w:w="410" w:type="pct"/>
          </w:tcPr>
          <w:p w:rsidR="00B40705" w:rsidRPr="0067013C" w:rsidRDefault="00B40705" w:rsidP="00B40705">
            <w:pPr>
              <w:tabs>
                <w:tab w:val="left" w:pos="1701"/>
                <w:tab w:val="left" w:pos="2694"/>
                <w:tab w:val="left" w:pos="2977"/>
              </w:tabs>
              <w:spacing w:after="0" w:line="240" w:lineRule="auto"/>
              <w:jc w:val="center"/>
              <w:rPr>
                <w:rFonts w:ascii="Times New Roman" w:hAnsi="Times New Roman"/>
                <w:color w:val="000000"/>
                <w:sz w:val="24"/>
                <w:szCs w:val="24"/>
              </w:rPr>
            </w:pPr>
            <w:r w:rsidRPr="0067013C">
              <w:rPr>
                <w:rFonts w:ascii="Times New Roman" w:hAnsi="Times New Roman"/>
                <w:color w:val="000000"/>
                <w:sz w:val="24"/>
                <w:szCs w:val="24"/>
              </w:rPr>
              <w:lastRenderedPageBreak/>
              <w:t>Рейтинг-50</w:t>
            </w:r>
          </w:p>
        </w:tc>
        <w:tc>
          <w:tcPr>
            <w:tcW w:w="364" w:type="pct"/>
          </w:tcPr>
          <w:p w:rsidR="00B40705" w:rsidRDefault="00B40705" w:rsidP="00B40705">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583" w:type="pct"/>
          </w:tcPr>
          <w:p w:rsidR="00B40705" w:rsidRPr="001F3159" w:rsidRDefault="001F3159"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lang w:val="en-US"/>
              </w:rPr>
              <w:t>0</w:t>
            </w:r>
            <w:r>
              <w:rPr>
                <w:rFonts w:ascii="Times New Roman" w:hAnsi="Times New Roman"/>
                <w:color w:val="000000"/>
                <w:sz w:val="24"/>
                <w:szCs w:val="24"/>
              </w:rPr>
              <w:t>,96</w:t>
            </w:r>
          </w:p>
        </w:tc>
        <w:tc>
          <w:tcPr>
            <w:tcW w:w="319" w:type="pct"/>
          </w:tcPr>
          <w:p w:rsidR="00B40705" w:rsidRPr="00F634CD" w:rsidRDefault="003D626E"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lang w:val="en-US"/>
              </w:rPr>
              <w:t>5</w:t>
            </w:r>
          </w:p>
        </w:tc>
        <w:tc>
          <w:tcPr>
            <w:tcW w:w="319" w:type="pct"/>
          </w:tcPr>
          <w:p w:rsidR="00B40705" w:rsidRPr="003D626E" w:rsidRDefault="003D626E"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lang w:val="en-US"/>
              </w:rPr>
              <w:t>5</w:t>
            </w:r>
          </w:p>
        </w:tc>
        <w:tc>
          <w:tcPr>
            <w:tcW w:w="319" w:type="pct"/>
          </w:tcPr>
          <w:p w:rsidR="00B40705" w:rsidRPr="003D626E" w:rsidRDefault="003D626E"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lang w:val="en-US"/>
              </w:rPr>
              <w:t>5</w:t>
            </w:r>
          </w:p>
        </w:tc>
        <w:tc>
          <w:tcPr>
            <w:tcW w:w="320" w:type="pct"/>
          </w:tcPr>
          <w:p w:rsidR="00B40705" w:rsidRPr="003D626E" w:rsidRDefault="003D626E"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lang w:val="en-US"/>
              </w:rPr>
              <w:t>5</w:t>
            </w:r>
          </w:p>
        </w:tc>
        <w:tc>
          <w:tcPr>
            <w:tcW w:w="319" w:type="pct"/>
          </w:tcPr>
          <w:p w:rsidR="00B40705" w:rsidRPr="003D626E" w:rsidRDefault="003D626E" w:rsidP="00CF1D1B">
            <w:pPr>
              <w:tabs>
                <w:tab w:val="left" w:pos="1701"/>
                <w:tab w:val="left" w:pos="2694"/>
                <w:tab w:val="left" w:pos="2977"/>
              </w:tabs>
              <w:spacing w:after="0" w:line="240" w:lineRule="auto"/>
              <w:jc w:val="center"/>
              <w:rPr>
                <w:rFonts w:ascii="Times New Roman" w:hAnsi="Times New Roman"/>
                <w:sz w:val="24"/>
                <w:szCs w:val="24"/>
                <w:lang w:val="en-US"/>
              </w:rPr>
            </w:pPr>
            <w:r>
              <w:rPr>
                <w:rFonts w:ascii="Times New Roman" w:hAnsi="Times New Roman"/>
                <w:sz w:val="24"/>
                <w:szCs w:val="24"/>
                <w:lang w:val="en-US"/>
              </w:rPr>
              <w:t>5</w:t>
            </w:r>
          </w:p>
        </w:tc>
        <w:tc>
          <w:tcPr>
            <w:tcW w:w="637" w:type="pct"/>
            <w:gridSpan w:val="2"/>
          </w:tcPr>
          <w:p w:rsidR="00B40705" w:rsidRDefault="00A462CC"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B40705" w:rsidRPr="00B16E15" w:rsidTr="00627B8E">
        <w:trPr>
          <w:trHeight w:val="825"/>
        </w:trPr>
        <w:tc>
          <w:tcPr>
            <w:tcW w:w="216" w:type="pct"/>
            <w:shd w:val="clear" w:color="auto" w:fill="FFFFFF"/>
          </w:tcPr>
          <w:p w:rsidR="00B40705" w:rsidRPr="007E38A4" w:rsidRDefault="00AD36B2" w:rsidP="00CF1D1B">
            <w:pPr>
              <w:tabs>
                <w:tab w:val="left" w:pos="1701"/>
                <w:tab w:val="left" w:pos="2694"/>
                <w:tab w:val="left" w:pos="2977"/>
              </w:tabs>
              <w:spacing w:after="0" w:line="240" w:lineRule="auto"/>
              <w:rPr>
                <w:rFonts w:ascii="Times New Roman" w:hAnsi="Times New Roman"/>
                <w:sz w:val="24"/>
                <w:szCs w:val="24"/>
              </w:rPr>
            </w:pPr>
            <w:bookmarkStart w:id="2" w:name="_GoBack" w:colFirst="5" w:colLast="5"/>
            <w:r>
              <w:rPr>
                <w:rFonts w:ascii="Times New Roman" w:hAnsi="Times New Roman"/>
                <w:sz w:val="24"/>
                <w:szCs w:val="24"/>
              </w:rPr>
              <w:lastRenderedPageBreak/>
              <w:t>2.</w:t>
            </w:r>
            <w:r w:rsidR="00B40705" w:rsidRPr="007E38A4">
              <w:rPr>
                <w:rFonts w:ascii="Times New Roman" w:hAnsi="Times New Roman"/>
                <w:sz w:val="24"/>
                <w:szCs w:val="24"/>
              </w:rPr>
              <w:t>1</w:t>
            </w:r>
            <w:r w:rsidR="00D02711">
              <w:rPr>
                <w:rFonts w:ascii="Times New Roman" w:hAnsi="Times New Roman"/>
                <w:sz w:val="24"/>
                <w:szCs w:val="24"/>
              </w:rPr>
              <w:t>2</w:t>
            </w:r>
          </w:p>
          <w:p w:rsidR="00B40705" w:rsidRPr="007E38A4" w:rsidRDefault="00B40705" w:rsidP="00CF1D1B">
            <w:pPr>
              <w:tabs>
                <w:tab w:val="left" w:pos="1701"/>
                <w:tab w:val="left" w:pos="2694"/>
                <w:tab w:val="left" w:pos="2977"/>
              </w:tabs>
              <w:spacing w:after="0" w:line="240" w:lineRule="auto"/>
              <w:rPr>
                <w:rFonts w:ascii="Times New Roman" w:hAnsi="Times New Roman"/>
                <w:sz w:val="24"/>
                <w:szCs w:val="24"/>
              </w:rPr>
            </w:pPr>
          </w:p>
        </w:tc>
        <w:tc>
          <w:tcPr>
            <w:tcW w:w="1193" w:type="pct"/>
            <w:shd w:val="clear" w:color="auto" w:fill="FFFFFF"/>
          </w:tcPr>
          <w:p w:rsidR="00B40705" w:rsidRPr="001457D6" w:rsidRDefault="001F3159" w:rsidP="00CF1D1B">
            <w:pPr>
              <w:tabs>
                <w:tab w:val="left" w:pos="1701"/>
                <w:tab w:val="left" w:pos="2694"/>
                <w:tab w:val="left" w:pos="2977"/>
              </w:tabs>
              <w:spacing w:after="0" w:line="240" w:lineRule="auto"/>
              <w:rPr>
                <w:rFonts w:ascii="Times New Roman" w:hAnsi="Times New Roman"/>
                <w:sz w:val="24"/>
                <w:szCs w:val="24"/>
              </w:rPr>
            </w:pPr>
            <w:r w:rsidRPr="001457D6">
              <w:rPr>
                <w:rFonts w:ascii="Times New Roman" w:hAnsi="Times New Roman"/>
                <w:sz w:val="24"/>
                <w:szCs w:val="24"/>
              </w:rPr>
              <w:t>Ответь вовремя – Доля жалоб, поступивших на портал «Добродел», по которым нарушен срок подготовки ответа</w:t>
            </w:r>
          </w:p>
        </w:tc>
        <w:tc>
          <w:tcPr>
            <w:tcW w:w="410" w:type="pct"/>
          </w:tcPr>
          <w:p w:rsidR="00B40705" w:rsidRPr="0067013C" w:rsidRDefault="00B40705" w:rsidP="00CF1D1B">
            <w:pPr>
              <w:tabs>
                <w:tab w:val="left" w:pos="1701"/>
                <w:tab w:val="left" w:pos="2694"/>
                <w:tab w:val="left" w:pos="2977"/>
              </w:tabs>
              <w:spacing w:after="0" w:line="240" w:lineRule="auto"/>
              <w:jc w:val="center"/>
              <w:rPr>
                <w:rFonts w:ascii="Times New Roman" w:hAnsi="Times New Roman"/>
                <w:color w:val="000000"/>
                <w:sz w:val="24"/>
                <w:szCs w:val="24"/>
              </w:rPr>
            </w:pPr>
            <w:r w:rsidRPr="0067013C">
              <w:rPr>
                <w:rFonts w:ascii="Times New Roman" w:hAnsi="Times New Roman"/>
                <w:color w:val="000000"/>
                <w:sz w:val="24"/>
                <w:szCs w:val="24"/>
              </w:rPr>
              <w:t>Рейтинг-50</w:t>
            </w:r>
          </w:p>
        </w:tc>
        <w:tc>
          <w:tcPr>
            <w:tcW w:w="364" w:type="pct"/>
          </w:tcPr>
          <w:p w:rsidR="00B40705" w:rsidRDefault="00B40705"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583" w:type="pct"/>
          </w:tcPr>
          <w:p w:rsidR="00B40705" w:rsidRPr="00B16E15" w:rsidRDefault="001F3159"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5,88</w:t>
            </w:r>
          </w:p>
        </w:tc>
        <w:tc>
          <w:tcPr>
            <w:tcW w:w="319" w:type="pct"/>
          </w:tcPr>
          <w:p w:rsidR="00B40705" w:rsidRPr="00F634CD"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5</w:t>
            </w:r>
          </w:p>
        </w:tc>
        <w:tc>
          <w:tcPr>
            <w:tcW w:w="319" w:type="pct"/>
          </w:tcPr>
          <w:p w:rsidR="00B40705" w:rsidRPr="00F634CD"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5</w:t>
            </w:r>
          </w:p>
        </w:tc>
        <w:tc>
          <w:tcPr>
            <w:tcW w:w="319" w:type="pct"/>
          </w:tcPr>
          <w:p w:rsidR="00B40705" w:rsidRPr="00F634CD"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5</w:t>
            </w:r>
          </w:p>
        </w:tc>
        <w:tc>
          <w:tcPr>
            <w:tcW w:w="320" w:type="pct"/>
          </w:tcPr>
          <w:p w:rsidR="00B40705" w:rsidRPr="00F634CD"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5</w:t>
            </w:r>
          </w:p>
        </w:tc>
        <w:tc>
          <w:tcPr>
            <w:tcW w:w="319" w:type="pct"/>
          </w:tcPr>
          <w:p w:rsidR="00B40705" w:rsidRPr="00F634CD"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F634CD">
              <w:rPr>
                <w:rFonts w:ascii="Times New Roman" w:hAnsi="Times New Roman"/>
                <w:sz w:val="24"/>
                <w:szCs w:val="24"/>
              </w:rPr>
              <w:t>5</w:t>
            </w:r>
          </w:p>
        </w:tc>
        <w:tc>
          <w:tcPr>
            <w:tcW w:w="637" w:type="pct"/>
            <w:gridSpan w:val="2"/>
          </w:tcPr>
          <w:p w:rsidR="00B40705" w:rsidRDefault="00A462CC"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bookmarkEnd w:id="2"/>
      <w:tr w:rsidR="00B40705" w:rsidRPr="00B16E15" w:rsidTr="00627B8E">
        <w:trPr>
          <w:trHeight w:val="825"/>
        </w:trPr>
        <w:tc>
          <w:tcPr>
            <w:tcW w:w="216" w:type="pct"/>
            <w:shd w:val="clear" w:color="auto" w:fill="FFFFFF"/>
          </w:tcPr>
          <w:p w:rsidR="00B40705" w:rsidRPr="007E38A4"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B40705" w:rsidRPr="007E38A4">
              <w:rPr>
                <w:rFonts w:ascii="Times New Roman" w:hAnsi="Times New Roman"/>
                <w:sz w:val="24"/>
                <w:szCs w:val="24"/>
              </w:rPr>
              <w:t>1</w:t>
            </w:r>
            <w:r w:rsidR="00D02711">
              <w:rPr>
                <w:rFonts w:ascii="Times New Roman" w:hAnsi="Times New Roman"/>
                <w:sz w:val="24"/>
                <w:szCs w:val="24"/>
              </w:rPr>
              <w:t>3</w:t>
            </w:r>
          </w:p>
        </w:tc>
        <w:tc>
          <w:tcPr>
            <w:tcW w:w="1193" w:type="pct"/>
            <w:shd w:val="clear" w:color="auto" w:fill="FFFFFF"/>
          </w:tcPr>
          <w:p w:rsidR="00B40705" w:rsidRPr="000D2CA2" w:rsidRDefault="00B40705"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410" w:type="pct"/>
          </w:tcPr>
          <w:p w:rsidR="00B40705" w:rsidRPr="0067013C" w:rsidRDefault="00B40705"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отраслевой</w:t>
            </w:r>
          </w:p>
        </w:tc>
        <w:tc>
          <w:tcPr>
            <w:tcW w:w="364" w:type="pct"/>
          </w:tcPr>
          <w:p w:rsidR="00B40705" w:rsidRDefault="00B40705"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процент</w:t>
            </w:r>
          </w:p>
        </w:tc>
        <w:tc>
          <w:tcPr>
            <w:tcW w:w="583" w:type="pct"/>
          </w:tcPr>
          <w:p w:rsidR="00B40705" w:rsidRPr="00B16E15" w:rsidRDefault="000C7048"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96</w:t>
            </w:r>
          </w:p>
        </w:tc>
        <w:tc>
          <w:tcPr>
            <w:tcW w:w="319" w:type="pct"/>
          </w:tcPr>
          <w:p w:rsidR="00B40705" w:rsidRDefault="00B40705" w:rsidP="00AD67B0">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r w:rsidR="00AD67B0">
              <w:rPr>
                <w:rFonts w:ascii="Times New Roman" w:hAnsi="Times New Roman"/>
                <w:color w:val="000000"/>
                <w:sz w:val="24"/>
                <w:szCs w:val="24"/>
              </w:rPr>
              <w:t>8</w:t>
            </w:r>
          </w:p>
        </w:tc>
        <w:tc>
          <w:tcPr>
            <w:tcW w:w="319" w:type="pct"/>
          </w:tcPr>
          <w:p w:rsidR="00B40705" w:rsidRDefault="00AD67B0"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319" w:type="pct"/>
          </w:tcPr>
          <w:p w:rsidR="00B40705" w:rsidRDefault="00AD67B0"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320" w:type="pct"/>
          </w:tcPr>
          <w:p w:rsidR="00B40705" w:rsidRDefault="00B40705"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319" w:type="pct"/>
          </w:tcPr>
          <w:p w:rsidR="00B40705" w:rsidRDefault="00B40705"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100</w:t>
            </w:r>
          </w:p>
        </w:tc>
        <w:tc>
          <w:tcPr>
            <w:tcW w:w="637" w:type="pct"/>
            <w:gridSpan w:val="2"/>
          </w:tcPr>
          <w:p w:rsidR="00B40705" w:rsidRDefault="00A462CC" w:rsidP="00CF1D1B">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B40705" w:rsidRPr="00B16E15" w:rsidTr="00627B8E">
        <w:trPr>
          <w:trHeight w:val="825"/>
        </w:trPr>
        <w:tc>
          <w:tcPr>
            <w:tcW w:w="216" w:type="pct"/>
            <w:shd w:val="clear" w:color="auto" w:fill="FFFFFF"/>
          </w:tcPr>
          <w:p w:rsidR="00B40705" w:rsidRPr="007E38A4"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B40705" w:rsidRPr="007E38A4">
              <w:rPr>
                <w:rFonts w:ascii="Times New Roman" w:hAnsi="Times New Roman"/>
                <w:sz w:val="24"/>
                <w:szCs w:val="24"/>
              </w:rPr>
              <w:t>1</w:t>
            </w:r>
            <w:r w:rsidR="00D02711">
              <w:rPr>
                <w:rFonts w:ascii="Times New Roman" w:hAnsi="Times New Roman"/>
                <w:sz w:val="24"/>
                <w:szCs w:val="24"/>
              </w:rPr>
              <w:t>4</w:t>
            </w:r>
          </w:p>
        </w:tc>
        <w:tc>
          <w:tcPr>
            <w:tcW w:w="1193" w:type="pct"/>
            <w:shd w:val="clear" w:color="auto" w:fill="FFFFFF"/>
          </w:tcPr>
          <w:p w:rsidR="00B40705" w:rsidRPr="000D2CA2" w:rsidRDefault="00B40705"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Доля используемых в деятельности ОМСУ муниципального образования Московской области информационно-аналитических сервисов ЕИАС ЖКХ МО</w:t>
            </w:r>
          </w:p>
        </w:tc>
        <w:tc>
          <w:tcPr>
            <w:tcW w:w="410" w:type="pct"/>
          </w:tcPr>
          <w:p w:rsidR="00B40705" w:rsidRPr="00B16E15" w:rsidRDefault="006158D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субсидия</w:t>
            </w:r>
          </w:p>
        </w:tc>
        <w:tc>
          <w:tcPr>
            <w:tcW w:w="364" w:type="pct"/>
          </w:tcPr>
          <w:p w:rsidR="00B40705" w:rsidRPr="00B16E15"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B40705"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80</w:t>
            </w:r>
          </w:p>
        </w:tc>
        <w:tc>
          <w:tcPr>
            <w:tcW w:w="319" w:type="pct"/>
          </w:tcPr>
          <w:p w:rsidR="00B40705" w:rsidRPr="00B16E15"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9</w:t>
            </w:r>
            <w:r w:rsidR="00B40705">
              <w:rPr>
                <w:rFonts w:ascii="Times New Roman" w:hAnsi="Times New Roman"/>
                <w:sz w:val="24"/>
                <w:szCs w:val="24"/>
              </w:rPr>
              <w:t>0</w:t>
            </w:r>
          </w:p>
        </w:tc>
        <w:tc>
          <w:tcPr>
            <w:tcW w:w="319" w:type="pct"/>
          </w:tcPr>
          <w:p w:rsidR="00B40705" w:rsidRPr="00B16E15"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w:t>
            </w:r>
            <w:r w:rsidR="00B40705">
              <w:rPr>
                <w:rFonts w:ascii="Times New Roman" w:hAnsi="Times New Roman"/>
                <w:sz w:val="24"/>
                <w:szCs w:val="24"/>
              </w:rPr>
              <w:t>0</w:t>
            </w:r>
          </w:p>
        </w:tc>
        <w:tc>
          <w:tcPr>
            <w:tcW w:w="319" w:type="pct"/>
          </w:tcPr>
          <w:p w:rsidR="00B40705" w:rsidRPr="00B16E15" w:rsidRDefault="00AD67B0"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w:t>
            </w:r>
            <w:r w:rsidR="00B40705">
              <w:rPr>
                <w:rFonts w:ascii="Times New Roman" w:hAnsi="Times New Roman"/>
                <w:sz w:val="24"/>
                <w:szCs w:val="24"/>
              </w:rPr>
              <w:t>0</w:t>
            </w:r>
          </w:p>
        </w:tc>
        <w:tc>
          <w:tcPr>
            <w:tcW w:w="320" w:type="pct"/>
          </w:tcPr>
          <w:p w:rsidR="00B40705" w:rsidRPr="00B16E15"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100</w:t>
            </w:r>
          </w:p>
        </w:tc>
        <w:tc>
          <w:tcPr>
            <w:tcW w:w="319" w:type="pct"/>
          </w:tcPr>
          <w:p w:rsidR="00B40705" w:rsidRPr="00B16E15"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sz w:val="24"/>
                <w:szCs w:val="24"/>
              </w:rPr>
              <w:t>100</w:t>
            </w:r>
          </w:p>
        </w:tc>
        <w:tc>
          <w:tcPr>
            <w:tcW w:w="637" w:type="pct"/>
            <w:gridSpan w:val="2"/>
          </w:tcPr>
          <w:p w:rsidR="00B40705" w:rsidRPr="00B16E15" w:rsidRDefault="00A462CC"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6</w:t>
            </w:r>
          </w:p>
        </w:tc>
      </w:tr>
      <w:tr w:rsidR="00B40705" w:rsidRPr="00B16E15" w:rsidTr="00627B8E">
        <w:trPr>
          <w:trHeight w:val="825"/>
        </w:trPr>
        <w:tc>
          <w:tcPr>
            <w:tcW w:w="216" w:type="pct"/>
            <w:shd w:val="clear" w:color="auto" w:fill="FFFFFF"/>
          </w:tcPr>
          <w:p w:rsidR="00B40705" w:rsidRPr="00A30912"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00881DEF">
              <w:rPr>
                <w:rFonts w:ascii="Times New Roman" w:hAnsi="Times New Roman"/>
                <w:sz w:val="24"/>
                <w:szCs w:val="24"/>
              </w:rPr>
              <w:t>1</w:t>
            </w:r>
            <w:r w:rsidR="00D02711">
              <w:rPr>
                <w:rFonts w:ascii="Times New Roman" w:hAnsi="Times New Roman"/>
                <w:sz w:val="24"/>
                <w:szCs w:val="24"/>
              </w:rPr>
              <w:t>5</w:t>
            </w:r>
          </w:p>
        </w:tc>
        <w:tc>
          <w:tcPr>
            <w:tcW w:w="1193" w:type="pct"/>
            <w:shd w:val="clear" w:color="auto" w:fill="auto"/>
          </w:tcPr>
          <w:p w:rsidR="00B40705" w:rsidRPr="00A30912" w:rsidRDefault="00B40705" w:rsidP="00B40705">
            <w:pPr>
              <w:tabs>
                <w:tab w:val="left" w:pos="1701"/>
                <w:tab w:val="left" w:pos="2694"/>
                <w:tab w:val="left" w:pos="2977"/>
              </w:tabs>
              <w:spacing w:after="0" w:line="240" w:lineRule="auto"/>
              <w:rPr>
                <w:rFonts w:ascii="Times New Roman" w:hAnsi="Times New Roman"/>
                <w:sz w:val="24"/>
                <w:szCs w:val="24"/>
              </w:rPr>
            </w:pPr>
            <w:r w:rsidRPr="00A30912">
              <w:rPr>
                <w:rFonts w:ascii="Times New Roman" w:hAnsi="Times New Roman"/>
                <w:sz w:val="24"/>
                <w:szCs w:val="24"/>
              </w:rPr>
              <w:t xml:space="preserve">Доля муниципальных дошкольных образовательных </w:t>
            </w:r>
            <w:r w:rsidRPr="00A30912">
              <w:rPr>
                <w:rFonts w:ascii="Times New Roman" w:hAnsi="Times New Roman"/>
                <w:sz w:val="24"/>
                <w:szCs w:val="24"/>
              </w:rPr>
              <w:lastRenderedPageBreak/>
              <w:t>организаций в муниципальном образовании Московской области, подключенных к сети Интернет на скорости:</w:t>
            </w:r>
          </w:p>
          <w:p w:rsidR="00B40705" w:rsidRPr="00A30912" w:rsidRDefault="00B40705" w:rsidP="00B40705">
            <w:pPr>
              <w:tabs>
                <w:tab w:val="left" w:pos="1701"/>
                <w:tab w:val="left" w:pos="2694"/>
                <w:tab w:val="left" w:pos="2977"/>
              </w:tabs>
              <w:spacing w:after="0" w:line="240" w:lineRule="auto"/>
              <w:rPr>
                <w:rFonts w:ascii="Times New Roman" w:hAnsi="Times New Roman"/>
                <w:sz w:val="24"/>
                <w:szCs w:val="24"/>
              </w:rPr>
            </w:pPr>
            <w:r w:rsidRPr="00A30912">
              <w:rPr>
                <w:rFonts w:ascii="Times New Roman" w:hAnsi="Times New Roman"/>
                <w:sz w:val="24"/>
                <w:szCs w:val="24"/>
              </w:rPr>
              <w:t xml:space="preserve">для дошкольных образовательных </w:t>
            </w:r>
            <w:r w:rsidRPr="009F553B">
              <w:rPr>
                <w:rFonts w:ascii="Times New Roman" w:hAnsi="Times New Roman"/>
                <w:sz w:val="24"/>
                <w:szCs w:val="24"/>
              </w:rPr>
              <w:t>организаций</w:t>
            </w:r>
            <w:r w:rsidRPr="00A30912">
              <w:rPr>
                <w:rFonts w:ascii="Times New Roman" w:hAnsi="Times New Roman"/>
                <w:sz w:val="24"/>
                <w:szCs w:val="24"/>
              </w:rPr>
              <w:t xml:space="preserve"> – не менее 2 Мбит/с;</w:t>
            </w:r>
          </w:p>
          <w:p w:rsidR="001732DA" w:rsidRPr="00A30912" w:rsidRDefault="001732DA" w:rsidP="00B40705">
            <w:pPr>
              <w:tabs>
                <w:tab w:val="left" w:pos="1701"/>
                <w:tab w:val="left" w:pos="2694"/>
                <w:tab w:val="left" w:pos="2977"/>
              </w:tabs>
              <w:spacing w:after="0" w:line="240" w:lineRule="auto"/>
              <w:rPr>
                <w:rFonts w:ascii="Times New Roman" w:hAnsi="Times New Roman"/>
                <w:sz w:val="24"/>
                <w:szCs w:val="24"/>
              </w:rPr>
            </w:pPr>
            <w:r w:rsidRPr="00A30912">
              <w:rPr>
                <w:rFonts w:ascii="Times New Roman" w:hAnsi="Times New Roman"/>
                <w:sz w:val="24"/>
                <w:szCs w:val="24"/>
              </w:rPr>
              <w:t>для общеобразовательных организаций, расположенных в городских поселениях и городских округ</w:t>
            </w:r>
            <w:r w:rsidR="00D97B40" w:rsidRPr="00A30912">
              <w:rPr>
                <w:rFonts w:ascii="Times New Roman" w:hAnsi="Times New Roman"/>
                <w:sz w:val="24"/>
                <w:szCs w:val="24"/>
              </w:rPr>
              <w:t>ах</w:t>
            </w:r>
            <w:r w:rsidRPr="00A30912">
              <w:rPr>
                <w:rFonts w:ascii="Times New Roman" w:hAnsi="Times New Roman"/>
                <w:sz w:val="24"/>
                <w:szCs w:val="24"/>
              </w:rPr>
              <w:t>, - не менее 100 Мбит/с;</w:t>
            </w:r>
          </w:p>
          <w:p w:rsidR="00B40705" w:rsidRPr="00A30912" w:rsidRDefault="00D97B40" w:rsidP="00D97B40">
            <w:pPr>
              <w:tabs>
                <w:tab w:val="left" w:pos="1701"/>
                <w:tab w:val="left" w:pos="2694"/>
                <w:tab w:val="left" w:pos="2977"/>
              </w:tabs>
              <w:spacing w:after="0" w:line="240" w:lineRule="auto"/>
              <w:rPr>
                <w:rFonts w:ascii="Times New Roman" w:hAnsi="Times New Roman"/>
                <w:sz w:val="24"/>
                <w:szCs w:val="24"/>
              </w:rPr>
            </w:pPr>
            <w:r w:rsidRPr="00A30912">
              <w:rPr>
                <w:rFonts w:ascii="Times New Roman" w:hAnsi="Times New Roman"/>
                <w:sz w:val="24"/>
                <w:szCs w:val="24"/>
              </w:rPr>
              <w:t>для общеобразовательных организаций, расположенных в сельских населенных пунктах, - не менее 50 Мбит/с</w:t>
            </w:r>
          </w:p>
        </w:tc>
        <w:tc>
          <w:tcPr>
            <w:tcW w:w="410" w:type="pct"/>
          </w:tcPr>
          <w:p w:rsidR="00B40705" w:rsidRPr="00A30912" w:rsidRDefault="006158DF"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lastRenderedPageBreak/>
              <w:t>субсидия</w:t>
            </w:r>
          </w:p>
        </w:tc>
        <w:tc>
          <w:tcPr>
            <w:tcW w:w="364" w:type="pct"/>
          </w:tcPr>
          <w:p w:rsidR="00B40705" w:rsidRPr="00A30912"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процент</w:t>
            </w:r>
          </w:p>
        </w:tc>
        <w:tc>
          <w:tcPr>
            <w:tcW w:w="583" w:type="pct"/>
          </w:tcPr>
          <w:p w:rsidR="00B40705" w:rsidRPr="00A30912" w:rsidRDefault="000C7048"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sz w:val="24"/>
                <w:szCs w:val="24"/>
              </w:rPr>
              <w:t>100</w:t>
            </w:r>
          </w:p>
        </w:tc>
        <w:tc>
          <w:tcPr>
            <w:tcW w:w="319" w:type="pct"/>
          </w:tcPr>
          <w:p w:rsidR="00B40705" w:rsidRPr="00A30912"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100</w:t>
            </w:r>
          </w:p>
        </w:tc>
        <w:tc>
          <w:tcPr>
            <w:tcW w:w="319" w:type="pct"/>
          </w:tcPr>
          <w:p w:rsidR="00B40705" w:rsidRPr="00A30912"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100</w:t>
            </w:r>
          </w:p>
        </w:tc>
        <w:tc>
          <w:tcPr>
            <w:tcW w:w="319" w:type="pct"/>
          </w:tcPr>
          <w:p w:rsidR="00B40705" w:rsidRPr="00A30912"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100</w:t>
            </w:r>
          </w:p>
        </w:tc>
        <w:tc>
          <w:tcPr>
            <w:tcW w:w="320" w:type="pct"/>
          </w:tcPr>
          <w:p w:rsidR="00B40705" w:rsidRPr="00A30912"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100</w:t>
            </w:r>
          </w:p>
        </w:tc>
        <w:tc>
          <w:tcPr>
            <w:tcW w:w="319" w:type="pct"/>
          </w:tcPr>
          <w:p w:rsidR="00B40705" w:rsidRPr="00A30912"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100</w:t>
            </w:r>
          </w:p>
        </w:tc>
        <w:tc>
          <w:tcPr>
            <w:tcW w:w="637" w:type="pct"/>
            <w:gridSpan w:val="2"/>
          </w:tcPr>
          <w:p w:rsidR="00B40705" w:rsidRPr="00B16E15" w:rsidRDefault="00B40705" w:rsidP="00CF1D1B">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color w:val="000000"/>
                <w:sz w:val="24"/>
                <w:szCs w:val="24"/>
              </w:rPr>
              <w:t>5</w:t>
            </w:r>
          </w:p>
        </w:tc>
      </w:tr>
      <w:tr w:rsidR="003626F6" w:rsidRPr="00B16E15" w:rsidTr="00627B8E">
        <w:trPr>
          <w:trHeight w:val="825"/>
        </w:trPr>
        <w:tc>
          <w:tcPr>
            <w:tcW w:w="216" w:type="pct"/>
            <w:shd w:val="clear" w:color="auto" w:fill="FFFFFF"/>
          </w:tcPr>
          <w:p w:rsidR="003626F6"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lastRenderedPageBreak/>
              <w:t>2.</w:t>
            </w:r>
            <w:r w:rsidR="00881DEF">
              <w:rPr>
                <w:rFonts w:ascii="Times New Roman" w:hAnsi="Times New Roman"/>
                <w:sz w:val="24"/>
                <w:szCs w:val="24"/>
              </w:rPr>
              <w:t>1</w:t>
            </w:r>
            <w:r w:rsidR="00D02711">
              <w:rPr>
                <w:rFonts w:ascii="Times New Roman" w:hAnsi="Times New Roman"/>
                <w:sz w:val="24"/>
                <w:szCs w:val="24"/>
              </w:rPr>
              <w:t>6</w:t>
            </w:r>
          </w:p>
        </w:tc>
        <w:tc>
          <w:tcPr>
            <w:tcW w:w="1193" w:type="pct"/>
            <w:shd w:val="clear" w:color="auto" w:fill="FFFFFF"/>
          </w:tcPr>
          <w:p w:rsidR="003626F6" w:rsidRPr="00A30912" w:rsidRDefault="00533DAA" w:rsidP="00B4238E">
            <w:pPr>
              <w:tabs>
                <w:tab w:val="left" w:pos="1701"/>
                <w:tab w:val="left" w:pos="2694"/>
                <w:tab w:val="left" w:pos="2977"/>
              </w:tabs>
              <w:spacing w:after="0" w:line="240" w:lineRule="auto"/>
              <w:rPr>
                <w:rFonts w:ascii="Times New Roman" w:hAnsi="Times New Roman"/>
                <w:sz w:val="24"/>
                <w:szCs w:val="24"/>
              </w:rPr>
            </w:pPr>
            <w:r w:rsidRPr="00533DAA">
              <w:rPr>
                <w:rFonts w:ascii="Times New Roman" w:hAnsi="Times New Roman"/>
                <w:sz w:val="24"/>
                <w:szCs w:val="24"/>
              </w:rPr>
              <w:t xml:space="preserve">Доля образовательных организаций, у которых есть широкополосный доступ к сети Интернет (не менее 100 Мбит/с для образовательных организаций, расположенных в городах, и не менее 50 Мбит/с для образовательных организаций, расположенных в сельских населенных пунктах и поселках городского типа), </w:t>
            </w:r>
            <w:r w:rsidRPr="00533DAA">
              <w:rPr>
                <w:rFonts w:ascii="Times New Roman" w:hAnsi="Times New Roman"/>
                <w:sz w:val="24"/>
                <w:szCs w:val="24"/>
              </w:rPr>
              <w:lastRenderedPageBreak/>
              <w:t>за исключением дошкольных</w:t>
            </w:r>
          </w:p>
        </w:tc>
        <w:tc>
          <w:tcPr>
            <w:tcW w:w="410" w:type="pct"/>
          </w:tcPr>
          <w:p w:rsidR="003626F6" w:rsidRPr="00A30912" w:rsidRDefault="003626F6" w:rsidP="00B4238E">
            <w:pPr>
              <w:tabs>
                <w:tab w:val="left" w:pos="1701"/>
                <w:tab w:val="left" w:pos="2694"/>
                <w:tab w:val="left" w:pos="2977"/>
              </w:tabs>
              <w:spacing w:after="0" w:line="240" w:lineRule="auto"/>
              <w:jc w:val="center"/>
              <w:rPr>
                <w:rFonts w:ascii="Times New Roman" w:hAnsi="Times New Roman"/>
                <w:sz w:val="24"/>
                <w:szCs w:val="24"/>
              </w:rPr>
            </w:pPr>
            <w:r w:rsidRPr="00A30912">
              <w:rPr>
                <w:rFonts w:ascii="Times New Roman" w:hAnsi="Times New Roman"/>
                <w:sz w:val="24"/>
                <w:szCs w:val="24"/>
              </w:rPr>
              <w:lastRenderedPageBreak/>
              <w:t>Указной</w:t>
            </w:r>
          </w:p>
        </w:tc>
        <w:tc>
          <w:tcPr>
            <w:tcW w:w="364" w:type="pct"/>
          </w:tcPr>
          <w:p w:rsidR="003626F6" w:rsidRPr="00A30912" w:rsidRDefault="003626F6" w:rsidP="00B4238E">
            <w:pPr>
              <w:tabs>
                <w:tab w:val="left" w:pos="1701"/>
                <w:tab w:val="left" w:pos="2694"/>
                <w:tab w:val="left" w:pos="2977"/>
              </w:tabs>
              <w:spacing w:after="0" w:line="240" w:lineRule="auto"/>
              <w:jc w:val="center"/>
              <w:rPr>
                <w:rFonts w:ascii="Times New Roman" w:hAnsi="Times New Roman"/>
                <w:color w:val="000000"/>
                <w:sz w:val="24"/>
                <w:szCs w:val="24"/>
              </w:rPr>
            </w:pPr>
            <w:r w:rsidRPr="00A30912">
              <w:rPr>
                <w:rFonts w:ascii="Times New Roman" w:hAnsi="Times New Roman"/>
                <w:color w:val="000000"/>
                <w:sz w:val="24"/>
                <w:szCs w:val="24"/>
              </w:rPr>
              <w:t>процент</w:t>
            </w:r>
          </w:p>
        </w:tc>
        <w:tc>
          <w:tcPr>
            <w:tcW w:w="583" w:type="pct"/>
          </w:tcPr>
          <w:p w:rsidR="003626F6" w:rsidRPr="00533DAA" w:rsidRDefault="00533DAA" w:rsidP="00944A10">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rPr>
              <w:t>9</w:t>
            </w:r>
            <w:r w:rsidR="00944A10">
              <w:rPr>
                <w:rFonts w:ascii="Times New Roman" w:hAnsi="Times New Roman"/>
                <w:bCs/>
                <w:sz w:val="24"/>
                <w:szCs w:val="24"/>
                <w:lang w:val="en-US"/>
              </w:rPr>
              <w:t>4,8</w:t>
            </w:r>
          </w:p>
        </w:tc>
        <w:tc>
          <w:tcPr>
            <w:tcW w:w="319" w:type="pct"/>
          </w:tcPr>
          <w:p w:rsidR="003626F6" w:rsidRPr="00533DAA" w:rsidRDefault="00944A10" w:rsidP="00B4238E">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97,2</w:t>
            </w:r>
          </w:p>
        </w:tc>
        <w:tc>
          <w:tcPr>
            <w:tcW w:w="319" w:type="pct"/>
          </w:tcPr>
          <w:p w:rsidR="003626F6" w:rsidRPr="00533DAA" w:rsidRDefault="00533DAA" w:rsidP="00B4238E">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100</w:t>
            </w:r>
          </w:p>
        </w:tc>
        <w:tc>
          <w:tcPr>
            <w:tcW w:w="319" w:type="pct"/>
          </w:tcPr>
          <w:p w:rsidR="003626F6" w:rsidRPr="00533DAA" w:rsidRDefault="00533DAA" w:rsidP="00B4238E">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100</w:t>
            </w:r>
          </w:p>
        </w:tc>
        <w:tc>
          <w:tcPr>
            <w:tcW w:w="320" w:type="pct"/>
          </w:tcPr>
          <w:p w:rsidR="003626F6" w:rsidRPr="00533DAA" w:rsidRDefault="00533DAA" w:rsidP="00B4238E">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100</w:t>
            </w:r>
          </w:p>
        </w:tc>
        <w:tc>
          <w:tcPr>
            <w:tcW w:w="319" w:type="pct"/>
          </w:tcPr>
          <w:p w:rsidR="003626F6" w:rsidRPr="00533DAA" w:rsidRDefault="00533DAA" w:rsidP="00B4238E">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100</w:t>
            </w:r>
          </w:p>
        </w:tc>
        <w:tc>
          <w:tcPr>
            <w:tcW w:w="637" w:type="pct"/>
            <w:gridSpan w:val="2"/>
          </w:tcPr>
          <w:p w:rsidR="003626F6" w:rsidRDefault="00A462CC" w:rsidP="00B4238E">
            <w:pPr>
              <w:tabs>
                <w:tab w:val="left" w:pos="1701"/>
                <w:tab w:val="left" w:pos="2694"/>
                <w:tab w:val="left" w:pos="2977"/>
              </w:tabs>
              <w:spacing w:after="0" w:line="240" w:lineRule="auto"/>
              <w:jc w:val="center"/>
              <w:rPr>
                <w:rFonts w:ascii="Times New Roman" w:hAnsi="Times New Roman"/>
                <w:bCs/>
                <w:sz w:val="24"/>
                <w:szCs w:val="24"/>
              </w:rPr>
            </w:pPr>
            <w:r>
              <w:rPr>
                <w:rFonts w:ascii="Times New Roman" w:hAnsi="Times New Roman"/>
                <w:bCs/>
                <w:sz w:val="24"/>
                <w:szCs w:val="24"/>
              </w:rPr>
              <w:t>5</w:t>
            </w:r>
          </w:p>
        </w:tc>
      </w:tr>
      <w:tr w:rsidR="003626F6" w:rsidRPr="00B16E15" w:rsidTr="00627B8E">
        <w:trPr>
          <w:trHeight w:val="825"/>
        </w:trPr>
        <w:tc>
          <w:tcPr>
            <w:tcW w:w="216" w:type="pct"/>
            <w:shd w:val="clear" w:color="auto" w:fill="FFFFFF"/>
          </w:tcPr>
          <w:p w:rsidR="003626F6" w:rsidRPr="007E38A4"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lastRenderedPageBreak/>
              <w:t>2.</w:t>
            </w:r>
            <w:r w:rsidR="00881DEF">
              <w:rPr>
                <w:rFonts w:ascii="Times New Roman" w:hAnsi="Times New Roman"/>
                <w:sz w:val="24"/>
                <w:szCs w:val="24"/>
              </w:rPr>
              <w:t>1</w:t>
            </w:r>
            <w:r w:rsidR="00D02711">
              <w:rPr>
                <w:rFonts w:ascii="Times New Roman" w:hAnsi="Times New Roman"/>
                <w:sz w:val="24"/>
                <w:szCs w:val="24"/>
              </w:rPr>
              <w:t>7</w:t>
            </w:r>
          </w:p>
        </w:tc>
        <w:tc>
          <w:tcPr>
            <w:tcW w:w="1193" w:type="pct"/>
            <w:shd w:val="clear" w:color="auto" w:fill="FFFFFF"/>
          </w:tcPr>
          <w:p w:rsidR="003626F6" w:rsidRPr="007E38A4" w:rsidRDefault="003626F6"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410" w:type="pct"/>
          </w:tcPr>
          <w:p w:rsidR="003626F6" w:rsidRPr="00B16E15" w:rsidRDefault="00D02711"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субсидия</w:t>
            </w:r>
          </w:p>
        </w:tc>
        <w:tc>
          <w:tcPr>
            <w:tcW w:w="364"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единица</w:t>
            </w:r>
          </w:p>
        </w:tc>
        <w:tc>
          <w:tcPr>
            <w:tcW w:w="583" w:type="pct"/>
          </w:tcPr>
          <w:p w:rsidR="003626F6" w:rsidRPr="00B16E15" w:rsidRDefault="000C7048" w:rsidP="00D97B40">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13,8</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13,8</w:t>
            </w:r>
          </w:p>
        </w:tc>
        <w:tc>
          <w:tcPr>
            <w:tcW w:w="319" w:type="pct"/>
          </w:tcPr>
          <w:p w:rsidR="003626F6" w:rsidRPr="00B16E15" w:rsidRDefault="003626F6" w:rsidP="00D97B40">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13,8</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13,8</w:t>
            </w:r>
          </w:p>
        </w:tc>
        <w:tc>
          <w:tcPr>
            <w:tcW w:w="320"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13,8</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13,8</w:t>
            </w:r>
          </w:p>
        </w:tc>
        <w:tc>
          <w:tcPr>
            <w:tcW w:w="637" w:type="pct"/>
            <w:gridSpan w:val="2"/>
          </w:tcPr>
          <w:p w:rsidR="003626F6" w:rsidRPr="00B16E15" w:rsidRDefault="00A462CC"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7</w:t>
            </w:r>
          </w:p>
        </w:tc>
      </w:tr>
      <w:tr w:rsidR="003626F6" w:rsidRPr="00B16E15" w:rsidTr="00627B8E">
        <w:trPr>
          <w:trHeight w:val="825"/>
        </w:trPr>
        <w:tc>
          <w:tcPr>
            <w:tcW w:w="216" w:type="pct"/>
            <w:shd w:val="clear" w:color="auto" w:fill="FFFFFF"/>
          </w:tcPr>
          <w:p w:rsidR="003626F6" w:rsidRPr="007E38A4" w:rsidRDefault="00AD36B2" w:rsidP="00D02711">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2.1</w:t>
            </w:r>
            <w:r w:rsidR="00D02711">
              <w:rPr>
                <w:rFonts w:ascii="Times New Roman" w:hAnsi="Times New Roman"/>
                <w:sz w:val="24"/>
                <w:szCs w:val="24"/>
              </w:rPr>
              <w:t>8</w:t>
            </w:r>
          </w:p>
        </w:tc>
        <w:tc>
          <w:tcPr>
            <w:tcW w:w="1193" w:type="pct"/>
            <w:shd w:val="clear" w:color="auto" w:fill="FFFFFF"/>
          </w:tcPr>
          <w:p w:rsidR="003626F6" w:rsidRPr="007E38A4" w:rsidRDefault="003626F6" w:rsidP="00CF1D1B">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410" w:type="pct"/>
          </w:tcPr>
          <w:p w:rsidR="003626F6" w:rsidRPr="00B16E15" w:rsidRDefault="00D02711"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субсидия</w:t>
            </w:r>
          </w:p>
        </w:tc>
        <w:tc>
          <w:tcPr>
            <w:tcW w:w="364"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3626F6" w:rsidRPr="00B16E15" w:rsidRDefault="000C7048"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100</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100</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100</w:t>
            </w:r>
          </w:p>
        </w:tc>
        <w:tc>
          <w:tcPr>
            <w:tcW w:w="320"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319" w:type="pct"/>
          </w:tcPr>
          <w:p w:rsidR="003626F6" w:rsidRPr="00B16E15" w:rsidRDefault="003626F6" w:rsidP="00CF1D1B">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100</w:t>
            </w:r>
          </w:p>
        </w:tc>
        <w:tc>
          <w:tcPr>
            <w:tcW w:w="637" w:type="pct"/>
            <w:gridSpan w:val="2"/>
          </w:tcPr>
          <w:p w:rsidR="003626F6" w:rsidRPr="00B16E15" w:rsidRDefault="00A462CC" w:rsidP="00CF1D1B">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7</w:t>
            </w:r>
          </w:p>
        </w:tc>
      </w:tr>
      <w:tr w:rsidR="001457D6" w:rsidRPr="00B16E15" w:rsidTr="00627B8E">
        <w:trPr>
          <w:trHeight w:val="825"/>
        </w:trPr>
        <w:tc>
          <w:tcPr>
            <w:tcW w:w="216" w:type="pct"/>
            <w:shd w:val="clear" w:color="auto" w:fill="FFFFFF"/>
          </w:tcPr>
          <w:p w:rsidR="001457D6" w:rsidRPr="00D53499" w:rsidRDefault="001457D6" w:rsidP="001457D6">
            <w:pPr>
              <w:tabs>
                <w:tab w:val="left" w:pos="1701"/>
                <w:tab w:val="left" w:pos="2694"/>
                <w:tab w:val="left" w:pos="2977"/>
              </w:tabs>
              <w:spacing w:after="0" w:line="240" w:lineRule="auto"/>
              <w:rPr>
                <w:rFonts w:ascii="Times New Roman" w:hAnsi="Times New Roman"/>
                <w:sz w:val="24"/>
                <w:szCs w:val="24"/>
                <w:lang w:val="en-US"/>
              </w:rPr>
            </w:pPr>
            <w:r>
              <w:rPr>
                <w:rFonts w:ascii="Times New Roman" w:hAnsi="Times New Roman"/>
                <w:sz w:val="24"/>
                <w:szCs w:val="24"/>
                <w:lang w:val="en-US"/>
              </w:rPr>
              <w:t>2.19</w:t>
            </w:r>
          </w:p>
        </w:tc>
        <w:tc>
          <w:tcPr>
            <w:tcW w:w="1193" w:type="pct"/>
            <w:shd w:val="clear" w:color="auto" w:fill="FFFFFF"/>
          </w:tcPr>
          <w:p w:rsidR="001457D6" w:rsidRPr="007E38A4" w:rsidRDefault="001457D6" w:rsidP="001457D6">
            <w:pPr>
              <w:tabs>
                <w:tab w:val="left" w:pos="1701"/>
                <w:tab w:val="left" w:pos="2694"/>
                <w:tab w:val="left" w:pos="2977"/>
              </w:tabs>
              <w:spacing w:after="0" w:line="240" w:lineRule="auto"/>
              <w:rPr>
                <w:rFonts w:ascii="Times New Roman" w:hAnsi="Times New Roman"/>
                <w:sz w:val="24"/>
                <w:szCs w:val="24"/>
              </w:rPr>
            </w:pPr>
            <w:r w:rsidRPr="007C7F10">
              <w:rPr>
                <w:rFonts w:ascii="Times New Roman" w:hAnsi="Times New Roman"/>
                <w:sz w:val="24"/>
                <w:szCs w:val="24"/>
              </w:rPr>
              <w:t>Внедрена целевая модель цифровой образовательной среды в общеобразовательных организациях и</w:t>
            </w:r>
            <w:r w:rsidRPr="007C7F10">
              <w:rPr>
                <w:rFonts w:ascii="Times New Roman" w:hAnsi="Times New Roman"/>
                <w:sz w:val="24"/>
                <w:szCs w:val="24"/>
                <w:lang w:val="en-US"/>
              </w:rPr>
              <w:t> </w:t>
            </w:r>
            <w:r w:rsidRPr="007C7F10">
              <w:rPr>
                <w:rFonts w:ascii="Times New Roman" w:hAnsi="Times New Roman"/>
                <w:sz w:val="24"/>
                <w:szCs w:val="24"/>
              </w:rPr>
              <w:t>профессиональных образовательных организациях во всех субъектах Российской Федерации</w:t>
            </w:r>
          </w:p>
        </w:tc>
        <w:tc>
          <w:tcPr>
            <w:tcW w:w="410" w:type="pct"/>
          </w:tcPr>
          <w:p w:rsidR="001457D6"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с</w:t>
            </w:r>
            <w:r w:rsidRPr="008559E1">
              <w:rPr>
                <w:rFonts w:ascii="Times New Roman" w:hAnsi="Times New Roman"/>
                <w:sz w:val="24"/>
                <w:szCs w:val="24"/>
              </w:rPr>
              <w:t>убсидия</w:t>
            </w:r>
          </w:p>
        </w:tc>
        <w:tc>
          <w:tcPr>
            <w:tcW w:w="364"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штука</w:t>
            </w:r>
          </w:p>
        </w:tc>
        <w:tc>
          <w:tcPr>
            <w:tcW w:w="583" w:type="pct"/>
          </w:tcPr>
          <w:p w:rsidR="001457D6"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w:t>
            </w:r>
          </w:p>
        </w:tc>
        <w:tc>
          <w:tcPr>
            <w:tcW w:w="319" w:type="pct"/>
          </w:tcPr>
          <w:p w:rsidR="001457D6" w:rsidRDefault="001457D6" w:rsidP="001457D6">
            <w:pPr>
              <w:tabs>
                <w:tab w:val="left" w:pos="1701"/>
                <w:tab w:val="left" w:pos="2694"/>
                <w:tab w:val="left" w:pos="2977"/>
              </w:tabs>
              <w:spacing w:after="0" w:line="240" w:lineRule="auto"/>
              <w:jc w:val="center"/>
              <w:rPr>
                <w:rFonts w:ascii="Times New Roman" w:hAnsi="Times New Roman"/>
                <w:bCs/>
                <w:sz w:val="24"/>
                <w:szCs w:val="24"/>
              </w:rPr>
            </w:pPr>
            <w:r>
              <w:rPr>
                <w:rFonts w:ascii="Times New Roman" w:hAnsi="Times New Roman"/>
                <w:bCs/>
                <w:sz w:val="24"/>
                <w:szCs w:val="24"/>
              </w:rPr>
              <w:t>0</w:t>
            </w:r>
          </w:p>
        </w:tc>
        <w:tc>
          <w:tcPr>
            <w:tcW w:w="319" w:type="pct"/>
          </w:tcPr>
          <w:p w:rsidR="001457D6" w:rsidRDefault="001457D6" w:rsidP="001457D6">
            <w:pPr>
              <w:tabs>
                <w:tab w:val="left" w:pos="1701"/>
                <w:tab w:val="left" w:pos="2694"/>
                <w:tab w:val="left" w:pos="2977"/>
              </w:tabs>
              <w:spacing w:after="0" w:line="240" w:lineRule="auto"/>
              <w:jc w:val="center"/>
              <w:rPr>
                <w:rFonts w:ascii="Times New Roman" w:hAnsi="Times New Roman"/>
                <w:bCs/>
                <w:sz w:val="24"/>
                <w:szCs w:val="24"/>
              </w:rPr>
            </w:pPr>
            <w:r>
              <w:rPr>
                <w:rFonts w:ascii="Times New Roman" w:hAnsi="Times New Roman"/>
                <w:bCs/>
                <w:sz w:val="24"/>
                <w:szCs w:val="24"/>
              </w:rPr>
              <w:t>0</w:t>
            </w:r>
          </w:p>
        </w:tc>
        <w:tc>
          <w:tcPr>
            <w:tcW w:w="319" w:type="pct"/>
          </w:tcPr>
          <w:p w:rsidR="001457D6" w:rsidRDefault="001457D6" w:rsidP="001457D6">
            <w:pPr>
              <w:tabs>
                <w:tab w:val="left" w:pos="1701"/>
                <w:tab w:val="left" w:pos="2694"/>
                <w:tab w:val="left" w:pos="2977"/>
              </w:tabs>
              <w:spacing w:after="0" w:line="240" w:lineRule="auto"/>
              <w:jc w:val="center"/>
              <w:rPr>
                <w:rFonts w:ascii="Times New Roman" w:hAnsi="Times New Roman"/>
                <w:bCs/>
                <w:sz w:val="24"/>
                <w:szCs w:val="24"/>
              </w:rPr>
            </w:pPr>
            <w:r>
              <w:rPr>
                <w:rFonts w:ascii="Times New Roman" w:hAnsi="Times New Roman"/>
                <w:bCs/>
                <w:sz w:val="24"/>
                <w:szCs w:val="24"/>
              </w:rPr>
              <w:t>1</w:t>
            </w:r>
          </w:p>
        </w:tc>
        <w:tc>
          <w:tcPr>
            <w:tcW w:w="320" w:type="pct"/>
          </w:tcPr>
          <w:p w:rsidR="001457D6" w:rsidRPr="00DC68D0" w:rsidRDefault="00DC68D0" w:rsidP="001457D6">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1</w:t>
            </w:r>
          </w:p>
        </w:tc>
        <w:tc>
          <w:tcPr>
            <w:tcW w:w="319" w:type="pct"/>
          </w:tcPr>
          <w:p w:rsidR="001457D6" w:rsidRPr="00DC68D0" w:rsidRDefault="00DC68D0" w:rsidP="001457D6">
            <w:pPr>
              <w:tabs>
                <w:tab w:val="left" w:pos="1701"/>
                <w:tab w:val="left" w:pos="2694"/>
                <w:tab w:val="left" w:pos="2977"/>
              </w:tabs>
              <w:spacing w:after="0" w:line="240" w:lineRule="auto"/>
              <w:jc w:val="center"/>
              <w:rPr>
                <w:rFonts w:ascii="Times New Roman" w:hAnsi="Times New Roman"/>
                <w:bCs/>
                <w:sz w:val="24"/>
                <w:szCs w:val="24"/>
                <w:lang w:val="en-US"/>
              </w:rPr>
            </w:pPr>
            <w:r>
              <w:rPr>
                <w:rFonts w:ascii="Times New Roman" w:hAnsi="Times New Roman"/>
                <w:bCs/>
                <w:sz w:val="24"/>
                <w:szCs w:val="24"/>
                <w:lang w:val="en-US"/>
              </w:rPr>
              <w:t>1</w:t>
            </w:r>
          </w:p>
        </w:tc>
        <w:tc>
          <w:tcPr>
            <w:tcW w:w="637" w:type="pct"/>
            <w:gridSpan w:val="2"/>
          </w:tcPr>
          <w:p w:rsidR="001457D6" w:rsidRDefault="001457D6" w:rsidP="001457D6">
            <w:pPr>
              <w:tabs>
                <w:tab w:val="left" w:pos="1701"/>
                <w:tab w:val="left" w:pos="2694"/>
                <w:tab w:val="left" w:pos="2977"/>
              </w:tabs>
              <w:spacing w:after="0" w:line="240" w:lineRule="auto"/>
              <w:jc w:val="center"/>
              <w:rPr>
                <w:rFonts w:ascii="Times New Roman" w:hAnsi="Times New Roman"/>
                <w:bCs/>
                <w:sz w:val="24"/>
                <w:szCs w:val="24"/>
              </w:rPr>
            </w:pPr>
            <w:r>
              <w:rPr>
                <w:rFonts w:ascii="Times New Roman" w:hAnsi="Times New Roman"/>
                <w:bCs/>
                <w:sz w:val="24"/>
                <w:szCs w:val="24"/>
              </w:rPr>
              <w:t>7</w:t>
            </w:r>
          </w:p>
        </w:tc>
      </w:tr>
      <w:tr w:rsidR="001457D6" w:rsidRPr="00B16E15" w:rsidTr="00627B8E">
        <w:trPr>
          <w:trHeight w:val="825"/>
        </w:trPr>
        <w:tc>
          <w:tcPr>
            <w:tcW w:w="216" w:type="pct"/>
            <w:shd w:val="clear" w:color="auto" w:fill="FFFFFF"/>
          </w:tcPr>
          <w:p w:rsidR="001457D6" w:rsidRPr="007E38A4" w:rsidRDefault="001457D6" w:rsidP="001457D6">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lastRenderedPageBreak/>
              <w:t>2.20</w:t>
            </w:r>
          </w:p>
        </w:tc>
        <w:tc>
          <w:tcPr>
            <w:tcW w:w="1193" w:type="pct"/>
            <w:shd w:val="clear" w:color="auto" w:fill="FFFFFF"/>
          </w:tcPr>
          <w:p w:rsidR="001457D6" w:rsidRPr="000D2CA2" w:rsidRDefault="001457D6" w:rsidP="001457D6">
            <w:pPr>
              <w:tabs>
                <w:tab w:val="left" w:pos="1701"/>
                <w:tab w:val="left" w:pos="2694"/>
                <w:tab w:val="left" w:pos="2977"/>
              </w:tabs>
              <w:spacing w:after="0" w:line="240" w:lineRule="auto"/>
              <w:rPr>
                <w:rFonts w:ascii="Times New Roman" w:hAnsi="Times New Roman"/>
                <w:sz w:val="24"/>
                <w:szCs w:val="24"/>
              </w:rPr>
            </w:pPr>
            <w:r w:rsidRPr="000D2CA2">
              <w:rPr>
                <w:rFonts w:ascii="Times New Roman" w:hAnsi="Times New Roman"/>
                <w:sz w:val="24"/>
                <w:szCs w:val="24"/>
              </w:rPr>
              <w:t>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410"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Обращение Губернатора Московской области</w:t>
            </w:r>
          </w:p>
        </w:tc>
        <w:tc>
          <w:tcPr>
            <w:tcW w:w="364"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процент</w:t>
            </w:r>
          </w:p>
        </w:tc>
        <w:tc>
          <w:tcPr>
            <w:tcW w:w="583"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77</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78</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79</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80</w:t>
            </w:r>
          </w:p>
        </w:tc>
        <w:tc>
          <w:tcPr>
            <w:tcW w:w="320"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81</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81</w:t>
            </w:r>
          </w:p>
        </w:tc>
        <w:tc>
          <w:tcPr>
            <w:tcW w:w="637" w:type="pct"/>
            <w:gridSpan w:val="2"/>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color w:val="000000"/>
                <w:sz w:val="24"/>
                <w:szCs w:val="24"/>
              </w:rPr>
              <w:t>1</w:t>
            </w:r>
          </w:p>
        </w:tc>
      </w:tr>
      <w:tr w:rsidR="001457D6" w:rsidRPr="00B16E15" w:rsidTr="00627B8E">
        <w:trPr>
          <w:trHeight w:val="825"/>
        </w:trPr>
        <w:tc>
          <w:tcPr>
            <w:tcW w:w="216" w:type="pct"/>
            <w:shd w:val="clear" w:color="auto" w:fill="FFFFFF"/>
          </w:tcPr>
          <w:p w:rsidR="001457D6" w:rsidRPr="007E38A4" w:rsidRDefault="001457D6" w:rsidP="001457D6">
            <w:pPr>
              <w:tabs>
                <w:tab w:val="left" w:pos="1701"/>
                <w:tab w:val="left" w:pos="2694"/>
                <w:tab w:val="left" w:pos="2977"/>
              </w:tabs>
              <w:spacing w:after="0" w:line="240" w:lineRule="auto"/>
              <w:rPr>
                <w:rFonts w:ascii="Times New Roman" w:hAnsi="Times New Roman"/>
                <w:sz w:val="24"/>
                <w:szCs w:val="24"/>
              </w:rPr>
            </w:pPr>
            <w:r>
              <w:rPr>
                <w:rFonts w:ascii="Times New Roman" w:hAnsi="Times New Roman"/>
                <w:sz w:val="24"/>
                <w:szCs w:val="24"/>
              </w:rPr>
              <w:t>2.</w:t>
            </w:r>
            <w:r w:rsidRPr="007E38A4">
              <w:rPr>
                <w:rFonts w:ascii="Times New Roman" w:hAnsi="Times New Roman"/>
                <w:sz w:val="24"/>
                <w:szCs w:val="24"/>
              </w:rPr>
              <w:t>2</w:t>
            </w:r>
            <w:r>
              <w:rPr>
                <w:rFonts w:ascii="Times New Roman" w:hAnsi="Times New Roman"/>
                <w:sz w:val="24"/>
                <w:szCs w:val="24"/>
              </w:rPr>
              <w:t>1</w:t>
            </w:r>
          </w:p>
        </w:tc>
        <w:tc>
          <w:tcPr>
            <w:tcW w:w="1193" w:type="pct"/>
            <w:shd w:val="clear" w:color="auto" w:fill="FFFFFF"/>
          </w:tcPr>
          <w:p w:rsidR="001457D6" w:rsidRPr="007E38A4" w:rsidRDefault="001457D6" w:rsidP="001457D6">
            <w:pPr>
              <w:tabs>
                <w:tab w:val="left" w:pos="1701"/>
                <w:tab w:val="left" w:pos="2694"/>
                <w:tab w:val="left" w:pos="2977"/>
              </w:tabs>
              <w:spacing w:after="0" w:line="240" w:lineRule="auto"/>
              <w:rPr>
                <w:rFonts w:ascii="Times New Roman" w:hAnsi="Times New Roman"/>
                <w:sz w:val="24"/>
                <w:szCs w:val="24"/>
              </w:rPr>
            </w:pPr>
            <w:r w:rsidRPr="007E38A4">
              <w:rPr>
                <w:rFonts w:ascii="Times New Roman" w:hAnsi="Times New Roman"/>
                <w:sz w:val="24"/>
                <w:szCs w:val="24"/>
              </w:rPr>
              <w:t>Доля муниципальных учреждений культуры, обеспеченных доступом в информационно-телекоммуникационную сеть Интернет на скорости:</w:t>
            </w:r>
          </w:p>
          <w:p w:rsidR="001457D6" w:rsidRPr="007E38A4" w:rsidRDefault="001457D6" w:rsidP="001457D6">
            <w:pPr>
              <w:tabs>
                <w:tab w:val="left" w:pos="1701"/>
                <w:tab w:val="left" w:pos="2694"/>
                <w:tab w:val="left" w:pos="2977"/>
              </w:tabs>
              <w:spacing w:after="0" w:line="240" w:lineRule="auto"/>
              <w:rPr>
                <w:rFonts w:ascii="Times New Roman" w:hAnsi="Times New Roman"/>
                <w:sz w:val="24"/>
                <w:szCs w:val="24"/>
              </w:rPr>
            </w:pPr>
            <w:r w:rsidRPr="007E38A4">
              <w:rPr>
                <w:rFonts w:ascii="Times New Roman" w:hAnsi="Times New Roman"/>
                <w:sz w:val="24"/>
                <w:szCs w:val="24"/>
              </w:rPr>
              <w:t>для учреждений культуры, расположенных в городских населенных пунктах, – не менее 50 Мбит/с;</w:t>
            </w:r>
          </w:p>
          <w:p w:rsidR="001457D6" w:rsidRPr="007E38A4" w:rsidRDefault="001457D6" w:rsidP="001457D6">
            <w:pPr>
              <w:tabs>
                <w:tab w:val="left" w:pos="1701"/>
                <w:tab w:val="left" w:pos="2694"/>
                <w:tab w:val="left" w:pos="2977"/>
              </w:tabs>
              <w:spacing w:after="0" w:line="240" w:lineRule="auto"/>
              <w:rPr>
                <w:rFonts w:ascii="Times New Roman" w:hAnsi="Times New Roman"/>
                <w:sz w:val="24"/>
                <w:szCs w:val="24"/>
              </w:rPr>
            </w:pPr>
            <w:r w:rsidRPr="007E38A4">
              <w:rPr>
                <w:rFonts w:ascii="Times New Roman" w:hAnsi="Times New Roman"/>
                <w:sz w:val="24"/>
                <w:szCs w:val="24"/>
              </w:rPr>
              <w:t>для учреждений культуры, расположенных в сельских населенных пунктах, – не менее 10 Мбит/с</w:t>
            </w:r>
          </w:p>
        </w:tc>
        <w:tc>
          <w:tcPr>
            <w:tcW w:w="410"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отраслевой</w:t>
            </w:r>
          </w:p>
        </w:tc>
        <w:tc>
          <w:tcPr>
            <w:tcW w:w="364"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sidRPr="00B16E15">
              <w:rPr>
                <w:rFonts w:ascii="Times New Roman" w:hAnsi="Times New Roman"/>
                <w:color w:val="000000"/>
                <w:sz w:val="24"/>
                <w:szCs w:val="24"/>
              </w:rPr>
              <w:t>процент</w:t>
            </w:r>
          </w:p>
        </w:tc>
        <w:tc>
          <w:tcPr>
            <w:tcW w:w="583"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sz w:val="24"/>
                <w:szCs w:val="24"/>
              </w:rPr>
              <w:t>100</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bCs/>
                <w:sz w:val="24"/>
                <w:szCs w:val="24"/>
              </w:rPr>
              <w:t>100</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bCs/>
                <w:sz w:val="24"/>
                <w:szCs w:val="24"/>
              </w:rPr>
              <w:t>100</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bCs/>
                <w:sz w:val="24"/>
                <w:szCs w:val="24"/>
              </w:rPr>
              <w:t>100</w:t>
            </w:r>
          </w:p>
        </w:tc>
        <w:tc>
          <w:tcPr>
            <w:tcW w:w="320"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bCs/>
                <w:sz w:val="24"/>
                <w:szCs w:val="24"/>
              </w:rPr>
              <w:t>100</w:t>
            </w:r>
          </w:p>
        </w:tc>
        <w:tc>
          <w:tcPr>
            <w:tcW w:w="319" w:type="pct"/>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bCs/>
                <w:sz w:val="24"/>
                <w:szCs w:val="24"/>
              </w:rPr>
              <w:t>100</w:t>
            </w:r>
          </w:p>
        </w:tc>
        <w:tc>
          <w:tcPr>
            <w:tcW w:w="637" w:type="pct"/>
            <w:gridSpan w:val="2"/>
          </w:tcPr>
          <w:p w:rsidR="001457D6" w:rsidRPr="00B16E15" w:rsidRDefault="001457D6" w:rsidP="001457D6">
            <w:pPr>
              <w:tabs>
                <w:tab w:val="left" w:pos="1701"/>
                <w:tab w:val="left" w:pos="2694"/>
                <w:tab w:val="left" w:pos="2977"/>
              </w:tabs>
              <w:spacing w:after="0" w:line="240" w:lineRule="auto"/>
              <w:jc w:val="center"/>
              <w:rPr>
                <w:rFonts w:ascii="Times New Roman" w:hAnsi="Times New Roman"/>
                <w:sz w:val="24"/>
                <w:szCs w:val="24"/>
              </w:rPr>
            </w:pPr>
            <w:r>
              <w:rPr>
                <w:rFonts w:ascii="Times New Roman" w:hAnsi="Times New Roman"/>
                <w:bCs/>
                <w:sz w:val="24"/>
                <w:szCs w:val="24"/>
              </w:rPr>
              <w:t>4</w:t>
            </w:r>
          </w:p>
        </w:tc>
      </w:tr>
    </w:tbl>
    <w:p w:rsidR="00627B8E" w:rsidRDefault="00627B8E" w:rsidP="00C56B7A">
      <w:pPr>
        <w:keepNext/>
        <w:keepLines/>
        <w:tabs>
          <w:tab w:val="left" w:pos="1701"/>
          <w:tab w:val="left" w:pos="2694"/>
          <w:tab w:val="left" w:pos="2977"/>
          <w:tab w:val="center" w:pos="7568"/>
        </w:tabs>
        <w:spacing w:after="0" w:line="240" w:lineRule="auto"/>
        <w:jc w:val="center"/>
        <w:outlineLvl w:val="0"/>
        <w:rPr>
          <w:rFonts w:ascii="Times New Roman" w:hAnsi="Times New Roman"/>
          <w:b/>
          <w:sz w:val="24"/>
          <w:szCs w:val="24"/>
        </w:rPr>
        <w:sectPr w:rsidR="00627B8E" w:rsidSect="00FF6652">
          <w:pgSz w:w="16838" w:h="11906" w:orient="landscape"/>
          <w:pgMar w:top="1134" w:right="851" w:bottom="1134" w:left="1134" w:header="709" w:footer="709" w:gutter="0"/>
          <w:cols w:space="708"/>
          <w:titlePg/>
          <w:docGrid w:linePitch="360"/>
        </w:sectPr>
      </w:pPr>
    </w:p>
    <w:p w:rsidR="0071205E" w:rsidRDefault="00421E16" w:rsidP="00C56B7A">
      <w:pPr>
        <w:keepNext/>
        <w:keepLines/>
        <w:tabs>
          <w:tab w:val="left" w:pos="1701"/>
          <w:tab w:val="left" w:pos="2694"/>
          <w:tab w:val="left" w:pos="2977"/>
          <w:tab w:val="center" w:pos="7568"/>
        </w:tabs>
        <w:spacing w:after="0" w:line="240" w:lineRule="auto"/>
        <w:jc w:val="center"/>
        <w:outlineLvl w:val="0"/>
        <w:rPr>
          <w:rFonts w:ascii="Times New Roman" w:hAnsi="Times New Roman"/>
          <w:b/>
          <w:bCs/>
          <w:sz w:val="24"/>
          <w:szCs w:val="24"/>
          <w:lang w:eastAsia="ru-RU"/>
        </w:rPr>
      </w:pPr>
      <w:r>
        <w:rPr>
          <w:rFonts w:ascii="Times New Roman" w:hAnsi="Times New Roman"/>
          <w:b/>
          <w:sz w:val="24"/>
          <w:szCs w:val="24"/>
        </w:rPr>
        <w:lastRenderedPageBreak/>
        <w:t>7</w:t>
      </w:r>
      <w:r w:rsidR="0071205E">
        <w:rPr>
          <w:rFonts w:ascii="Times New Roman" w:hAnsi="Times New Roman"/>
          <w:b/>
          <w:sz w:val="24"/>
          <w:szCs w:val="24"/>
        </w:rPr>
        <w:t xml:space="preserve">. Методика расчета значений планируемых результатов реализации муниципальной программы </w:t>
      </w:r>
      <w:r w:rsidR="007719FD">
        <w:rPr>
          <w:rFonts w:ascii="Times New Roman" w:hAnsi="Times New Roman"/>
          <w:b/>
          <w:sz w:val="24"/>
          <w:szCs w:val="24"/>
        </w:rPr>
        <w:t xml:space="preserve">городского округа Звёздный городок Московской области </w:t>
      </w:r>
      <w:r w:rsidR="0071205E">
        <w:rPr>
          <w:rFonts w:ascii="Times New Roman" w:hAnsi="Times New Roman"/>
          <w:b/>
          <w:sz w:val="24"/>
          <w:szCs w:val="24"/>
        </w:rPr>
        <w:t>«Цифрово</w:t>
      </w:r>
      <w:r w:rsidR="007719FD">
        <w:rPr>
          <w:rFonts w:ascii="Times New Roman" w:hAnsi="Times New Roman"/>
          <w:b/>
          <w:sz w:val="24"/>
          <w:szCs w:val="24"/>
        </w:rPr>
        <w:t>е</w:t>
      </w:r>
      <w:r w:rsidR="00AB42E3">
        <w:rPr>
          <w:rFonts w:ascii="Times New Roman" w:hAnsi="Times New Roman"/>
          <w:b/>
          <w:sz w:val="24"/>
          <w:szCs w:val="24"/>
        </w:rPr>
        <w:t xml:space="preserve"> </w:t>
      </w:r>
      <w:r w:rsidR="007719FD">
        <w:rPr>
          <w:rFonts w:ascii="Times New Roman" w:hAnsi="Times New Roman"/>
          <w:b/>
          <w:sz w:val="24"/>
          <w:szCs w:val="24"/>
        </w:rPr>
        <w:t>муниципальное образование</w:t>
      </w:r>
      <w:r w:rsidR="0071205E">
        <w:rPr>
          <w:rFonts w:ascii="Times New Roman" w:hAnsi="Times New Roman"/>
          <w:b/>
          <w:sz w:val="24"/>
          <w:szCs w:val="24"/>
        </w:rPr>
        <w:t>» на 20</w:t>
      </w:r>
      <w:r w:rsidR="007719FD">
        <w:rPr>
          <w:rFonts w:ascii="Times New Roman" w:hAnsi="Times New Roman"/>
          <w:b/>
          <w:sz w:val="24"/>
          <w:szCs w:val="24"/>
        </w:rPr>
        <w:t>20</w:t>
      </w:r>
      <w:r w:rsidR="0071205E">
        <w:rPr>
          <w:rFonts w:ascii="Times New Roman" w:hAnsi="Times New Roman"/>
          <w:b/>
          <w:sz w:val="24"/>
          <w:szCs w:val="24"/>
        </w:rPr>
        <w:t>-202</w:t>
      </w:r>
      <w:r w:rsidR="007719FD">
        <w:rPr>
          <w:rFonts w:ascii="Times New Roman" w:hAnsi="Times New Roman"/>
          <w:b/>
          <w:sz w:val="24"/>
          <w:szCs w:val="24"/>
        </w:rPr>
        <w:t>4</w:t>
      </w:r>
      <w:r w:rsidR="0071205E">
        <w:rPr>
          <w:rFonts w:ascii="Times New Roman" w:hAnsi="Times New Roman"/>
          <w:b/>
          <w:sz w:val="24"/>
          <w:szCs w:val="24"/>
        </w:rPr>
        <w:t xml:space="preserve"> годы</w:t>
      </w:r>
    </w:p>
    <w:p w:rsidR="0071205E" w:rsidRDefault="0071205E" w:rsidP="00C56B7A">
      <w:pPr>
        <w:keepNext/>
        <w:keepLines/>
        <w:tabs>
          <w:tab w:val="left" w:pos="1701"/>
          <w:tab w:val="left" w:pos="2694"/>
          <w:tab w:val="left" w:pos="2977"/>
          <w:tab w:val="center" w:pos="7568"/>
        </w:tabs>
        <w:spacing w:after="0" w:line="240" w:lineRule="auto"/>
        <w:jc w:val="center"/>
        <w:outlineLvl w:val="0"/>
        <w:rPr>
          <w:rFonts w:ascii="Times New Roman" w:hAnsi="Times New Roman"/>
          <w:b/>
          <w:bCs/>
          <w:sz w:val="24"/>
          <w:szCs w:val="24"/>
          <w:lang w:eastAsia="ru-RU"/>
        </w:rPr>
      </w:pPr>
    </w:p>
    <w:tbl>
      <w:tblPr>
        <w:tblStyle w:val="aff1"/>
        <w:tblW w:w="5000" w:type="pct"/>
        <w:tblLook w:val="04A0" w:firstRow="1" w:lastRow="0" w:firstColumn="1" w:lastColumn="0" w:noHBand="0" w:noVBand="1"/>
      </w:tblPr>
      <w:tblGrid>
        <w:gridCol w:w="636"/>
        <w:gridCol w:w="3128"/>
        <w:gridCol w:w="1292"/>
        <w:gridCol w:w="5559"/>
        <w:gridCol w:w="2341"/>
        <w:gridCol w:w="1887"/>
      </w:tblGrid>
      <w:tr w:rsidR="001E562C" w:rsidRPr="00CF1D1B" w:rsidTr="00627B8E">
        <w:tc>
          <w:tcPr>
            <w:tcW w:w="222" w:type="pct"/>
          </w:tcPr>
          <w:p w:rsidR="001E562C" w:rsidRPr="00CF1D1B" w:rsidRDefault="001E562C" w:rsidP="00CF1D1B">
            <w:pPr>
              <w:pStyle w:val="ConsPlusNormal"/>
              <w:jc w:val="center"/>
              <w:outlineLvl w:val="1"/>
              <w:rPr>
                <w:rFonts w:ascii="Times New Roman" w:hAnsi="Times New Roman" w:cs="Times New Roman"/>
                <w:sz w:val="24"/>
                <w:szCs w:val="24"/>
              </w:rPr>
            </w:pPr>
            <w:r w:rsidRPr="00CF1D1B">
              <w:rPr>
                <w:rFonts w:ascii="Times New Roman" w:hAnsi="Times New Roman" w:cs="Times New Roman"/>
                <w:sz w:val="24"/>
                <w:szCs w:val="24"/>
              </w:rPr>
              <w:t>№ п/п</w:t>
            </w:r>
          </w:p>
        </w:tc>
        <w:tc>
          <w:tcPr>
            <w:tcW w:w="1083" w:type="pct"/>
          </w:tcPr>
          <w:p w:rsidR="001E562C" w:rsidRPr="00CF1D1B" w:rsidRDefault="001E562C" w:rsidP="00CF1D1B">
            <w:pPr>
              <w:pStyle w:val="ConsPlusNormal"/>
              <w:jc w:val="center"/>
              <w:outlineLvl w:val="1"/>
              <w:rPr>
                <w:rFonts w:ascii="Times New Roman" w:hAnsi="Times New Roman" w:cs="Times New Roman"/>
                <w:sz w:val="24"/>
                <w:szCs w:val="24"/>
              </w:rPr>
            </w:pPr>
            <w:r w:rsidRPr="00CF1D1B">
              <w:rPr>
                <w:rFonts w:ascii="Times New Roman" w:hAnsi="Times New Roman" w:cs="Times New Roman"/>
                <w:sz w:val="24"/>
                <w:szCs w:val="24"/>
              </w:rPr>
              <w:t>Наименование показателя</w:t>
            </w:r>
          </w:p>
        </w:tc>
        <w:tc>
          <w:tcPr>
            <w:tcW w:w="425" w:type="pct"/>
          </w:tcPr>
          <w:p w:rsidR="001E562C" w:rsidRPr="00CF1D1B" w:rsidRDefault="001E562C"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Единица измерения</w:t>
            </w:r>
          </w:p>
        </w:tc>
        <w:tc>
          <w:tcPr>
            <w:tcW w:w="1891" w:type="pct"/>
          </w:tcPr>
          <w:p w:rsidR="001E562C" w:rsidRPr="00CF1D1B" w:rsidRDefault="001E562C" w:rsidP="00CF1D1B">
            <w:pPr>
              <w:pStyle w:val="ConsPlusNormal"/>
              <w:jc w:val="center"/>
              <w:outlineLvl w:val="1"/>
              <w:rPr>
                <w:rFonts w:ascii="Times New Roman" w:hAnsi="Times New Roman" w:cs="Times New Roman"/>
                <w:sz w:val="24"/>
                <w:szCs w:val="24"/>
              </w:rPr>
            </w:pPr>
            <w:r w:rsidRPr="00CF1D1B">
              <w:rPr>
                <w:rFonts w:ascii="Times New Roman" w:hAnsi="Times New Roman" w:cs="Times New Roman"/>
                <w:sz w:val="24"/>
                <w:szCs w:val="24"/>
              </w:rPr>
              <w:t>Методика расчета значений показателя</w:t>
            </w:r>
          </w:p>
        </w:tc>
        <w:tc>
          <w:tcPr>
            <w:tcW w:w="725" w:type="pct"/>
          </w:tcPr>
          <w:p w:rsidR="001E562C" w:rsidRPr="00CF1D1B" w:rsidRDefault="001E562C"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Источник данных</w:t>
            </w:r>
          </w:p>
        </w:tc>
        <w:tc>
          <w:tcPr>
            <w:tcW w:w="653" w:type="pct"/>
          </w:tcPr>
          <w:p w:rsidR="001E562C" w:rsidRPr="00CF1D1B" w:rsidRDefault="001E562C"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Период представления отчетности</w:t>
            </w:r>
          </w:p>
        </w:tc>
      </w:tr>
      <w:tr w:rsidR="001E562C" w:rsidRPr="00CF1D1B" w:rsidTr="00627B8E">
        <w:tc>
          <w:tcPr>
            <w:tcW w:w="222" w:type="pct"/>
          </w:tcPr>
          <w:p w:rsidR="001E562C" w:rsidRPr="00CF1D1B" w:rsidRDefault="001E562C"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w:t>
            </w:r>
          </w:p>
        </w:tc>
        <w:tc>
          <w:tcPr>
            <w:tcW w:w="4778" w:type="pct"/>
            <w:gridSpan w:val="5"/>
          </w:tcPr>
          <w:p w:rsidR="001E562C" w:rsidRPr="001E562C" w:rsidRDefault="001E562C" w:rsidP="00D50BE6">
            <w:pPr>
              <w:tabs>
                <w:tab w:val="left" w:pos="1701"/>
                <w:tab w:val="left" w:pos="2694"/>
                <w:tab w:val="left" w:pos="2977"/>
              </w:tabs>
              <w:spacing w:after="0" w:line="240" w:lineRule="auto"/>
              <w:rPr>
                <w:rFonts w:ascii="Times New Roman" w:eastAsia="Times New Roman" w:hAnsi="Times New Roman"/>
                <w:sz w:val="24"/>
                <w:szCs w:val="24"/>
              </w:rPr>
            </w:pPr>
            <w:r w:rsidRPr="001E562C">
              <w:rPr>
                <w:rFonts w:ascii="Times New Roman" w:hAnsi="Times New Roman"/>
                <w:sz w:val="24"/>
                <w:szCs w:val="24"/>
              </w:rPr>
              <w:t xml:space="preserve">Подпрограмма </w:t>
            </w:r>
            <w:r w:rsidR="00D50BE6">
              <w:rPr>
                <w:rFonts w:ascii="Times New Roman" w:hAnsi="Times New Roman"/>
                <w:sz w:val="24"/>
                <w:szCs w:val="24"/>
                <w:lang w:val="en-US"/>
              </w:rPr>
              <w:t>I</w:t>
            </w:r>
            <w:r w:rsidRPr="001E562C">
              <w:rPr>
                <w:rFonts w:ascii="Times New Roman" w:hAnsi="Times New Roman"/>
                <w:sz w:val="24"/>
                <w:szCs w:val="24"/>
              </w:rPr>
              <w:t xml:space="preserve"> </w:t>
            </w:r>
            <w:r w:rsidRPr="001E562C">
              <w:rPr>
                <w:rFonts w:ascii="Times New Roman" w:hAnsi="Times New Roman"/>
                <w:bCs/>
                <w:sz w:val="24"/>
                <w:szCs w:val="24"/>
                <w:lang w:eastAsia="ru-RU"/>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r>
      <w:tr w:rsidR="001E562C" w:rsidRPr="00CF1D1B" w:rsidTr="00627B8E">
        <w:tc>
          <w:tcPr>
            <w:tcW w:w="222" w:type="pct"/>
          </w:tcPr>
          <w:p w:rsidR="001E562C" w:rsidRPr="00CF1D1B" w:rsidRDefault="001E562C" w:rsidP="00CF1D1B">
            <w:pPr>
              <w:pStyle w:val="ConsPlusNormal"/>
              <w:jc w:val="center"/>
              <w:outlineLvl w:val="1"/>
              <w:rPr>
                <w:rFonts w:ascii="Times New Roman" w:hAnsi="Times New Roman" w:cs="Times New Roman"/>
                <w:sz w:val="24"/>
                <w:szCs w:val="24"/>
              </w:rPr>
            </w:pPr>
            <w:r w:rsidRPr="00CF1D1B">
              <w:rPr>
                <w:rFonts w:ascii="Times New Roman" w:hAnsi="Times New Roman" w:cs="Times New Roman"/>
                <w:sz w:val="24"/>
                <w:szCs w:val="24"/>
              </w:rPr>
              <w:t>1</w:t>
            </w:r>
            <w:r>
              <w:rPr>
                <w:rFonts w:ascii="Times New Roman" w:hAnsi="Times New Roman" w:cs="Times New Roman"/>
                <w:sz w:val="24"/>
                <w:szCs w:val="24"/>
              </w:rPr>
              <w:t>.1</w:t>
            </w:r>
          </w:p>
        </w:tc>
        <w:tc>
          <w:tcPr>
            <w:tcW w:w="1083" w:type="pct"/>
          </w:tcPr>
          <w:p w:rsidR="001E562C" w:rsidRPr="00CF1D1B" w:rsidRDefault="001E562C" w:rsidP="00CF1D1B">
            <w:pPr>
              <w:pStyle w:val="ConsPlusNormal"/>
              <w:outlineLvl w:val="1"/>
              <w:rPr>
                <w:rFonts w:ascii="Times New Roman" w:hAnsi="Times New Roman" w:cs="Times New Roman"/>
                <w:sz w:val="24"/>
                <w:szCs w:val="24"/>
              </w:rPr>
            </w:pPr>
            <w:r w:rsidRPr="00CF1D1B">
              <w:rPr>
                <w:rFonts w:ascii="Times New Roman" w:hAnsi="Times New Roman" w:cs="Times New Roman"/>
                <w:sz w:val="24"/>
                <w:szCs w:val="24"/>
              </w:rPr>
              <w:t>Доля граждан, имеющих доступ к получению государственных и муниципальных услуг по принципу «одного окна» по месту пребывания, в том числе в МФЦ</w:t>
            </w:r>
          </w:p>
        </w:tc>
        <w:tc>
          <w:tcPr>
            <w:tcW w:w="425" w:type="pct"/>
          </w:tcPr>
          <w:p w:rsidR="001E562C" w:rsidRPr="00CF1D1B" w:rsidRDefault="001E562C" w:rsidP="00CF1D1B">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процент</w:t>
            </w:r>
          </w:p>
        </w:tc>
        <w:tc>
          <w:tcPr>
            <w:tcW w:w="1891" w:type="pct"/>
          </w:tcPr>
          <w:p w:rsidR="001E562C" w:rsidRPr="00CF1D1B" w:rsidRDefault="001E562C" w:rsidP="00CF1D1B">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Значение показателя определяется в соответствии с методикой, утвержденной протоколом Правительственной комиссии по проведению административной реформы от 30.10.2012 № 135 (с учетом изменений, утвержденных протоколом заседания Правительственной комиссии по проведению административной реформы от 13.11.2013 № 138).</w:t>
            </w:r>
          </w:p>
          <w:p w:rsidR="001E562C" w:rsidRPr="00CF1D1B" w:rsidRDefault="001E562C" w:rsidP="00B65DEF">
            <w:pPr>
              <w:tabs>
                <w:tab w:val="left" w:pos="1701"/>
                <w:tab w:val="left" w:pos="2694"/>
                <w:tab w:val="left" w:pos="2977"/>
              </w:tabs>
              <w:spacing w:after="0" w:line="240" w:lineRule="auto"/>
              <w:rPr>
                <w:rFonts w:ascii="Times New Roman" w:hAnsi="Times New Roman"/>
                <w:sz w:val="24"/>
                <w:szCs w:val="24"/>
              </w:rPr>
            </w:pPr>
            <w:r w:rsidRPr="00CF1D1B">
              <w:rPr>
                <w:rFonts w:ascii="Times New Roman" w:eastAsia="Times New Roman" w:hAnsi="Times New Roman"/>
                <w:sz w:val="24"/>
                <w:szCs w:val="24"/>
              </w:rPr>
              <w:t>Значение базового показателя – 100</w:t>
            </w:r>
          </w:p>
        </w:tc>
        <w:tc>
          <w:tcPr>
            <w:tcW w:w="725" w:type="pct"/>
          </w:tcPr>
          <w:p w:rsidR="001E562C" w:rsidRPr="00B65DEF" w:rsidRDefault="00B65DEF" w:rsidP="00CF1D1B">
            <w:pPr>
              <w:tabs>
                <w:tab w:val="left" w:pos="1701"/>
                <w:tab w:val="left" w:pos="2694"/>
                <w:tab w:val="left" w:pos="2977"/>
              </w:tabs>
              <w:spacing w:after="0" w:line="240" w:lineRule="auto"/>
              <w:rPr>
                <w:rFonts w:ascii="Times New Roman" w:eastAsia="Times New Roman" w:hAnsi="Times New Roman"/>
                <w:sz w:val="24"/>
                <w:szCs w:val="24"/>
              </w:rPr>
            </w:pPr>
            <w:r w:rsidRPr="00B65DEF">
              <w:rPr>
                <w:rFonts w:ascii="Times New Roman" w:hAnsi="Times New Roman"/>
                <w:sz w:val="24"/>
                <w:szCs w:val="24"/>
              </w:rPr>
              <w:t>Данные автоматизированной информационной системы Министерства экономического развития Российской Федерации «Мониторинг развития системы МФЦ»</w:t>
            </w:r>
          </w:p>
        </w:tc>
        <w:tc>
          <w:tcPr>
            <w:tcW w:w="653" w:type="pct"/>
          </w:tcPr>
          <w:p w:rsidR="001E562C" w:rsidRPr="00CF1D1B" w:rsidRDefault="00B65DEF" w:rsidP="002B1E02">
            <w:pPr>
              <w:tabs>
                <w:tab w:val="left" w:pos="1701"/>
                <w:tab w:val="left" w:pos="2694"/>
                <w:tab w:val="left" w:pos="2977"/>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Ежегодно</w:t>
            </w:r>
          </w:p>
        </w:tc>
      </w:tr>
      <w:tr w:rsidR="00C609F7" w:rsidRPr="00CF1D1B" w:rsidTr="00627B8E">
        <w:tc>
          <w:tcPr>
            <w:tcW w:w="222" w:type="pct"/>
          </w:tcPr>
          <w:p w:rsidR="00C609F7" w:rsidRPr="00CF1D1B" w:rsidRDefault="00C609F7"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w:t>
            </w:r>
            <w:r w:rsidRPr="00CF1D1B">
              <w:rPr>
                <w:rFonts w:ascii="Times New Roman" w:hAnsi="Times New Roman" w:cs="Times New Roman"/>
                <w:sz w:val="24"/>
                <w:szCs w:val="24"/>
              </w:rPr>
              <w:t>2</w:t>
            </w:r>
          </w:p>
        </w:tc>
        <w:tc>
          <w:tcPr>
            <w:tcW w:w="1083" w:type="pct"/>
          </w:tcPr>
          <w:p w:rsidR="00C609F7" w:rsidRPr="00CF1D1B" w:rsidRDefault="00C609F7" w:rsidP="00CF1D1B">
            <w:pPr>
              <w:pStyle w:val="ConsPlusNormal"/>
              <w:outlineLvl w:val="1"/>
              <w:rPr>
                <w:rFonts w:ascii="Times New Roman" w:hAnsi="Times New Roman" w:cs="Times New Roman"/>
                <w:sz w:val="24"/>
                <w:szCs w:val="24"/>
              </w:rPr>
            </w:pPr>
            <w:r w:rsidRPr="00CF1D1B">
              <w:rPr>
                <w:rFonts w:ascii="Times New Roman" w:hAnsi="Times New Roman" w:cs="Times New Roman"/>
                <w:sz w:val="24"/>
                <w:szCs w:val="24"/>
              </w:rPr>
              <w:t>Уровень удовлетворенности граждан качеством предоставления государственных и муниципальных услуг</w:t>
            </w:r>
          </w:p>
        </w:tc>
        <w:tc>
          <w:tcPr>
            <w:tcW w:w="425" w:type="pct"/>
          </w:tcPr>
          <w:p w:rsidR="00C609F7" w:rsidRPr="00CF1D1B" w:rsidRDefault="00C609F7" w:rsidP="00CF1D1B">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процент</w:t>
            </w:r>
          </w:p>
        </w:tc>
        <w:tc>
          <w:tcPr>
            <w:tcW w:w="1891" w:type="pct"/>
          </w:tcPr>
          <w:p w:rsidR="00C609F7" w:rsidRPr="00B65DEF" w:rsidRDefault="00C609F7" w:rsidP="00B65DEF">
            <w:pPr>
              <w:rPr>
                <w:rFonts w:ascii="Times New Roman" w:hAnsi="Times New Roman"/>
                <w:sz w:val="24"/>
                <w:szCs w:val="24"/>
              </w:rPr>
            </w:pPr>
            <w:r w:rsidRPr="00B65DEF">
              <w:rPr>
                <w:rFonts w:ascii="Times New Roman" w:hAnsi="Times New Roman"/>
                <w:sz w:val="24"/>
                <w:szCs w:val="24"/>
              </w:rPr>
              <w:t xml:space="preserve">Значение показателя определяется посредством СМС-опросов, переданных в информационно-аналитическую систему «Мониторинга качества государственных услуг» (ИАС МКГУ) </w:t>
            </w:r>
          </w:p>
          <w:p w:rsidR="00C609F7" w:rsidRPr="00B65DEF" w:rsidRDefault="00E40897" w:rsidP="00B65DEF">
            <w:pPr>
              <w:rPr>
                <w:rFonts w:ascii="Times New Roman" w:hAnsi="Times New Roman"/>
                <w:sz w:val="24"/>
                <w:szCs w:val="24"/>
              </w:rPr>
            </w:pPr>
            <m:oMath>
              <m:sSub>
                <m:sSubPr>
                  <m:ctrlPr>
                    <w:rPr>
                      <w:rFonts w:ascii="Cambria Math" w:hAnsi="Times New Roman"/>
                      <w:i/>
                      <w:sz w:val="24"/>
                      <w:szCs w:val="24"/>
                    </w:rPr>
                  </m:ctrlPr>
                </m:sSubPr>
                <m:e>
                  <m:r>
                    <w:rPr>
                      <w:rFonts w:ascii="Cambria Math" w:hAnsi="Times New Roman"/>
                      <w:sz w:val="24"/>
                      <w:szCs w:val="24"/>
                    </w:rPr>
                    <m:t>У</m:t>
                  </m:r>
                </m:e>
                <m:sub>
                  <m:r>
                    <w:rPr>
                      <w:rFonts w:ascii="Cambria Math" w:hAnsi="Times New Roman"/>
                      <w:sz w:val="24"/>
                      <w:szCs w:val="24"/>
                    </w:rPr>
                    <m:t>смс</m:t>
                  </m:r>
                </m:sub>
              </m:sSub>
              <m:r>
                <w:rPr>
                  <w:rFonts w:ascii="Cambria Math" w:hAnsi="Times New Roman"/>
                  <w:sz w:val="24"/>
                  <w:szCs w:val="24"/>
                </w:rPr>
                <m:t>=</m:t>
              </m:r>
              <m:f>
                <m:fPr>
                  <m:ctrlPr>
                    <w:rPr>
                      <w:rFonts w:ascii="Cambria Math" w:hAnsi="Times New Roman"/>
                      <w:i/>
                      <w:sz w:val="24"/>
                      <w:szCs w:val="24"/>
                    </w:rPr>
                  </m:ctrlPr>
                </m:fPr>
                <m:num>
                  <m:sSub>
                    <m:sSubPr>
                      <m:ctrlPr>
                        <w:rPr>
                          <w:rFonts w:ascii="Cambria Math" w:hAnsi="Times New Roman"/>
                          <w:i/>
                          <w:sz w:val="24"/>
                          <w:szCs w:val="24"/>
                        </w:rPr>
                      </m:ctrlPr>
                    </m:sSubPr>
                    <m:e>
                      <m:r>
                        <w:rPr>
                          <w:rFonts w:ascii="Cambria Math" w:hAnsi="Times New Roman"/>
                          <w:sz w:val="24"/>
                          <w:szCs w:val="24"/>
                        </w:rPr>
                        <m:t>Н</m:t>
                      </m:r>
                    </m:e>
                    <m:sub>
                      <m:r>
                        <w:rPr>
                          <w:rFonts w:ascii="Cambria Math" w:hAnsi="Times New Roman"/>
                          <w:sz w:val="24"/>
                          <w:szCs w:val="24"/>
                        </w:rPr>
                        <m:t>4,5</m:t>
                      </m:r>
                    </m:sub>
                  </m:sSub>
                </m:num>
                <m:den>
                  <m:sSub>
                    <m:sSubPr>
                      <m:ctrlPr>
                        <w:rPr>
                          <w:rFonts w:ascii="Cambria Math" w:hAnsi="Times New Roman"/>
                          <w:i/>
                          <w:sz w:val="24"/>
                          <w:szCs w:val="24"/>
                        </w:rPr>
                      </m:ctrlPr>
                    </m:sSubPr>
                    <m:e>
                      <m:r>
                        <w:rPr>
                          <w:rFonts w:ascii="Cambria Math" w:hAnsi="Times New Roman"/>
                          <w:sz w:val="24"/>
                          <w:szCs w:val="24"/>
                        </w:rPr>
                        <m:t>Н</m:t>
                      </m:r>
                    </m:e>
                    <m:sub>
                      <m:r>
                        <w:rPr>
                          <w:rFonts w:ascii="Cambria Math" w:hAnsi="Times New Roman"/>
                          <w:sz w:val="24"/>
                          <w:szCs w:val="24"/>
                        </w:rPr>
                        <m:t>смс</m:t>
                      </m:r>
                    </m:sub>
                  </m:sSub>
                </m:den>
              </m:f>
              <m:r>
                <w:rPr>
                  <w:rFonts w:ascii="Cambria Math" w:hAnsi="Times New Roman"/>
                  <w:sz w:val="24"/>
                  <w:szCs w:val="24"/>
                </w:rPr>
                <m:t>×</m:t>
              </m:r>
              <m:r>
                <w:rPr>
                  <w:rFonts w:ascii="Cambria Math" w:hAnsi="Times New Roman"/>
                  <w:sz w:val="24"/>
                  <w:szCs w:val="24"/>
                </w:rPr>
                <m:t>100%</m:t>
              </m:r>
            </m:oMath>
            <w:r w:rsidR="00C609F7" w:rsidRPr="00B65DEF">
              <w:rPr>
                <w:rFonts w:ascii="Times New Roman" w:hAnsi="Times New Roman"/>
                <w:sz w:val="24"/>
                <w:szCs w:val="24"/>
              </w:rPr>
              <w:t>, где</w:t>
            </w:r>
          </w:p>
          <w:p w:rsidR="00C609F7" w:rsidRPr="00CF1D1B" w:rsidRDefault="00C609F7" w:rsidP="003B364E">
            <w:pPr>
              <w:rPr>
                <w:rFonts w:ascii="Times New Roman" w:hAnsi="Times New Roman"/>
                <w:sz w:val="24"/>
                <w:szCs w:val="24"/>
              </w:rPr>
            </w:pPr>
            <w:r w:rsidRPr="00B65DEF">
              <w:rPr>
                <w:rFonts w:ascii="Times New Roman" w:hAnsi="Times New Roman"/>
                <w:sz w:val="24"/>
                <w:szCs w:val="24"/>
              </w:rPr>
              <w:t>Усмс - уровень удовлетворенности граждан качеством предоставления государственных и муниципальных услуг;Н</w:t>
            </w:r>
            <w:r w:rsidRPr="00B65DEF">
              <w:rPr>
                <w:rFonts w:ascii="Times New Roman" w:hAnsi="Times New Roman"/>
                <w:sz w:val="24"/>
                <w:szCs w:val="24"/>
                <w:vertAlign w:val="subscript"/>
              </w:rPr>
              <w:t>4,5</w:t>
            </w:r>
            <w:r w:rsidRPr="00B65DEF">
              <w:rPr>
                <w:rFonts w:ascii="Times New Roman" w:hAnsi="Times New Roman"/>
                <w:sz w:val="24"/>
                <w:szCs w:val="24"/>
              </w:rPr>
              <w:t xml:space="preserve"> - количество оценок «4» и «5» по всем офисам МФЦ, полученных посредством СМС-опросов;Нсмс - общее </w:t>
            </w:r>
            <w:r w:rsidRPr="00B65DEF">
              <w:rPr>
                <w:rFonts w:ascii="Times New Roman" w:hAnsi="Times New Roman"/>
                <w:sz w:val="24"/>
                <w:szCs w:val="24"/>
              </w:rPr>
              <w:lastRenderedPageBreak/>
              <w:t>количество оценок по всем офисам МФЦ, полученных посредством СМС - опросов.</w:t>
            </w:r>
            <w:r w:rsidR="00627B8E">
              <w:rPr>
                <w:rFonts w:ascii="Times New Roman" w:hAnsi="Times New Roman"/>
                <w:sz w:val="24"/>
                <w:szCs w:val="24"/>
              </w:rPr>
              <w:t xml:space="preserve"> </w:t>
            </w:r>
            <w:r w:rsidRPr="00B65DEF">
              <w:rPr>
                <w:rFonts w:ascii="Times New Roman" w:hAnsi="Times New Roman"/>
                <w:sz w:val="24"/>
                <w:szCs w:val="24"/>
              </w:rPr>
              <w:t xml:space="preserve">Значение базового показателя – </w:t>
            </w:r>
            <w:r w:rsidR="003B364E">
              <w:rPr>
                <w:rFonts w:ascii="Times New Roman" w:hAnsi="Times New Roman"/>
                <w:sz w:val="24"/>
                <w:szCs w:val="24"/>
              </w:rPr>
              <w:t>99,3</w:t>
            </w:r>
          </w:p>
        </w:tc>
        <w:tc>
          <w:tcPr>
            <w:tcW w:w="725" w:type="pct"/>
          </w:tcPr>
          <w:p w:rsidR="00C609F7" w:rsidRPr="00C609F7" w:rsidRDefault="00C609F7" w:rsidP="009E334F">
            <w:pPr>
              <w:widowControl w:val="0"/>
              <w:autoSpaceDE w:val="0"/>
              <w:autoSpaceDN w:val="0"/>
              <w:adjustRightInd w:val="0"/>
              <w:rPr>
                <w:rFonts w:ascii="Times New Roman" w:eastAsiaTheme="minorEastAsia" w:hAnsi="Times New Roman"/>
                <w:sz w:val="24"/>
                <w:szCs w:val="24"/>
                <w:highlight w:val="yellow"/>
              </w:rPr>
            </w:pPr>
            <w:r w:rsidRPr="00C609F7">
              <w:rPr>
                <w:rFonts w:ascii="Times New Roman" w:hAnsi="Times New Roman"/>
                <w:sz w:val="24"/>
                <w:szCs w:val="24"/>
              </w:rPr>
              <w:lastRenderedPageBreak/>
              <w:t>Данные ИАС МКГУ</w:t>
            </w:r>
          </w:p>
        </w:tc>
        <w:tc>
          <w:tcPr>
            <w:tcW w:w="653" w:type="pct"/>
          </w:tcPr>
          <w:p w:rsidR="00C609F7" w:rsidRPr="00C609F7" w:rsidRDefault="00C609F7" w:rsidP="009E334F">
            <w:pPr>
              <w:widowControl w:val="0"/>
              <w:autoSpaceDE w:val="0"/>
              <w:autoSpaceDN w:val="0"/>
              <w:adjustRightInd w:val="0"/>
              <w:jc w:val="center"/>
              <w:rPr>
                <w:rFonts w:ascii="Times New Roman" w:eastAsiaTheme="minorEastAsia" w:hAnsi="Times New Roman"/>
                <w:sz w:val="24"/>
                <w:szCs w:val="24"/>
              </w:rPr>
            </w:pPr>
            <w:r w:rsidRPr="00C609F7">
              <w:rPr>
                <w:rFonts w:ascii="Times New Roman" w:hAnsi="Times New Roman"/>
                <w:sz w:val="24"/>
                <w:szCs w:val="24"/>
              </w:rPr>
              <w:t>Ежеквартально, ежегодно</w:t>
            </w:r>
          </w:p>
        </w:tc>
      </w:tr>
      <w:tr w:rsidR="00C609F7" w:rsidRPr="00CF1D1B" w:rsidTr="00627B8E">
        <w:tc>
          <w:tcPr>
            <w:tcW w:w="222" w:type="pct"/>
          </w:tcPr>
          <w:p w:rsidR="00C609F7" w:rsidRPr="00CF1D1B" w:rsidRDefault="009E334F"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w:t>
            </w:r>
            <w:r w:rsidR="00C609F7" w:rsidRPr="00CF1D1B">
              <w:rPr>
                <w:rFonts w:ascii="Times New Roman" w:hAnsi="Times New Roman" w:cs="Times New Roman"/>
                <w:sz w:val="24"/>
                <w:szCs w:val="24"/>
              </w:rPr>
              <w:t>3</w:t>
            </w:r>
          </w:p>
        </w:tc>
        <w:tc>
          <w:tcPr>
            <w:tcW w:w="1083" w:type="pct"/>
          </w:tcPr>
          <w:p w:rsidR="00C609F7" w:rsidRPr="00CF1D1B" w:rsidRDefault="00C609F7" w:rsidP="00CF1D1B">
            <w:pPr>
              <w:pStyle w:val="ConsPlusNormal"/>
              <w:outlineLvl w:val="1"/>
              <w:rPr>
                <w:rFonts w:ascii="Times New Roman" w:hAnsi="Times New Roman" w:cs="Times New Roman"/>
                <w:sz w:val="24"/>
                <w:szCs w:val="24"/>
              </w:rPr>
            </w:pPr>
            <w:r w:rsidRPr="00CF1D1B">
              <w:rPr>
                <w:rFonts w:ascii="Times New Roman" w:hAnsi="Times New Roman" w:cs="Times New Roman"/>
                <w:sz w:val="24"/>
                <w:szCs w:val="24"/>
              </w:rPr>
              <w:t>Среднее время ожидания в очереди для получения государственных (муниципальных) услуг</w:t>
            </w:r>
          </w:p>
        </w:tc>
        <w:tc>
          <w:tcPr>
            <w:tcW w:w="425" w:type="pct"/>
          </w:tcPr>
          <w:p w:rsidR="00C609F7" w:rsidRPr="00CF1D1B" w:rsidRDefault="009E334F" w:rsidP="001602BE">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минута</w:t>
            </w:r>
          </w:p>
        </w:tc>
        <w:tc>
          <w:tcPr>
            <w:tcW w:w="1891" w:type="pct"/>
          </w:tcPr>
          <w:p w:rsidR="00C609F7" w:rsidRPr="00CF1D1B" w:rsidRDefault="00C609F7" w:rsidP="001602BE">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 xml:space="preserve">Значение показателя </w:t>
            </w:r>
            <w:r>
              <w:rPr>
                <w:rFonts w:ascii="Times New Roman" w:eastAsia="Times New Roman" w:hAnsi="Times New Roman"/>
                <w:sz w:val="24"/>
                <w:szCs w:val="24"/>
              </w:rPr>
              <w:t xml:space="preserve">по состоянию на  конец отчетного месяца </w:t>
            </w:r>
            <w:r w:rsidRPr="00CF1D1B">
              <w:rPr>
                <w:rFonts w:ascii="Times New Roman" w:eastAsia="Times New Roman" w:hAnsi="Times New Roman"/>
                <w:sz w:val="24"/>
                <w:szCs w:val="24"/>
              </w:rPr>
              <w:t>определяется по формуле:</w:t>
            </w:r>
          </w:p>
          <w:p w:rsidR="00C609F7" w:rsidRPr="00CF1D1B" w:rsidRDefault="00C609F7" w:rsidP="001602BE">
            <w:pPr>
              <w:tabs>
                <w:tab w:val="left" w:pos="1701"/>
                <w:tab w:val="left" w:pos="2694"/>
                <w:tab w:val="left" w:pos="2977"/>
              </w:tabs>
              <w:spacing w:after="0" w:line="240" w:lineRule="auto"/>
              <w:rPr>
                <w:rFonts w:ascii="Times New Roman" w:eastAsia="Times New Roman" w:hAnsi="Times New Roman"/>
                <w:sz w:val="24"/>
                <w:szCs w:val="24"/>
                <w:lang w:val="en-US"/>
              </w:rPr>
            </w:pPr>
            <m:oMathPara>
              <m:oMathParaPr>
                <m:jc m:val="left"/>
              </m:oMathParaPr>
              <m:oMath>
                <m:r>
                  <m:rPr>
                    <m:sty m:val="p"/>
                  </m:rPr>
                  <w:rPr>
                    <w:rFonts w:ascii="Cambria Math" w:eastAsia="Times New Roman" w:hAnsi="Cambria Math"/>
                  </w:rPr>
                  <m:t>Т</m:t>
                </m:r>
                <m:r>
                  <w:rPr>
                    <w:rFonts w:ascii="Cambria Math" w:eastAsia="Times New Roman" w:hAnsi="Cambria Math"/>
                    <w:lang w:val="en-US"/>
                  </w:rPr>
                  <m:t>m</m:t>
                </m:r>
                <m:r>
                  <m:rPr>
                    <m:sty m:val="p"/>
                  </m:rPr>
                  <w:rPr>
                    <w:rFonts w:ascii="Cambria Math" w:eastAsia="Times New Roman" w:hAnsi="Cambria Math"/>
                    <w:lang w:val="en-US"/>
                  </w:rPr>
                  <m:t>=</m:t>
                </m:r>
                <m:f>
                  <m:fPr>
                    <m:ctrlPr>
                      <w:rPr>
                        <w:rFonts w:ascii="Cambria Math" w:eastAsia="Times New Roman" w:hAnsi="Cambria Math"/>
                        <w:lang w:val="en-US"/>
                      </w:rPr>
                    </m:ctrlPr>
                  </m:fPr>
                  <m:num>
                    <m:sSubSup>
                      <m:sSubSupPr>
                        <m:ctrlPr>
                          <w:rPr>
                            <w:rFonts w:ascii="Cambria Math" w:eastAsia="Times New Roman" w:hAnsi="Cambria Math"/>
                            <w:lang w:val="en-US"/>
                          </w:rPr>
                        </m:ctrlPr>
                      </m:sSubSupPr>
                      <m:e>
                        <m:r>
                          <m:rPr>
                            <m:nor/>
                          </m:rPr>
                          <w:rPr>
                            <w:rFonts w:ascii="Times New Roman" w:eastAsia="Times New Roman" w:hAnsi="Times New Roman"/>
                            <w:lang w:val="en-US"/>
                          </w:rPr>
                          <m:t>SUM</m:t>
                        </m:r>
                      </m:e>
                      <m:sub>
                        <m:r>
                          <m:rPr>
                            <m:nor/>
                          </m:rPr>
                          <w:rPr>
                            <w:rFonts w:ascii="Times New Roman" w:eastAsia="Times New Roman" w:hAnsi="Times New Roman"/>
                            <w:lang w:val="en-US"/>
                          </w:rPr>
                          <m:t>i=0</m:t>
                        </m:r>
                      </m:sub>
                      <m:sup>
                        <m:r>
                          <m:rPr>
                            <m:nor/>
                          </m:rPr>
                          <w:rPr>
                            <w:rFonts w:ascii="Times New Roman" w:eastAsia="Times New Roman" w:hAnsi="Times New Roman"/>
                            <w:lang w:val="en-US"/>
                          </w:rPr>
                          <m:t>n</m:t>
                        </m:r>
                      </m:sup>
                    </m:sSubSup>
                    <m:r>
                      <m:rPr>
                        <m:nor/>
                      </m:rPr>
                      <w:rPr>
                        <w:rFonts w:ascii="Times New Roman" w:eastAsia="Times New Roman" w:hAnsi="Times New Roman"/>
                        <w:lang w:val="en-US"/>
                      </w:rPr>
                      <m:t>(</m:t>
                    </m:r>
                    <m:sSub>
                      <m:sSubPr>
                        <m:ctrlPr>
                          <w:rPr>
                            <w:rFonts w:ascii="Cambria Math" w:eastAsia="Times New Roman" w:hAnsi="Cambria Math"/>
                          </w:rPr>
                        </m:ctrlPr>
                      </m:sSubPr>
                      <m:e>
                        <m:r>
                          <m:rPr>
                            <m:sty m:val="p"/>
                          </m:rPr>
                          <w:rPr>
                            <w:rFonts w:ascii="Cambria Math" w:eastAsia="Times New Roman" w:hAnsi="Cambria Math"/>
                          </w:rPr>
                          <m:t>Т</m:t>
                        </m:r>
                      </m:e>
                      <m:sub>
                        <m:r>
                          <m:rPr>
                            <m:sty m:val="p"/>
                          </m:rPr>
                          <w:rPr>
                            <w:rFonts w:ascii="Cambria Math" w:eastAsia="Times New Roman" w:hAnsi="Cambria Math"/>
                            <w:lang w:val="en-US"/>
                          </w:rPr>
                          <m:t>i</m:t>
                        </m:r>
                      </m:sub>
                    </m:sSub>
                    <m:r>
                      <m:rPr>
                        <m:nor/>
                      </m:rPr>
                      <w:rPr>
                        <w:rFonts w:ascii="Times New Roman" w:eastAsia="Times New Roman" w:hAnsi="Times New Roman"/>
                        <w:lang w:val="en-US"/>
                      </w:rPr>
                      <m:t>)</m:t>
                    </m:r>
                  </m:num>
                  <m:den>
                    <m:r>
                      <m:rPr>
                        <m:nor/>
                      </m:rPr>
                      <w:rPr>
                        <w:rFonts w:ascii="Times New Roman" w:eastAsia="Times New Roman" w:hAnsi="Times New Roman"/>
                        <w:lang w:val="en-US"/>
                      </w:rPr>
                      <m:t>n</m:t>
                    </m:r>
                  </m:den>
                </m:f>
                <m:r>
                  <m:rPr>
                    <m:sty m:val="p"/>
                  </m:rPr>
                  <w:rPr>
                    <w:rFonts w:ascii="Cambria Math" w:eastAsia="Times New Roman" w:hAnsi="Cambria Math"/>
                    <w:lang w:val="en-US"/>
                  </w:rPr>
                  <m:t xml:space="preserve">, </m:t>
                </m:r>
                <m:r>
                  <m:rPr>
                    <m:sty m:val="p"/>
                  </m:rPr>
                  <w:rPr>
                    <w:rFonts w:ascii="Cambria Math" w:eastAsia="Times New Roman" w:hAnsi="Cambria Math"/>
                  </w:rPr>
                  <m:t>где</m:t>
                </m:r>
                <m:r>
                  <m:rPr>
                    <m:sty m:val="p"/>
                  </m:rPr>
                  <w:rPr>
                    <w:rFonts w:ascii="Cambria Math" w:eastAsia="Times New Roman" w:hAnsi="Cambria Math"/>
                    <w:lang w:val="en-US"/>
                  </w:rPr>
                  <m:t>:</m:t>
                </m:r>
              </m:oMath>
            </m:oMathPara>
          </w:p>
          <w:p w:rsidR="00C609F7" w:rsidRPr="00CF1D1B" w:rsidRDefault="00C609F7" w:rsidP="001602BE">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T</w:t>
            </w:r>
            <w:r w:rsidRPr="00802761">
              <w:rPr>
                <w:rFonts w:ascii="Times New Roman" w:eastAsia="Times New Roman" w:hAnsi="Times New Roman"/>
                <w:i/>
                <w:sz w:val="24"/>
                <w:szCs w:val="24"/>
                <w:lang w:val="en-US"/>
              </w:rPr>
              <w:t>m</w:t>
            </w:r>
            <w:r w:rsidRPr="00CF1D1B">
              <w:rPr>
                <w:rFonts w:ascii="Times New Roman" w:hAnsi="Times New Roman"/>
                <w:sz w:val="24"/>
                <w:szCs w:val="24"/>
              </w:rPr>
              <w:t>–</w:t>
            </w:r>
            <w:r w:rsidRPr="00CF1D1B">
              <w:rPr>
                <w:rFonts w:ascii="Times New Roman" w:eastAsia="Times New Roman" w:hAnsi="Times New Roman"/>
                <w:sz w:val="24"/>
                <w:szCs w:val="24"/>
              </w:rPr>
              <w:t xml:space="preserve"> среднее время ожидания в очереди </w:t>
            </w:r>
            <w:r>
              <w:rPr>
                <w:rFonts w:ascii="Times New Roman" w:eastAsia="Times New Roman" w:hAnsi="Times New Roman"/>
                <w:sz w:val="24"/>
                <w:szCs w:val="24"/>
              </w:rPr>
              <w:t>для получения государственных (муниципальных) услуг за месяц</w:t>
            </w:r>
            <w:r w:rsidRPr="00CF1D1B">
              <w:rPr>
                <w:rFonts w:ascii="Times New Roman" w:eastAsia="Times New Roman" w:hAnsi="Times New Roman"/>
                <w:sz w:val="24"/>
                <w:szCs w:val="24"/>
              </w:rPr>
              <w:t>;</w:t>
            </w:r>
          </w:p>
          <w:p w:rsidR="00C609F7" w:rsidRPr="00CF1D1B" w:rsidRDefault="00C609F7" w:rsidP="001602BE">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Ti</w:t>
            </w:r>
            <w:r w:rsidRPr="00CF1D1B">
              <w:rPr>
                <w:rFonts w:ascii="Times New Roman" w:hAnsi="Times New Roman"/>
                <w:sz w:val="24"/>
                <w:szCs w:val="24"/>
              </w:rPr>
              <w:t>–</w:t>
            </w:r>
            <w:r w:rsidRPr="00CF1D1B">
              <w:rPr>
                <w:rFonts w:ascii="Times New Roman" w:eastAsia="Times New Roman" w:hAnsi="Times New Roman"/>
                <w:sz w:val="24"/>
                <w:szCs w:val="24"/>
              </w:rPr>
              <w:t xml:space="preserve"> время ожидания в очереди </w:t>
            </w:r>
            <w:r>
              <w:rPr>
                <w:rFonts w:ascii="Times New Roman" w:eastAsia="Times New Roman" w:hAnsi="Times New Roman"/>
                <w:sz w:val="24"/>
                <w:szCs w:val="24"/>
              </w:rPr>
              <w:t>для получения государственных (муниципальных) услуг по каждому талону;</w:t>
            </w:r>
          </w:p>
          <w:p w:rsidR="00C609F7" w:rsidRDefault="00C609F7" w:rsidP="001602BE">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 xml:space="preserve">n </w:t>
            </w:r>
            <w:r w:rsidRPr="00CF1D1B">
              <w:rPr>
                <w:rFonts w:ascii="Times New Roman" w:hAnsi="Times New Roman"/>
                <w:sz w:val="24"/>
                <w:szCs w:val="24"/>
              </w:rPr>
              <w:t>–</w:t>
            </w:r>
            <w:r w:rsidRPr="00CF1D1B">
              <w:rPr>
                <w:rFonts w:ascii="Times New Roman" w:eastAsia="Times New Roman" w:hAnsi="Times New Roman"/>
                <w:sz w:val="24"/>
                <w:szCs w:val="24"/>
              </w:rPr>
              <w:t xml:space="preserve"> общее количество </w:t>
            </w:r>
            <w:r>
              <w:rPr>
                <w:rFonts w:ascii="Times New Roman" w:eastAsia="Times New Roman" w:hAnsi="Times New Roman"/>
                <w:sz w:val="24"/>
                <w:szCs w:val="24"/>
              </w:rPr>
              <w:t>талонов, зафиксированное  в информационной системе «Дистанционное управление, мониторинг и контроль очереди заявителей, обращающихся  в МФЦ  Московской области (АСУ «Очередь») (далее - АСУ «Очередь»).</w:t>
            </w:r>
          </w:p>
          <w:p w:rsidR="00C609F7" w:rsidRDefault="00C609F7" w:rsidP="001602BE">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Значение показателя по итогам за </w:t>
            </w:r>
            <w:r w:rsidR="00A71A7F" w:rsidRPr="002E086D">
              <w:rPr>
                <w:rFonts w:ascii="Times New Roman" w:eastAsia="Times New Roman" w:hAnsi="Times New Roman"/>
                <w:sz w:val="24"/>
                <w:szCs w:val="24"/>
              </w:rPr>
              <w:t>квартал,</w:t>
            </w:r>
            <w:r w:rsidR="00A71A7F">
              <w:rPr>
                <w:rFonts w:ascii="Times New Roman" w:eastAsia="Times New Roman" w:hAnsi="Times New Roman"/>
                <w:sz w:val="24"/>
                <w:szCs w:val="24"/>
              </w:rPr>
              <w:t xml:space="preserve"> </w:t>
            </w:r>
            <w:r>
              <w:rPr>
                <w:rFonts w:ascii="Times New Roman" w:eastAsia="Times New Roman" w:hAnsi="Times New Roman"/>
                <w:sz w:val="24"/>
                <w:szCs w:val="24"/>
              </w:rPr>
              <w:t>год определяется по следующей формуле:</w:t>
            </w:r>
          </w:p>
          <w:p w:rsidR="00C609F7" w:rsidRDefault="00C609F7" w:rsidP="001602BE">
            <w:pPr>
              <w:tabs>
                <w:tab w:val="left" w:pos="1701"/>
                <w:tab w:val="left" w:pos="2694"/>
                <w:tab w:val="left" w:pos="2977"/>
              </w:tabs>
              <w:spacing w:after="0" w:line="240" w:lineRule="auto"/>
              <w:rPr>
                <w:rFonts w:ascii="Times New Roman" w:eastAsia="Times New Roman" w:hAnsi="Times New Roman"/>
                <w:lang w:val="en-US"/>
              </w:rPr>
            </w:pPr>
            <m:oMathPara>
              <m:oMathParaPr>
                <m:jc m:val="left"/>
              </m:oMathParaPr>
              <m:oMath>
                <m:r>
                  <m:rPr>
                    <m:sty m:val="p"/>
                  </m:rPr>
                  <w:rPr>
                    <w:rFonts w:ascii="Cambria Math" w:eastAsia="Times New Roman" w:hAnsi="Cambria Math"/>
                  </w:rPr>
                  <m:t>Т</m:t>
                </m:r>
                <m:r>
                  <w:rPr>
                    <w:rFonts w:ascii="Cambria Math" w:eastAsia="Times New Roman" w:hAnsi="Cambria Math"/>
                    <w:lang w:val="en-US"/>
                  </w:rPr>
                  <m:t>g</m:t>
                </m:r>
                <m:r>
                  <m:rPr>
                    <m:sty m:val="p"/>
                  </m:rPr>
                  <w:rPr>
                    <w:rFonts w:ascii="Cambria Math" w:eastAsia="Times New Roman" w:hAnsi="Cambria Math"/>
                    <w:lang w:val="en-US"/>
                  </w:rPr>
                  <m:t>=</m:t>
                </m:r>
                <m:f>
                  <m:fPr>
                    <m:ctrlPr>
                      <w:rPr>
                        <w:rFonts w:ascii="Cambria Math" w:eastAsia="Times New Roman" w:hAnsi="Cambria Math"/>
                        <w:lang w:val="en-US"/>
                      </w:rPr>
                    </m:ctrlPr>
                  </m:fPr>
                  <m:num>
                    <m:sSubSup>
                      <m:sSubSupPr>
                        <m:ctrlPr>
                          <w:rPr>
                            <w:rFonts w:ascii="Cambria Math" w:eastAsia="Times New Roman" w:hAnsi="Cambria Math"/>
                            <w:lang w:val="en-US"/>
                          </w:rPr>
                        </m:ctrlPr>
                      </m:sSubSupPr>
                      <m:e>
                        <m:r>
                          <m:rPr>
                            <m:nor/>
                          </m:rPr>
                          <w:rPr>
                            <w:rFonts w:ascii="Times New Roman" w:eastAsia="Times New Roman" w:hAnsi="Times New Roman"/>
                            <w:lang w:val="en-US"/>
                          </w:rPr>
                          <m:t>SUM</m:t>
                        </m:r>
                      </m:e>
                      <m:sub>
                        <m:r>
                          <m:rPr>
                            <m:nor/>
                          </m:rPr>
                          <w:rPr>
                            <w:rFonts w:ascii="Cambria Math" w:eastAsia="Times New Roman" w:hAnsi="Times New Roman"/>
                            <w:lang w:val="en-US"/>
                          </w:rPr>
                          <m:t>m</m:t>
                        </m:r>
                        <m:r>
                          <m:rPr>
                            <m:nor/>
                          </m:rPr>
                          <w:rPr>
                            <w:rFonts w:ascii="Times New Roman" w:eastAsia="Times New Roman" w:hAnsi="Times New Roman"/>
                            <w:lang w:val="en-US"/>
                          </w:rPr>
                          <m:t>=</m:t>
                        </m:r>
                        <m:r>
                          <m:rPr>
                            <m:nor/>
                          </m:rPr>
                          <w:rPr>
                            <w:rFonts w:ascii="Cambria Math" w:eastAsia="Times New Roman" w:hAnsi="Times New Roman"/>
                            <w:lang w:val="en-US"/>
                          </w:rPr>
                          <m:t>1</m:t>
                        </m:r>
                      </m:sub>
                      <m:sup>
                        <m:r>
                          <m:rPr>
                            <m:nor/>
                          </m:rPr>
                          <w:rPr>
                            <w:rFonts w:ascii="Cambria Math" w:eastAsia="Times New Roman" w:hAnsi="Times New Roman"/>
                            <w:lang w:val="en-US"/>
                          </w:rPr>
                          <m:t>g</m:t>
                        </m:r>
                      </m:sup>
                    </m:sSubSup>
                    <m:r>
                      <m:rPr>
                        <m:nor/>
                      </m:rPr>
                      <w:rPr>
                        <w:rFonts w:ascii="Times New Roman" w:eastAsia="Times New Roman" w:hAnsi="Times New Roman"/>
                        <w:lang w:val="en-US"/>
                      </w:rPr>
                      <m:t>(</m:t>
                    </m:r>
                    <m:sSub>
                      <m:sSubPr>
                        <m:ctrlPr>
                          <w:rPr>
                            <w:rFonts w:ascii="Cambria Math" w:eastAsia="Times New Roman" w:hAnsi="Cambria Math"/>
                          </w:rPr>
                        </m:ctrlPr>
                      </m:sSubPr>
                      <m:e>
                        <m:r>
                          <m:rPr>
                            <m:sty m:val="p"/>
                          </m:rPr>
                          <w:rPr>
                            <w:rFonts w:ascii="Cambria Math" w:eastAsia="Times New Roman" w:hAnsi="Cambria Math"/>
                          </w:rPr>
                          <m:t>Т</m:t>
                        </m:r>
                      </m:e>
                      <m:sub>
                        <m:r>
                          <m:rPr>
                            <m:sty m:val="p"/>
                          </m:rPr>
                          <w:rPr>
                            <w:rFonts w:ascii="Cambria Math" w:eastAsia="Times New Roman" w:hAnsi="Cambria Math"/>
                            <w:lang w:val="en-US"/>
                          </w:rPr>
                          <m:t>m</m:t>
                        </m:r>
                      </m:sub>
                    </m:sSub>
                    <m:r>
                      <m:rPr>
                        <m:nor/>
                      </m:rPr>
                      <w:rPr>
                        <w:rFonts w:ascii="Times New Roman" w:eastAsia="Times New Roman" w:hAnsi="Times New Roman"/>
                        <w:lang w:val="en-US"/>
                      </w:rPr>
                      <m:t>)</m:t>
                    </m:r>
                  </m:num>
                  <m:den>
                    <m:r>
                      <m:rPr>
                        <m:nor/>
                      </m:rPr>
                      <w:rPr>
                        <w:rFonts w:ascii="Cambria Math" w:eastAsia="Times New Roman" w:hAnsi="Times New Roman"/>
                        <w:lang w:val="en-US"/>
                      </w:rPr>
                      <m:t>g</m:t>
                    </m:r>
                  </m:den>
                </m:f>
                <m:r>
                  <m:rPr>
                    <m:sty m:val="p"/>
                  </m:rPr>
                  <w:rPr>
                    <w:rFonts w:ascii="Cambria Math" w:eastAsia="Times New Roman" w:hAnsi="Cambria Math"/>
                    <w:lang w:val="en-US"/>
                  </w:rPr>
                  <m:t xml:space="preserve">, </m:t>
                </m:r>
                <m:r>
                  <m:rPr>
                    <m:sty m:val="p"/>
                  </m:rPr>
                  <w:rPr>
                    <w:rFonts w:ascii="Cambria Math" w:eastAsia="Times New Roman" w:hAnsi="Cambria Math"/>
                  </w:rPr>
                  <m:t>где</m:t>
                </m:r>
                <m:r>
                  <m:rPr>
                    <m:sty m:val="p"/>
                  </m:rPr>
                  <w:rPr>
                    <w:rFonts w:ascii="Cambria Math" w:eastAsia="Times New Roman" w:hAnsi="Cambria Math"/>
                    <w:lang w:val="en-US"/>
                  </w:rPr>
                  <m:t>:</m:t>
                </m:r>
              </m:oMath>
            </m:oMathPara>
          </w:p>
          <w:p w:rsidR="00C609F7" w:rsidRDefault="00C609F7" w:rsidP="001602BE">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T</w:t>
            </w:r>
            <m:oMath>
              <m:r>
                <w:rPr>
                  <w:rFonts w:ascii="Cambria Math" w:eastAsia="Times New Roman" w:hAnsi="Cambria Math"/>
                  <w:lang w:val="en-US"/>
                </w:rPr>
                <m:t>g</m:t>
              </m:r>
            </m:oMath>
            <w:r w:rsidRPr="00CF1D1B">
              <w:rPr>
                <w:rFonts w:ascii="Times New Roman" w:hAnsi="Times New Roman"/>
                <w:sz w:val="24"/>
                <w:szCs w:val="24"/>
              </w:rPr>
              <w:t>–</w:t>
            </w:r>
            <w:r w:rsidRPr="00CF1D1B">
              <w:rPr>
                <w:rFonts w:ascii="Times New Roman" w:eastAsia="Times New Roman" w:hAnsi="Times New Roman"/>
                <w:sz w:val="24"/>
                <w:szCs w:val="24"/>
              </w:rPr>
              <w:t xml:space="preserve"> среднее время ожидания в очереди </w:t>
            </w:r>
            <w:r>
              <w:rPr>
                <w:rFonts w:ascii="Times New Roman" w:eastAsia="Times New Roman" w:hAnsi="Times New Roman"/>
                <w:sz w:val="24"/>
                <w:szCs w:val="24"/>
              </w:rPr>
              <w:t xml:space="preserve">для получения государственных (муниципальных) услуг за </w:t>
            </w:r>
            <w:r w:rsidR="00A71A7F" w:rsidRPr="002E086D">
              <w:rPr>
                <w:rFonts w:ascii="Times New Roman" w:eastAsia="Times New Roman" w:hAnsi="Times New Roman"/>
                <w:sz w:val="24"/>
                <w:szCs w:val="24"/>
              </w:rPr>
              <w:t>отчетный период</w:t>
            </w:r>
            <w:r w:rsidRPr="00CF1D1B">
              <w:rPr>
                <w:rFonts w:ascii="Times New Roman" w:eastAsia="Times New Roman" w:hAnsi="Times New Roman"/>
                <w:sz w:val="24"/>
                <w:szCs w:val="24"/>
              </w:rPr>
              <w:t>;</w:t>
            </w:r>
          </w:p>
          <w:p w:rsidR="00C609F7" w:rsidRPr="002E086D" w:rsidRDefault="00C609F7" w:rsidP="001602BE">
            <w:pPr>
              <w:pStyle w:val="ConsPlusNormal"/>
              <w:rPr>
                <w:rFonts w:ascii="Times New Roman" w:hAnsi="Times New Roman" w:cs="Times New Roman"/>
                <w:sz w:val="24"/>
                <w:szCs w:val="24"/>
              </w:rPr>
            </w:pPr>
            <w:r w:rsidRPr="002017CF">
              <w:rPr>
                <w:rFonts w:ascii="Times New Roman" w:hAnsi="Times New Roman" w:cs="Times New Roman"/>
                <w:sz w:val="24"/>
                <w:szCs w:val="24"/>
              </w:rPr>
              <w:t xml:space="preserve">g - количество месяцев в </w:t>
            </w:r>
            <w:r w:rsidR="00A71A7F" w:rsidRPr="002E086D">
              <w:rPr>
                <w:rFonts w:ascii="Times New Roman" w:hAnsi="Times New Roman" w:cs="Times New Roman"/>
                <w:sz w:val="24"/>
                <w:szCs w:val="24"/>
              </w:rPr>
              <w:t>отчетном периоде (квартал, год)</w:t>
            </w:r>
            <w:r w:rsidRPr="002E086D">
              <w:rPr>
                <w:rFonts w:ascii="Times New Roman" w:hAnsi="Times New Roman" w:cs="Times New Roman"/>
                <w:sz w:val="24"/>
                <w:szCs w:val="24"/>
              </w:rPr>
              <w:t>.</w:t>
            </w:r>
          </w:p>
          <w:p w:rsidR="00C609F7" w:rsidRPr="00CF1D1B" w:rsidRDefault="00C609F7" w:rsidP="003B364E">
            <w:pPr>
              <w:tabs>
                <w:tab w:val="left" w:pos="1701"/>
                <w:tab w:val="left" w:pos="2694"/>
                <w:tab w:val="left" w:pos="2977"/>
              </w:tabs>
              <w:spacing w:after="0" w:line="240" w:lineRule="auto"/>
              <w:rPr>
                <w:rFonts w:ascii="Times New Roman" w:hAnsi="Times New Roman"/>
                <w:i/>
                <w:sz w:val="24"/>
                <w:szCs w:val="24"/>
              </w:rPr>
            </w:pPr>
            <w:r w:rsidRPr="002E086D">
              <w:rPr>
                <w:rFonts w:ascii="Times New Roman" w:eastAsia="Times New Roman" w:hAnsi="Times New Roman"/>
                <w:sz w:val="24"/>
                <w:szCs w:val="24"/>
              </w:rPr>
              <w:t>Значение базового показателя</w:t>
            </w:r>
            <w:r w:rsidR="00767EB3" w:rsidRPr="002E086D">
              <w:rPr>
                <w:rFonts w:ascii="Times New Roman" w:eastAsia="Times New Roman" w:hAnsi="Times New Roman"/>
                <w:sz w:val="24"/>
                <w:szCs w:val="24"/>
              </w:rPr>
              <w:t>–</w:t>
            </w:r>
            <w:r w:rsidR="003B364E">
              <w:rPr>
                <w:rFonts w:ascii="Times New Roman" w:eastAsia="Times New Roman" w:hAnsi="Times New Roman"/>
                <w:sz w:val="24"/>
                <w:szCs w:val="24"/>
              </w:rPr>
              <w:t>0,2</w:t>
            </w:r>
          </w:p>
        </w:tc>
        <w:tc>
          <w:tcPr>
            <w:tcW w:w="725" w:type="pct"/>
          </w:tcPr>
          <w:p w:rsidR="00C609F7" w:rsidRPr="00CF1D1B" w:rsidRDefault="0041593D" w:rsidP="0041593D">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Данные АСУ «Очередь»</w:t>
            </w:r>
          </w:p>
        </w:tc>
        <w:tc>
          <w:tcPr>
            <w:tcW w:w="653" w:type="pct"/>
          </w:tcPr>
          <w:p w:rsidR="00C609F7" w:rsidRPr="0041593D" w:rsidRDefault="0041593D" w:rsidP="0041593D">
            <w:pPr>
              <w:tabs>
                <w:tab w:val="left" w:pos="1701"/>
                <w:tab w:val="left" w:pos="2694"/>
                <w:tab w:val="left" w:pos="2977"/>
              </w:tabs>
              <w:spacing w:after="0" w:line="240" w:lineRule="auto"/>
              <w:jc w:val="center"/>
              <w:rPr>
                <w:rFonts w:ascii="Times New Roman" w:eastAsia="Times New Roman" w:hAnsi="Times New Roman"/>
                <w:sz w:val="24"/>
                <w:szCs w:val="24"/>
              </w:rPr>
            </w:pPr>
            <w:r w:rsidRPr="0041593D">
              <w:rPr>
                <w:rFonts w:ascii="Times New Roman" w:hAnsi="Times New Roman"/>
                <w:sz w:val="24"/>
                <w:szCs w:val="24"/>
              </w:rPr>
              <w:t>Ежемесячно, ежеквартально, ежегодно</w:t>
            </w:r>
          </w:p>
        </w:tc>
      </w:tr>
      <w:tr w:rsidR="00C609F7" w:rsidRPr="00CF1D1B" w:rsidTr="00627B8E">
        <w:tc>
          <w:tcPr>
            <w:tcW w:w="222" w:type="pct"/>
          </w:tcPr>
          <w:p w:rsidR="00C609F7" w:rsidRPr="00CF1D1B" w:rsidRDefault="007A6528"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1.</w:t>
            </w:r>
            <w:r w:rsidR="00C609F7" w:rsidRPr="00CF1D1B">
              <w:rPr>
                <w:rFonts w:ascii="Times New Roman" w:hAnsi="Times New Roman" w:cs="Times New Roman"/>
                <w:sz w:val="24"/>
                <w:szCs w:val="24"/>
              </w:rPr>
              <w:t>4</w:t>
            </w:r>
          </w:p>
        </w:tc>
        <w:tc>
          <w:tcPr>
            <w:tcW w:w="1083" w:type="pct"/>
          </w:tcPr>
          <w:p w:rsidR="00C609F7" w:rsidRPr="00CF1D1B" w:rsidRDefault="00C609F7" w:rsidP="007A6528">
            <w:pPr>
              <w:pStyle w:val="ConsPlusNormal"/>
              <w:outlineLvl w:val="1"/>
              <w:rPr>
                <w:rFonts w:ascii="Times New Roman" w:hAnsi="Times New Roman" w:cs="Times New Roman"/>
                <w:sz w:val="24"/>
                <w:szCs w:val="24"/>
              </w:rPr>
            </w:pPr>
            <w:r w:rsidRPr="00CF1D1B">
              <w:rPr>
                <w:rFonts w:ascii="Times New Roman" w:hAnsi="Times New Roman" w:cs="Times New Roman"/>
                <w:sz w:val="24"/>
                <w:szCs w:val="24"/>
              </w:rPr>
              <w:t>Доля заявителей</w:t>
            </w:r>
            <w:r w:rsidR="007A6528">
              <w:rPr>
                <w:rFonts w:ascii="Times New Roman" w:hAnsi="Times New Roman" w:cs="Times New Roman"/>
                <w:sz w:val="24"/>
                <w:szCs w:val="24"/>
              </w:rPr>
              <w:t xml:space="preserve"> МФЦ</w:t>
            </w:r>
            <w:r w:rsidRPr="00CF1D1B">
              <w:rPr>
                <w:rFonts w:ascii="Times New Roman" w:hAnsi="Times New Roman" w:cs="Times New Roman"/>
                <w:sz w:val="24"/>
                <w:szCs w:val="24"/>
              </w:rPr>
              <w:t>, ожидающих в очереди более 1</w:t>
            </w:r>
            <w:r w:rsidR="007A6528">
              <w:rPr>
                <w:rFonts w:ascii="Times New Roman" w:hAnsi="Times New Roman" w:cs="Times New Roman"/>
                <w:sz w:val="24"/>
                <w:szCs w:val="24"/>
              </w:rPr>
              <w:t>1,5</w:t>
            </w:r>
            <w:r w:rsidRPr="00CF1D1B">
              <w:rPr>
                <w:rFonts w:ascii="Times New Roman" w:hAnsi="Times New Roman" w:cs="Times New Roman"/>
                <w:sz w:val="24"/>
                <w:szCs w:val="24"/>
              </w:rPr>
              <w:t xml:space="preserve"> минут</w:t>
            </w:r>
          </w:p>
        </w:tc>
        <w:tc>
          <w:tcPr>
            <w:tcW w:w="425" w:type="pct"/>
          </w:tcPr>
          <w:p w:rsidR="00C609F7" w:rsidRDefault="007A6528" w:rsidP="00CF1D1B">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процент</w:t>
            </w:r>
          </w:p>
        </w:tc>
        <w:tc>
          <w:tcPr>
            <w:tcW w:w="1891" w:type="pct"/>
          </w:tcPr>
          <w:p w:rsidR="00C609F7" w:rsidRPr="00CF1D1B" w:rsidRDefault="00C609F7" w:rsidP="00CF1D1B">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L=O/T×100%</w:t>
            </w:r>
          </w:p>
          <w:p w:rsidR="00C609F7" w:rsidRPr="00CF1D1B" w:rsidRDefault="00C609F7" w:rsidP="00CF1D1B">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 xml:space="preserve">где: </w:t>
            </w:r>
          </w:p>
          <w:p w:rsidR="00C609F7" w:rsidRPr="00CF1D1B" w:rsidRDefault="00C609F7" w:rsidP="00CF1D1B">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 xml:space="preserve">L – доля заявителей, ожидающих в очереди более </w:t>
            </w:r>
            <w:r w:rsidR="007A6528">
              <w:rPr>
                <w:rFonts w:ascii="Times New Roman" w:eastAsia="Times New Roman" w:hAnsi="Times New Roman"/>
                <w:sz w:val="24"/>
                <w:szCs w:val="24"/>
              </w:rPr>
              <w:t>11,5</w:t>
            </w:r>
            <w:r w:rsidRPr="00CF1D1B">
              <w:rPr>
                <w:rFonts w:ascii="Times New Roman" w:eastAsia="Times New Roman" w:hAnsi="Times New Roman"/>
                <w:sz w:val="24"/>
                <w:szCs w:val="24"/>
              </w:rPr>
              <w:t xml:space="preserve"> минут, процент;</w:t>
            </w:r>
          </w:p>
          <w:p w:rsidR="00C609F7" w:rsidRPr="00CF1D1B" w:rsidRDefault="00C609F7" w:rsidP="00CF1D1B">
            <w:pPr>
              <w:tabs>
                <w:tab w:val="left" w:pos="1701"/>
                <w:tab w:val="left" w:pos="2694"/>
                <w:tab w:val="left" w:pos="2977"/>
              </w:tabs>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lastRenderedPageBreak/>
              <w:t xml:space="preserve">O – количество заявителей ожидающих более </w:t>
            </w:r>
            <w:r w:rsidR="007A6528">
              <w:rPr>
                <w:rFonts w:ascii="Times New Roman" w:eastAsia="Times New Roman" w:hAnsi="Times New Roman"/>
                <w:sz w:val="24"/>
                <w:szCs w:val="24"/>
              </w:rPr>
              <w:t>11,5</w:t>
            </w:r>
            <w:r w:rsidRPr="00CF1D1B">
              <w:rPr>
                <w:rFonts w:ascii="Times New Roman" w:eastAsia="Times New Roman" w:hAnsi="Times New Roman"/>
                <w:sz w:val="24"/>
                <w:szCs w:val="24"/>
              </w:rPr>
              <w:t xml:space="preserve"> минут, человек;</w:t>
            </w:r>
          </w:p>
          <w:p w:rsidR="00C609F7" w:rsidRPr="00F41D07" w:rsidRDefault="00C609F7" w:rsidP="007A6528">
            <w:pPr>
              <w:tabs>
                <w:tab w:val="left" w:pos="1701"/>
                <w:tab w:val="left" w:pos="2694"/>
                <w:tab w:val="left" w:pos="2977"/>
              </w:tabs>
              <w:spacing w:after="0" w:line="240" w:lineRule="auto"/>
              <w:rPr>
                <w:rFonts w:ascii="Times New Roman" w:hAnsi="Times New Roman"/>
                <w:sz w:val="24"/>
                <w:szCs w:val="24"/>
                <w:u w:val="single"/>
              </w:rPr>
            </w:pPr>
            <w:r w:rsidRPr="00CF1D1B">
              <w:rPr>
                <w:rFonts w:ascii="Times New Roman" w:eastAsia="Times New Roman" w:hAnsi="Times New Roman"/>
                <w:sz w:val="24"/>
                <w:szCs w:val="24"/>
              </w:rPr>
              <w:t>T – общее количество заявителей обратившихся в МФЦ в отчетном периоде, человек.</w:t>
            </w:r>
          </w:p>
        </w:tc>
        <w:tc>
          <w:tcPr>
            <w:tcW w:w="725" w:type="pct"/>
          </w:tcPr>
          <w:p w:rsidR="00C609F7" w:rsidRPr="007A6528" w:rsidRDefault="007A6528" w:rsidP="00CF1D1B">
            <w:pPr>
              <w:tabs>
                <w:tab w:val="left" w:pos="1701"/>
                <w:tab w:val="left" w:pos="2694"/>
                <w:tab w:val="left" w:pos="2977"/>
              </w:tabs>
              <w:spacing w:after="0" w:line="240" w:lineRule="auto"/>
              <w:rPr>
                <w:rFonts w:ascii="Times New Roman" w:eastAsia="Times New Roman" w:hAnsi="Times New Roman"/>
                <w:sz w:val="24"/>
                <w:szCs w:val="24"/>
              </w:rPr>
            </w:pPr>
            <w:r w:rsidRPr="007A6528">
              <w:rPr>
                <w:rFonts w:ascii="Times New Roman" w:hAnsi="Times New Roman"/>
                <w:sz w:val="24"/>
                <w:szCs w:val="24"/>
              </w:rPr>
              <w:lastRenderedPageBreak/>
              <w:t xml:space="preserve">Данные АСУ «Очередь». При расчете показателя доля заявителей, </w:t>
            </w:r>
            <w:r w:rsidRPr="007A6528">
              <w:rPr>
                <w:rFonts w:ascii="Times New Roman" w:hAnsi="Times New Roman"/>
                <w:sz w:val="24"/>
                <w:szCs w:val="24"/>
              </w:rPr>
              <w:lastRenderedPageBreak/>
              <w:t>ожидающих в очереди более 11,5 минут (L), учитываются талоны, обслуживание по которым составляет 10 минут и более и факт оказания услуги зарегистрирован в ЕИСОУ</w:t>
            </w:r>
          </w:p>
        </w:tc>
        <w:tc>
          <w:tcPr>
            <w:tcW w:w="653" w:type="pct"/>
          </w:tcPr>
          <w:p w:rsidR="00C609F7" w:rsidRPr="007A6528" w:rsidRDefault="007A6528" w:rsidP="002B1E02">
            <w:pPr>
              <w:tabs>
                <w:tab w:val="left" w:pos="1701"/>
                <w:tab w:val="left" w:pos="2694"/>
                <w:tab w:val="left" w:pos="2977"/>
              </w:tabs>
              <w:spacing w:after="0" w:line="240" w:lineRule="auto"/>
              <w:jc w:val="center"/>
              <w:rPr>
                <w:rFonts w:ascii="Times New Roman" w:eastAsia="Times New Roman" w:hAnsi="Times New Roman"/>
                <w:sz w:val="24"/>
                <w:szCs w:val="24"/>
              </w:rPr>
            </w:pPr>
            <w:r w:rsidRPr="007A6528">
              <w:rPr>
                <w:rFonts w:ascii="Times New Roman" w:hAnsi="Times New Roman"/>
                <w:sz w:val="24"/>
                <w:szCs w:val="24"/>
              </w:rPr>
              <w:lastRenderedPageBreak/>
              <w:t>Ежеквар</w:t>
            </w:r>
            <w:r w:rsidR="002B1E02">
              <w:rPr>
                <w:rFonts w:ascii="Times New Roman" w:hAnsi="Times New Roman"/>
                <w:sz w:val="24"/>
                <w:szCs w:val="24"/>
              </w:rPr>
              <w:t>тально, без нарастающего итога.</w:t>
            </w:r>
            <w:r w:rsidRPr="007A6528">
              <w:rPr>
                <w:rFonts w:ascii="Times New Roman" w:hAnsi="Times New Roman"/>
                <w:sz w:val="24"/>
                <w:szCs w:val="24"/>
              </w:rPr>
              <w:t xml:space="preserve"> Итоговое </w:t>
            </w:r>
            <w:r w:rsidRPr="007A6528">
              <w:rPr>
                <w:rFonts w:ascii="Times New Roman" w:hAnsi="Times New Roman"/>
                <w:sz w:val="24"/>
                <w:szCs w:val="24"/>
              </w:rPr>
              <w:lastRenderedPageBreak/>
              <w:t>(годовое) значение показателя определяется по фактически достигнутому значению показателя в IV квартале текущего года</w:t>
            </w:r>
          </w:p>
        </w:tc>
      </w:tr>
      <w:tr w:rsidR="000C23AE" w:rsidRPr="00CF1D1B" w:rsidTr="00627B8E">
        <w:tc>
          <w:tcPr>
            <w:tcW w:w="222" w:type="pct"/>
          </w:tcPr>
          <w:p w:rsidR="000C23AE" w:rsidRPr="00DC0728" w:rsidRDefault="000C23AE"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1.5</w:t>
            </w:r>
          </w:p>
        </w:tc>
        <w:tc>
          <w:tcPr>
            <w:tcW w:w="1083" w:type="pct"/>
          </w:tcPr>
          <w:p w:rsidR="000C23AE" w:rsidRPr="000C23AE" w:rsidRDefault="000C23AE" w:rsidP="00CF1D1B">
            <w:pPr>
              <w:pStyle w:val="ConsPlusNormal"/>
              <w:outlineLvl w:val="1"/>
              <w:rPr>
                <w:rFonts w:ascii="Times New Roman" w:hAnsi="Times New Roman" w:cs="Times New Roman"/>
                <w:sz w:val="24"/>
                <w:szCs w:val="24"/>
              </w:rPr>
            </w:pPr>
            <w:r w:rsidRPr="000C23AE">
              <w:rPr>
                <w:rFonts w:ascii="Times New Roman" w:hAnsi="Times New Roman" w:cs="Times New Roman"/>
                <w:sz w:val="24"/>
                <w:szCs w:val="24"/>
              </w:rPr>
              <w:t xml:space="preserve">Выполнение требований комфортности и доступности МФЦ  </w:t>
            </w:r>
          </w:p>
        </w:tc>
        <w:tc>
          <w:tcPr>
            <w:tcW w:w="425" w:type="pct"/>
          </w:tcPr>
          <w:p w:rsidR="000C23AE" w:rsidRDefault="000C23AE" w:rsidP="000C23AE">
            <w:pPr>
              <w:tabs>
                <w:tab w:val="left" w:pos="1701"/>
                <w:tab w:val="left" w:pos="2694"/>
                <w:tab w:val="left" w:pos="2977"/>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процент</w:t>
            </w:r>
          </w:p>
        </w:tc>
        <w:tc>
          <w:tcPr>
            <w:tcW w:w="1891" w:type="pct"/>
          </w:tcPr>
          <w:p w:rsidR="000C23AE" w:rsidRPr="000C23AE" w:rsidRDefault="000C23AE" w:rsidP="000C23AE">
            <w:pPr>
              <w:rPr>
                <w:rFonts w:ascii="Times New Roman" w:hAnsi="Times New Roman"/>
                <w:sz w:val="24"/>
                <w:szCs w:val="24"/>
              </w:rPr>
            </w:pPr>
            <w:r w:rsidRPr="000C23AE">
              <w:rPr>
                <w:rFonts w:ascii="Times New Roman" w:hAnsi="Times New Roman"/>
                <w:sz w:val="24"/>
                <w:szCs w:val="24"/>
              </w:rPr>
              <w:t>Показатель определяет выполнение муниципальным образованием требований комфортности и доступности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 и распоряжением Мингосуправления Московской области от 21 июля 2016 г. № 10-57/РВ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p>
          <w:p w:rsidR="000C23AE" w:rsidRPr="000C23AE" w:rsidRDefault="000C23AE" w:rsidP="000C23AE">
            <w:pPr>
              <w:rPr>
                <w:rFonts w:ascii="Times New Roman" w:hAnsi="Times New Roman"/>
                <w:sz w:val="24"/>
                <w:szCs w:val="24"/>
              </w:rPr>
            </w:pPr>
            <w:r w:rsidRPr="000C23AE">
              <w:rPr>
                <w:rFonts w:ascii="Times New Roman" w:hAnsi="Times New Roman"/>
                <w:sz w:val="24"/>
                <w:szCs w:val="24"/>
              </w:rPr>
              <w:t>У</w:t>
            </w:r>
            <w:r w:rsidRPr="000C23AE">
              <w:rPr>
                <w:rFonts w:ascii="Times New Roman" w:hAnsi="Times New Roman"/>
                <w:sz w:val="24"/>
                <w:szCs w:val="24"/>
                <w:vertAlign w:val="subscript"/>
              </w:rPr>
              <w:t>к</w:t>
            </w:r>
            <w:r w:rsidRPr="000C23AE">
              <w:rPr>
                <w:rFonts w:ascii="Times New Roman" w:hAnsi="Times New Roman"/>
                <w:sz w:val="24"/>
                <w:szCs w:val="24"/>
              </w:rPr>
              <w:t xml:space="preserve"> = (К</w:t>
            </w:r>
            <w:r w:rsidRPr="000C23AE">
              <w:rPr>
                <w:rFonts w:ascii="Times New Roman" w:hAnsi="Times New Roman"/>
                <w:sz w:val="24"/>
                <w:szCs w:val="24"/>
                <w:vertAlign w:val="subscript"/>
              </w:rPr>
              <w:t>1376</w:t>
            </w:r>
            <w:r w:rsidRPr="000C23AE">
              <w:rPr>
                <w:rFonts w:ascii="Times New Roman" w:hAnsi="Times New Roman"/>
                <w:sz w:val="24"/>
                <w:szCs w:val="24"/>
              </w:rPr>
              <w:t xml:space="preserve"> х 0,7) + (К</w:t>
            </w:r>
            <w:r w:rsidRPr="000C23AE">
              <w:rPr>
                <w:rFonts w:ascii="Times New Roman" w:hAnsi="Times New Roman"/>
                <w:sz w:val="24"/>
                <w:szCs w:val="24"/>
                <w:vertAlign w:val="subscript"/>
              </w:rPr>
              <w:t>РС</w:t>
            </w:r>
            <w:r w:rsidRPr="000C23AE">
              <w:rPr>
                <w:rFonts w:ascii="Times New Roman" w:hAnsi="Times New Roman"/>
                <w:sz w:val="24"/>
                <w:szCs w:val="24"/>
              </w:rPr>
              <w:t xml:space="preserve"> х 0,3), где:</w:t>
            </w:r>
          </w:p>
          <w:p w:rsidR="000C23AE" w:rsidRPr="00EB298A" w:rsidRDefault="000C23AE" w:rsidP="00DE3702">
            <w:pPr>
              <w:rPr>
                <w:rFonts w:eastAsiaTheme="minorEastAsia"/>
                <w:sz w:val="20"/>
                <w:szCs w:val="20"/>
              </w:rPr>
            </w:pPr>
            <w:r w:rsidRPr="000C23AE">
              <w:rPr>
                <w:rFonts w:ascii="Times New Roman" w:hAnsi="Times New Roman"/>
                <w:sz w:val="24"/>
                <w:szCs w:val="24"/>
              </w:rPr>
              <w:t>0,7 и 0,3 – коэффициенты значимости показателя;К</w:t>
            </w:r>
            <w:r w:rsidRPr="000C23AE">
              <w:rPr>
                <w:rFonts w:ascii="Times New Roman" w:hAnsi="Times New Roman"/>
                <w:sz w:val="24"/>
                <w:szCs w:val="24"/>
                <w:vertAlign w:val="subscript"/>
              </w:rPr>
              <w:t>1376</w:t>
            </w:r>
            <w:r w:rsidRPr="000C23AE">
              <w:rPr>
                <w:rFonts w:ascii="Times New Roman" w:hAnsi="Times New Roman"/>
                <w:sz w:val="24"/>
                <w:szCs w:val="24"/>
              </w:rPr>
              <w:t xml:space="preserve"> – доля выполнения требований комфортности и доступности МФЦ, установленных </w:t>
            </w:r>
            <w:r w:rsidRPr="000C23AE">
              <w:rPr>
                <w:rFonts w:ascii="Times New Roman" w:hAnsi="Times New Roman"/>
                <w:sz w:val="24"/>
                <w:szCs w:val="24"/>
              </w:rPr>
              <w:lastRenderedPageBreak/>
              <w:t>постановлением Правительства Российской Федерации № 1376 во всех офисах МФЦ;</w:t>
            </w:r>
            <w:r w:rsidR="003B364E">
              <w:rPr>
                <w:rFonts w:ascii="Times New Roman" w:hAnsi="Times New Roman"/>
                <w:sz w:val="24"/>
                <w:szCs w:val="24"/>
              </w:rPr>
              <w:t xml:space="preserve"> </w:t>
            </w:r>
            <w:r w:rsidRPr="000C23AE">
              <w:rPr>
                <w:rFonts w:ascii="Times New Roman" w:hAnsi="Times New Roman"/>
                <w:sz w:val="24"/>
                <w:szCs w:val="24"/>
              </w:rPr>
              <w:t>К</w:t>
            </w:r>
            <w:r w:rsidRPr="000C23AE">
              <w:rPr>
                <w:rFonts w:ascii="Times New Roman" w:hAnsi="Times New Roman"/>
                <w:sz w:val="24"/>
                <w:szCs w:val="24"/>
                <w:vertAlign w:val="subscript"/>
              </w:rPr>
              <w:t>рс</w:t>
            </w:r>
            <w:r w:rsidRPr="000C23AE">
              <w:rPr>
                <w:rFonts w:ascii="Times New Roman" w:hAnsi="Times New Roman"/>
                <w:sz w:val="24"/>
                <w:szCs w:val="24"/>
              </w:rPr>
              <w:t xml:space="preserve"> – доля выполнения требований комфортности и доступности МФЦ, установленных в Региональном стандарте во всех офисах МФЦ.</w:t>
            </w:r>
            <w:r w:rsidR="003B364E">
              <w:rPr>
                <w:rFonts w:ascii="Times New Roman" w:hAnsi="Times New Roman"/>
                <w:sz w:val="24"/>
                <w:szCs w:val="24"/>
              </w:rPr>
              <w:t xml:space="preserve"> </w:t>
            </w:r>
            <w:r w:rsidRPr="000C23AE">
              <w:rPr>
                <w:rFonts w:ascii="Times New Roman" w:hAnsi="Times New Roman"/>
                <w:sz w:val="24"/>
                <w:szCs w:val="24"/>
              </w:rPr>
              <w:t xml:space="preserve">Значение базового показателя </w:t>
            </w:r>
            <w:r w:rsidRPr="002E086D">
              <w:rPr>
                <w:rFonts w:ascii="Times New Roman" w:hAnsi="Times New Roman"/>
                <w:sz w:val="24"/>
                <w:szCs w:val="24"/>
              </w:rPr>
              <w:t xml:space="preserve">– </w:t>
            </w:r>
            <w:r w:rsidR="003B364E">
              <w:rPr>
                <w:rFonts w:ascii="Times New Roman" w:hAnsi="Times New Roman"/>
                <w:sz w:val="24"/>
                <w:szCs w:val="24"/>
              </w:rPr>
              <w:t>100</w:t>
            </w:r>
          </w:p>
        </w:tc>
        <w:tc>
          <w:tcPr>
            <w:tcW w:w="725" w:type="pct"/>
          </w:tcPr>
          <w:p w:rsidR="000C23AE" w:rsidRPr="00767EB3" w:rsidRDefault="000C23AE" w:rsidP="000C23AE">
            <w:pPr>
              <w:rPr>
                <w:rFonts w:ascii="Times New Roman" w:hAnsi="Times New Roman"/>
                <w:sz w:val="24"/>
                <w:szCs w:val="24"/>
              </w:rPr>
            </w:pPr>
            <w:r w:rsidRPr="00767EB3">
              <w:rPr>
                <w:rFonts w:ascii="Times New Roman" w:hAnsi="Times New Roman"/>
                <w:sz w:val="24"/>
                <w:szCs w:val="24"/>
              </w:rPr>
              <w:lastRenderedPageBreak/>
              <w:t xml:space="preserve">Данные Единой государственной информационной системы обеспечения контрольно-надзорной </w:t>
            </w:r>
            <w:r w:rsidR="00767EB3">
              <w:rPr>
                <w:rFonts w:ascii="Times New Roman" w:hAnsi="Times New Roman"/>
                <w:sz w:val="24"/>
                <w:szCs w:val="24"/>
              </w:rPr>
              <w:t>деятельности Московской области</w:t>
            </w:r>
          </w:p>
        </w:tc>
        <w:tc>
          <w:tcPr>
            <w:tcW w:w="653" w:type="pct"/>
          </w:tcPr>
          <w:p w:rsidR="000C23AE" w:rsidRPr="00767EB3" w:rsidRDefault="000C23AE" w:rsidP="000C23AE">
            <w:pPr>
              <w:widowControl w:val="0"/>
              <w:autoSpaceDE w:val="0"/>
              <w:autoSpaceDN w:val="0"/>
              <w:adjustRightInd w:val="0"/>
              <w:jc w:val="center"/>
              <w:rPr>
                <w:rFonts w:ascii="Times New Roman" w:eastAsiaTheme="minorEastAsia" w:hAnsi="Times New Roman"/>
                <w:sz w:val="24"/>
                <w:szCs w:val="24"/>
              </w:rPr>
            </w:pPr>
            <w:r w:rsidRPr="00767EB3">
              <w:rPr>
                <w:rFonts w:ascii="Times New Roman" w:hAnsi="Times New Roman"/>
                <w:sz w:val="24"/>
                <w:szCs w:val="24"/>
              </w:rPr>
              <w:t>Ежемесячно, ежеквартально, ежегодно</w:t>
            </w:r>
          </w:p>
        </w:tc>
      </w:tr>
      <w:tr w:rsidR="002B1E02" w:rsidRPr="00CF1D1B" w:rsidTr="00627B8E">
        <w:tc>
          <w:tcPr>
            <w:tcW w:w="222" w:type="pct"/>
          </w:tcPr>
          <w:p w:rsidR="002B1E02" w:rsidRDefault="00AF3D35"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w:t>
            </w:r>
          </w:p>
        </w:tc>
        <w:tc>
          <w:tcPr>
            <w:tcW w:w="4778" w:type="pct"/>
            <w:gridSpan w:val="5"/>
            <w:shd w:val="clear" w:color="auto" w:fill="auto"/>
          </w:tcPr>
          <w:p w:rsidR="002B1E02" w:rsidRPr="002B1E02" w:rsidRDefault="00D50BE6" w:rsidP="002B1E02">
            <w:pPr>
              <w:widowControl w:val="0"/>
              <w:autoSpaceDE w:val="0"/>
              <w:autoSpaceDN w:val="0"/>
              <w:adjustRightInd w:val="0"/>
              <w:rPr>
                <w:rFonts w:ascii="Times New Roman" w:hAnsi="Times New Roman"/>
                <w:sz w:val="24"/>
                <w:szCs w:val="24"/>
              </w:rPr>
            </w:pPr>
            <w:r>
              <w:rPr>
                <w:rFonts w:ascii="Times New Roman" w:hAnsi="Times New Roman"/>
                <w:sz w:val="24"/>
                <w:szCs w:val="24"/>
              </w:rPr>
              <w:t>Подпрограмма II</w:t>
            </w:r>
            <w:r w:rsidR="002B1E02" w:rsidRPr="002B1E02">
              <w:rPr>
                <w:rFonts w:ascii="Times New Roman" w:hAnsi="Times New Roman"/>
                <w:sz w:val="24"/>
                <w:szCs w:val="24"/>
              </w:rPr>
              <w:t xml:space="preserve"> «Развитие информационной и технологической инфраструктуры экосистемы цифровой экономики муниципального образования Московской области» на 2020-2024 годы</w:t>
            </w:r>
          </w:p>
        </w:tc>
      </w:tr>
      <w:tr w:rsidR="0054399A" w:rsidRPr="0054399A" w:rsidTr="00627B8E">
        <w:tc>
          <w:tcPr>
            <w:tcW w:w="222" w:type="pct"/>
          </w:tcPr>
          <w:p w:rsidR="0054399A" w:rsidRPr="00DC0728" w:rsidRDefault="0054399A"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2.1</w:t>
            </w:r>
          </w:p>
        </w:tc>
        <w:tc>
          <w:tcPr>
            <w:tcW w:w="1083" w:type="pct"/>
          </w:tcPr>
          <w:p w:rsidR="0054399A" w:rsidRPr="00DC0728" w:rsidRDefault="0054399A" w:rsidP="00CF1D1B">
            <w:pPr>
              <w:pStyle w:val="ConsPlusNormal"/>
              <w:outlineLvl w:val="1"/>
              <w:rPr>
                <w:rFonts w:ascii="Times New Roman" w:hAnsi="Times New Roman" w:cs="Times New Roman"/>
                <w:sz w:val="24"/>
                <w:szCs w:val="24"/>
              </w:rPr>
            </w:pPr>
            <w:r w:rsidRPr="00DC0728">
              <w:rPr>
                <w:rFonts w:ascii="Times New Roman" w:hAnsi="Times New Roman"/>
                <w:sz w:val="24"/>
                <w:szCs w:val="24"/>
              </w:rPr>
              <w:t>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tc>
        <w:tc>
          <w:tcPr>
            <w:tcW w:w="425" w:type="pct"/>
          </w:tcPr>
          <w:p w:rsidR="0054399A" w:rsidRDefault="0054399A" w:rsidP="00CF1D1B">
            <w:pPr>
              <w:spacing w:after="0" w:line="240" w:lineRule="auto"/>
              <w:jc w:val="both"/>
              <w:rPr>
                <w:rFonts w:ascii="Times New Roman" w:hAnsi="Times New Roman"/>
                <w:sz w:val="24"/>
                <w:szCs w:val="24"/>
              </w:rPr>
            </w:pPr>
            <w:r>
              <w:rPr>
                <w:rFonts w:ascii="Times New Roman" w:eastAsia="Times New Roman" w:hAnsi="Times New Roman"/>
                <w:sz w:val="24"/>
                <w:szCs w:val="24"/>
              </w:rPr>
              <w:t>процент</w:t>
            </w:r>
          </w:p>
        </w:tc>
        <w:tc>
          <w:tcPr>
            <w:tcW w:w="1891" w:type="pct"/>
          </w:tcPr>
          <w:p w:rsidR="0054399A" w:rsidRPr="00CF1D1B" w:rsidRDefault="0054399A" w:rsidP="00CF1D1B">
            <w:pPr>
              <w:spacing w:after="0" w:line="240" w:lineRule="auto"/>
              <w:jc w:val="both"/>
              <w:rPr>
                <w:rFonts w:ascii="Times New Roman" w:hAnsi="Times New Roman"/>
                <w:sz w:val="24"/>
                <w:szCs w:val="24"/>
                <w:lang w:val="en-US"/>
              </w:rPr>
            </w:pPr>
            <m:oMathPara>
              <m:oMath>
                <m:r>
                  <w:rPr>
                    <w:rFonts w:ascii="Cambria Math" w:hAnsi="Cambria Math"/>
                    <w:sz w:val="24"/>
                    <w:szCs w:val="24"/>
                  </w:rPr>
                  <m:t>n=</m:t>
                </m:r>
                <m:f>
                  <m:fPr>
                    <m:ctrlPr>
                      <w:rPr>
                        <w:rFonts w:ascii="Cambria Math" w:hAnsi="Cambria Math"/>
                        <w:i/>
                        <w:sz w:val="24"/>
                        <w:szCs w:val="24"/>
                      </w:rPr>
                    </m:ctrlPr>
                  </m:fPr>
                  <m:num>
                    <m:f>
                      <m:fPr>
                        <m:ctrlPr>
                          <w:rPr>
                            <w:rFonts w:ascii="Cambria Math" w:hAnsi="Cambria Math"/>
                            <w:i/>
                            <w:sz w:val="24"/>
                            <w:szCs w:val="24"/>
                          </w:rPr>
                        </m:ctrlPr>
                      </m:fPr>
                      <m:num>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1</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1</m:t>
                            </m:r>
                          </m:sub>
                        </m:sSub>
                      </m:den>
                    </m:f>
                    <m:r>
                      <w:rPr>
                        <w:rFonts w:ascii="Cambria Math" w:hAnsi="Cambria Math"/>
                        <w:sz w:val="24"/>
                        <w:szCs w:val="24"/>
                      </w:rPr>
                      <m:t>×100%+</m:t>
                    </m:r>
                    <m:f>
                      <m:fPr>
                        <m:ctrlPr>
                          <w:rPr>
                            <w:rFonts w:ascii="Cambria Math" w:hAnsi="Cambria Math"/>
                            <w:i/>
                            <w:sz w:val="24"/>
                            <w:szCs w:val="24"/>
                          </w:rPr>
                        </m:ctrlPr>
                      </m:fPr>
                      <m:num>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2</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2</m:t>
                            </m:r>
                          </m:sub>
                        </m:sSub>
                      </m:den>
                    </m:f>
                    <m:r>
                      <w:rPr>
                        <w:rFonts w:ascii="Cambria Math" w:hAnsi="Cambria Math"/>
                        <w:sz w:val="24"/>
                        <w:szCs w:val="24"/>
                      </w:rPr>
                      <m:t>×100%</m:t>
                    </m:r>
                  </m:num>
                  <m:den>
                    <m:r>
                      <w:rPr>
                        <w:rFonts w:ascii="Cambria Math" w:hAnsi="Cambria Math"/>
                        <w:sz w:val="24"/>
                        <w:szCs w:val="24"/>
                      </w:rPr>
                      <m:t>2</m:t>
                    </m:r>
                  </m:den>
                </m:f>
              </m:oMath>
            </m:oMathPara>
          </w:p>
          <w:p w:rsidR="0054399A" w:rsidRPr="00CF1D1B" w:rsidRDefault="0054399A" w:rsidP="00CF1D1B">
            <w:pPr>
              <w:spacing w:after="0" w:line="240" w:lineRule="auto"/>
              <w:jc w:val="both"/>
              <w:rPr>
                <w:rFonts w:ascii="Times New Roman" w:hAnsi="Times New Roman"/>
                <w:sz w:val="24"/>
                <w:szCs w:val="24"/>
              </w:rPr>
            </w:pPr>
            <w:r w:rsidRPr="00CF1D1B">
              <w:rPr>
                <w:rFonts w:ascii="Times New Roman" w:hAnsi="Times New Roman"/>
                <w:sz w:val="24"/>
                <w:szCs w:val="24"/>
              </w:rPr>
              <w:t xml:space="preserve">где: </w:t>
            </w:r>
          </w:p>
          <w:p w:rsidR="0054399A" w:rsidRPr="00CF1D1B" w:rsidRDefault="0054399A" w:rsidP="00CF1D1B">
            <w:pPr>
              <w:spacing w:after="0" w:line="240" w:lineRule="auto"/>
              <w:jc w:val="both"/>
              <w:rPr>
                <w:rFonts w:ascii="Times New Roman" w:hAnsi="Times New Roman"/>
                <w:sz w:val="24"/>
                <w:szCs w:val="24"/>
              </w:rPr>
            </w:pPr>
            <m:oMath>
              <m:r>
                <m:rPr>
                  <m:sty m:val="p"/>
                </m:rPr>
                <w:rPr>
                  <w:rFonts w:ascii="Cambria Math" w:hAnsi="Cambria Math"/>
                  <w:sz w:val="24"/>
                  <w:szCs w:val="24"/>
                </w:rPr>
                <m:t>n</m:t>
              </m:r>
            </m:oMath>
            <w:r w:rsidRPr="00CF1D1B">
              <w:rPr>
                <w:rFonts w:ascii="Times New Roman" w:hAnsi="Times New Roman"/>
                <w:sz w:val="24"/>
                <w:szCs w:val="24"/>
              </w:rPr>
              <w:t xml:space="preserve"> – доля рабочих мест, обеспеченных необходимым компьютерным оборудованием и услугами связи в соответствии с требованиями нормативных правовых актов Московской области;</w:t>
            </w:r>
          </w:p>
          <w:p w:rsidR="0054399A" w:rsidRPr="00CF1D1B" w:rsidRDefault="00E40897" w:rsidP="00CF1D1B">
            <w:pPr>
              <w:spacing w:after="0" w:line="240" w:lineRule="auto"/>
              <w:jc w:val="both"/>
              <w:rPr>
                <w:rFonts w:ascii="Times New Roman" w:hAnsi="Times New Roman"/>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rPr>
                    <m:t>1</m:t>
                  </m:r>
                </m:sub>
              </m:sSub>
            </m:oMath>
            <w:r w:rsidR="0054399A" w:rsidRPr="00CF1D1B">
              <w:rPr>
                <w:rFonts w:ascii="Times New Roman" w:hAnsi="Times New Roman"/>
                <w:sz w:val="24"/>
                <w:szCs w:val="24"/>
              </w:rPr>
              <w:t xml:space="preserve"> – количество работников ОМСУ муниципального образования Московской области,</w:t>
            </w:r>
          </w:p>
          <w:p w:rsidR="0054399A" w:rsidRPr="00CF1D1B" w:rsidRDefault="0054399A" w:rsidP="00CF1D1B">
            <w:pPr>
              <w:spacing w:after="0" w:line="240" w:lineRule="auto"/>
              <w:jc w:val="both"/>
              <w:rPr>
                <w:rFonts w:ascii="Times New Roman" w:hAnsi="Times New Roman"/>
                <w:sz w:val="24"/>
                <w:szCs w:val="24"/>
              </w:rPr>
            </w:pPr>
            <w:r w:rsidRPr="00CF1D1B">
              <w:rPr>
                <w:rFonts w:ascii="Times New Roman" w:hAnsi="Times New Roman"/>
                <w:sz w:val="24"/>
                <w:szCs w:val="24"/>
              </w:rPr>
              <w:t>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 требованиями нормативных правовых актов Московской области;</w:t>
            </w:r>
          </w:p>
          <w:p w:rsidR="0054399A" w:rsidRPr="00CF1D1B" w:rsidRDefault="00E40897" w:rsidP="00CF1D1B">
            <w:pPr>
              <w:spacing w:after="0" w:line="240" w:lineRule="auto"/>
              <w:rPr>
                <w:rFonts w:ascii="Times New Roman" w:hAnsi="Times New Roman"/>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1</m:t>
                  </m:r>
                </m:sub>
              </m:sSub>
            </m:oMath>
            <w:r w:rsidR="0054399A" w:rsidRPr="00CF1D1B">
              <w:rPr>
                <w:rFonts w:ascii="Times New Roman" w:hAnsi="Times New Roman"/>
                <w:sz w:val="24"/>
                <w:szCs w:val="24"/>
              </w:rPr>
              <w:t xml:space="preserve"> – общее количество работников ОМСУ муниципального образования Московской области, МФЦ муниципального образования Московской области, нуждающихся в компьютерном оборудовании с предустановленным общесистемным программным обеспечением и организационной технике в соответствии с </w:t>
            </w:r>
            <w:r w:rsidR="0054399A" w:rsidRPr="00CF1D1B">
              <w:rPr>
                <w:rFonts w:ascii="Times New Roman" w:hAnsi="Times New Roman"/>
                <w:sz w:val="24"/>
                <w:szCs w:val="24"/>
              </w:rPr>
              <w:lastRenderedPageBreak/>
              <w:t>требованиями нормативных правовых актов Московской области, или уже обеспеченных таким оборудованием;</w:t>
            </w:r>
          </w:p>
          <w:p w:rsidR="0054399A" w:rsidRPr="00CF1D1B" w:rsidRDefault="00E40897" w:rsidP="00CF1D1B">
            <w:pPr>
              <w:spacing w:after="0" w:line="240" w:lineRule="auto"/>
              <w:rPr>
                <w:rFonts w:ascii="Times New Roman" w:hAnsi="Times New Roman"/>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rPr>
                    <m:t>2</m:t>
                  </m:r>
                </m:sub>
              </m:sSub>
            </m:oMath>
            <w:r w:rsidR="0054399A" w:rsidRPr="00CF1D1B">
              <w:rPr>
                <w:rFonts w:ascii="Times New Roman" w:hAnsi="Times New Roman"/>
                <w:sz w:val="24"/>
                <w:szCs w:val="24"/>
              </w:rPr>
              <w:t xml:space="preserve"> – 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 муниципальных услуг в электронной форме;</w:t>
            </w:r>
          </w:p>
          <w:p w:rsidR="0054399A" w:rsidRPr="00CF1D1B" w:rsidRDefault="00E40897" w:rsidP="000E3CA7">
            <w:pPr>
              <w:spacing w:after="0" w:line="240" w:lineRule="auto"/>
              <w:ind w:firstLine="99"/>
              <w:rPr>
                <w:rFonts w:ascii="Times New Roman" w:hAnsi="Times New Roman"/>
                <w:sz w:val="24"/>
                <w:szCs w:val="24"/>
                <w:u w:val="single"/>
              </w:rPr>
            </w:pPr>
            <m:oMath>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2</m:t>
                  </m:r>
                </m:sub>
              </m:sSub>
            </m:oMath>
            <w:r w:rsidR="0054399A" w:rsidRPr="00CF1D1B">
              <w:rPr>
                <w:rFonts w:ascii="Times New Roman" w:hAnsi="Times New Roman"/>
                <w:sz w:val="24"/>
                <w:szCs w:val="24"/>
              </w:rPr>
              <w:t xml:space="preserve"> – общее количество ОМСУ муниципального образования Московской области, МФЦ муниципального образования Московской области.</w:t>
            </w:r>
          </w:p>
        </w:tc>
        <w:tc>
          <w:tcPr>
            <w:tcW w:w="725" w:type="pct"/>
          </w:tcPr>
          <w:p w:rsidR="0054399A" w:rsidRPr="0054399A" w:rsidRDefault="0054399A" w:rsidP="0054399A">
            <w:pPr>
              <w:widowControl w:val="0"/>
              <w:autoSpaceDE w:val="0"/>
              <w:autoSpaceDN w:val="0"/>
              <w:adjustRightInd w:val="0"/>
              <w:ind w:firstLine="5"/>
              <w:rPr>
                <w:rFonts w:ascii="Times New Roman" w:eastAsiaTheme="minorEastAsia" w:hAnsi="Times New Roman"/>
                <w:sz w:val="24"/>
                <w:szCs w:val="24"/>
              </w:rPr>
            </w:pPr>
            <w:r w:rsidRPr="0054399A">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54399A" w:rsidRPr="0054399A" w:rsidRDefault="0054399A" w:rsidP="0054399A">
            <w:pPr>
              <w:widowControl w:val="0"/>
              <w:autoSpaceDE w:val="0"/>
              <w:autoSpaceDN w:val="0"/>
              <w:adjustRightInd w:val="0"/>
              <w:ind w:firstLine="5"/>
              <w:jc w:val="center"/>
              <w:rPr>
                <w:rFonts w:ascii="Times New Roman" w:eastAsiaTheme="minorEastAsia" w:hAnsi="Times New Roman"/>
                <w:sz w:val="24"/>
                <w:szCs w:val="24"/>
              </w:rPr>
            </w:pPr>
            <w:r w:rsidRPr="0054399A">
              <w:rPr>
                <w:rFonts w:ascii="Times New Roman" w:hAnsi="Times New Roman"/>
                <w:sz w:val="24"/>
                <w:szCs w:val="24"/>
              </w:rPr>
              <w:t>Ежеквартально</w:t>
            </w:r>
            <w:r>
              <w:rPr>
                <w:rFonts w:ascii="Times New Roman" w:hAnsi="Times New Roman"/>
                <w:sz w:val="24"/>
                <w:szCs w:val="24"/>
              </w:rPr>
              <w:t xml:space="preserve">, </w:t>
            </w:r>
            <w:r w:rsidRPr="0054399A">
              <w:rPr>
                <w:rFonts w:ascii="Times New Roman" w:hAnsi="Times New Roman"/>
                <w:sz w:val="24"/>
                <w:szCs w:val="24"/>
              </w:rPr>
              <w:t>ежегодно</w:t>
            </w:r>
          </w:p>
        </w:tc>
      </w:tr>
      <w:tr w:rsidR="0054399A" w:rsidRPr="00CF1D1B" w:rsidTr="00627B8E">
        <w:tc>
          <w:tcPr>
            <w:tcW w:w="222" w:type="pct"/>
          </w:tcPr>
          <w:p w:rsidR="0054399A" w:rsidRPr="00DC0728" w:rsidRDefault="0054399A"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2.2</w:t>
            </w:r>
          </w:p>
        </w:tc>
        <w:tc>
          <w:tcPr>
            <w:tcW w:w="1083" w:type="pct"/>
          </w:tcPr>
          <w:p w:rsidR="0054399A" w:rsidRPr="00DC0728" w:rsidRDefault="0054399A" w:rsidP="00CF1D1B">
            <w:pPr>
              <w:pStyle w:val="ConsPlusNormal"/>
              <w:outlineLvl w:val="1"/>
              <w:rPr>
                <w:rFonts w:ascii="Times New Roman" w:hAnsi="Times New Roman" w:cs="Times New Roman"/>
                <w:sz w:val="24"/>
                <w:szCs w:val="24"/>
              </w:rPr>
            </w:pPr>
            <w:r w:rsidRPr="00DC0728">
              <w:rPr>
                <w:rFonts w:ascii="Times New Roman" w:hAnsi="Times New Roman" w:cs="Times New Roman"/>
                <w:sz w:val="24"/>
                <w:szCs w:val="24"/>
              </w:rPr>
              <w:t>Стоимостная доля закупаемого и арендуемого ОМСУ муниципального образования Московской области иностранного ПО</w:t>
            </w:r>
          </w:p>
        </w:tc>
        <w:tc>
          <w:tcPr>
            <w:tcW w:w="425" w:type="pct"/>
          </w:tcPr>
          <w:p w:rsidR="0054399A" w:rsidRDefault="0096179B" w:rsidP="00CF1D1B">
            <w:pPr>
              <w:widowControl w:val="0"/>
              <w:spacing w:after="0" w:line="240" w:lineRule="auto"/>
              <w:jc w:val="center"/>
              <w:rPr>
                <w:rFonts w:ascii="Times New Roman" w:hAnsi="Times New Roman"/>
                <w:sz w:val="24"/>
                <w:szCs w:val="24"/>
                <w:lang w:val="en-US"/>
              </w:rPr>
            </w:pPr>
            <w:r>
              <w:rPr>
                <w:rFonts w:ascii="Times New Roman" w:eastAsia="Times New Roman" w:hAnsi="Times New Roman"/>
                <w:sz w:val="24"/>
                <w:szCs w:val="24"/>
              </w:rPr>
              <w:t>процент</w:t>
            </w:r>
          </w:p>
        </w:tc>
        <w:tc>
          <w:tcPr>
            <w:tcW w:w="1891" w:type="pct"/>
          </w:tcPr>
          <w:p w:rsidR="0054399A" w:rsidRPr="00CF1D1B" w:rsidRDefault="0054399A" w:rsidP="00CF1D1B">
            <w:pPr>
              <w:widowControl w:val="0"/>
              <w:spacing w:after="0" w:line="240" w:lineRule="auto"/>
              <w:jc w:val="center"/>
              <w:rPr>
                <w:rFonts w:ascii="Times New Roman" w:eastAsia="Courier New" w:hAnsi="Times New Roman"/>
                <w:sz w:val="24"/>
                <w:szCs w:val="24"/>
              </w:rPr>
            </w:pPr>
            <m:oMathPara>
              <m:oMath>
                <m:r>
                  <w:rPr>
                    <w:rFonts w:ascii="Cambria Math" w:hAnsi="Cambria Math"/>
                    <w:sz w:val="24"/>
                    <w:szCs w:val="24"/>
                    <w:lang w:val="en-US"/>
                  </w:rPr>
                  <m:t>n</m:t>
                </m:r>
                <m:r>
                  <w:rPr>
                    <w:rFonts w:ascii="Cambria Math" w:eastAsia="Courier New" w:hAnsi="Cambria Math"/>
                    <w:sz w:val="24"/>
                    <w:szCs w:val="24"/>
                    <w:shd w:val="clear" w:color="auto" w:fill="FFFFFF"/>
                  </w:rPr>
                  <m:t>=</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54399A" w:rsidRPr="00CF1D1B" w:rsidRDefault="0054399A" w:rsidP="00CF1D1B">
            <w:pPr>
              <w:widowControl w:val="0"/>
              <w:spacing w:after="0" w:line="240" w:lineRule="auto"/>
              <w:rPr>
                <w:rFonts w:ascii="Times New Roman" w:eastAsia="Courier New" w:hAnsi="Times New Roman"/>
                <w:sz w:val="24"/>
                <w:szCs w:val="24"/>
              </w:rPr>
            </w:pPr>
            <w:r w:rsidRPr="00CF1D1B">
              <w:rPr>
                <w:rFonts w:ascii="Times New Roman" w:eastAsia="Courier New" w:hAnsi="Times New Roman"/>
                <w:sz w:val="24"/>
                <w:szCs w:val="24"/>
              </w:rPr>
              <w:t>где:</w:t>
            </w:r>
          </w:p>
          <w:p w:rsidR="0054399A" w:rsidRPr="00CF1D1B" w:rsidRDefault="0054399A" w:rsidP="00CF1D1B">
            <w:pPr>
              <w:widowControl w:val="0"/>
              <w:spacing w:after="0" w:line="240" w:lineRule="auto"/>
              <w:rPr>
                <w:rFonts w:ascii="Times New Roman" w:eastAsia="Courier New" w:hAnsi="Times New Roman"/>
                <w:sz w:val="24"/>
                <w:szCs w:val="24"/>
              </w:rPr>
            </w:pPr>
            <w:r w:rsidRPr="00CF1D1B">
              <w:rPr>
                <w:rFonts w:ascii="Times New Roman" w:eastAsia="Courier New" w:hAnsi="Times New Roman"/>
                <w:sz w:val="24"/>
                <w:szCs w:val="24"/>
                <w:lang w:val="en-US"/>
              </w:rPr>
              <w:t>n</w:t>
            </w:r>
            <w:r w:rsidRPr="00CF1D1B">
              <w:rPr>
                <w:rFonts w:ascii="Times New Roman" w:eastAsia="Courier New" w:hAnsi="Times New Roman"/>
                <w:sz w:val="24"/>
                <w:szCs w:val="24"/>
              </w:rPr>
              <w:t>-стоимостная доля закупаемого и арендуемого ОМСУ муниципального образования Московской области иностранного ПО;</w:t>
            </w:r>
          </w:p>
          <w:p w:rsidR="0054399A" w:rsidRPr="00CF1D1B" w:rsidRDefault="0054399A" w:rsidP="00CF1D1B">
            <w:pPr>
              <w:widowControl w:val="0"/>
              <w:spacing w:after="0" w:line="240" w:lineRule="auto"/>
              <w:rPr>
                <w:rFonts w:ascii="Times New Roman" w:eastAsia="Courier New" w:hAnsi="Times New Roman"/>
                <w:sz w:val="24"/>
                <w:szCs w:val="24"/>
              </w:rPr>
            </w:pPr>
            <w:r w:rsidRPr="00CF1D1B">
              <w:rPr>
                <w:rFonts w:ascii="Times New Roman" w:eastAsia="Courier New" w:hAnsi="Times New Roman"/>
                <w:sz w:val="24"/>
                <w:szCs w:val="24"/>
                <w:lang w:val="en-US"/>
              </w:rPr>
              <w:t>R</w:t>
            </w:r>
            <w:r w:rsidRPr="00CF1D1B">
              <w:rPr>
                <w:rFonts w:ascii="Times New Roman" w:eastAsia="Courier New" w:hAnsi="Times New Roman"/>
                <w:sz w:val="24"/>
                <w:szCs w:val="24"/>
              </w:rPr>
              <w:t>-стоимость закупаемого арендуемого ОМСУ муниципального образования Московской области иностранного ПО;</w:t>
            </w:r>
          </w:p>
          <w:p w:rsidR="0054399A" w:rsidRPr="00CF1D1B" w:rsidRDefault="0054399A" w:rsidP="00CF1D1B">
            <w:pPr>
              <w:widowControl w:val="0"/>
              <w:spacing w:after="0" w:line="240" w:lineRule="auto"/>
              <w:rPr>
                <w:rFonts w:ascii="Times New Roman" w:eastAsia="Courier New" w:hAnsi="Times New Roman"/>
                <w:sz w:val="24"/>
                <w:szCs w:val="24"/>
                <w:shd w:val="clear" w:color="auto" w:fill="FFFFFF"/>
              </w:rPr>
            </w:pPr>
            <w:r w:rsidRPr="00CF1D1B">
              <w:rPr>
                <w:rFonts w:ascii="Times New Roman" w:eastAsia="Courier New" w:hAnsi="Times New Roman"/>
                <w:sz w:val="24"/>
                <w:szCs w:val="24"/>
              </w:rPr>
              <w:t>К- общая стоимость закупаемого и арендуемого ОМСУ муниципального образования Московской области ПО.</w:t>
            </w:r>
          </w:p>
          <w:p w:rsidR="0054399A" w:rsidRPr="00CF1D1B" w:rsidRDefault="0054399A" w:rsidP="00CF1D1B">
            <w:pPr>
              <w:widowControl w:val="0"/>
              <w:spacing w:after="0" w:line="240" w:lineRule="auto"/>
              <w:jc w:val="center"/>
              <w:rPr>
                <w:rFonts w:ascii="Times New Roman" w:eastAsia="Courier New" w:hAnsi="Times New Roman"/>
                <w:i/>
                <w:sz w:val="24"/>
                <w:szCs w:val="24"/>
              </w:rPr>
            </w:pPr>
          </w:p>
        </w:tc>
        <w:tc>
          <w:tcPr>
            <w:tcW w:w="725" w:type="pct"/>
          </w:tcPr>
          <w:p w:rsidR="0054399A" w:rsidRPr="0054399A" w:rsidRDefault="0054399A" w:rsidP="0054399A">
            <w:pPr>
              <w:widowControl w:val="0"/>
              <w:autoSpaceDE w:val="0"/>
              <w:autoSpaceDN w:val="0"/>
              <w:adjustRightInd w:val="0"/>
              <w:rPr>
                <w:rFonts w:ascii="Times New Roman" w:eastAsiaTheme="minorEastAsia" w:hAnsi="Times New Roman"/>
                <w:sz w:val="24"/>
                <w:szCs w:val="24"/>
                <w:highlight w:val="yellow"/>
              </w:rPr>
            </w:pPr>
            <w:r w:rsidRPr="0054399A">
              <w:rPr>
                <w:rFonts w:ascii="Times New Roman" w:eastAsiaTheme="minorEastAsia" w:hAnsi="Times New Roman"/>
                <w:sz w:val="24"/>
                <w:szCs w:val="24"/>
              </w:rPr>
              <w:t>Данные ОМСУ муниципального образования Московской области</w:t>
            </w:r>
          </w:p>
        </w:tc>
        <w:tc>
          <w:tcPr>
            <w:tcW w:w="653" w:type="pct"/>
          </w:tcPr>
          <w:p w:rsidR="0054399A" w:rsidRPr="0054399A" w:rsidRDefault="0054399A" w:rsidP="0054399A">
            <w:pPr>
              <w:widowControl w:val="0"/>
              <w:autoSpaceDE w:val="0"/>
              <w:autoSpaceDN w:val="0"/>
              <w:adjustRightInd w:val="0"/>
              <w:jc w:val="center"/>
              <w:rPr>
                <w:rFonts w:ascii="Times New Roman" w:eastAsiaTheme="minorEastAsia" w:hAnsi="Times New Roman"/>
                <w:sz w:val="24"/>
                <w:szCs w:val="24"/>
              </w:rPr>
            </w:pPr>
            <w:r w:rsidRPr="0054399A">
              <w:rPr>
                <w:rFonts w:ascii="Times New Roman" w:hAnsi="Times New Roman"/>
                <w:sz w:val="24"/>
                <w:szCs w:val="24"/>
              </w:rPr>
              <w:t>Ежеквартально, ежегодно</w:t>
            </w:r>
          </w:p>
        </w:tc>
      </w:tr>
      <w:tr w:rsidR="0054399A" w:rsidRPr="00CF1D1B" w:rsidTr="00627B8E">
        <w:tc>
          <w:tcPr>
            <w:tcW w:w="222" w:type="pct"/>
          </w:tcPr>
          <w:p w:rsidR="0054399A" w:rsidRPr="00CF1D1B" w:rsidRDefault="0054399A"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2.3</w:t>
            </w:r>
          </w:p>
        </w:tc>
        <w:tc>
          <w:tcPr>
            <w:tcW w:w="1083" w:type="pct"/>
          </w:tcPr>
          <w:p w:rsidR="0054399A" w:rsidRPr="00DC0728" w:rsidRDefault="0054399A" w:rsidP="00CF1D1B">
            <w:pPr>
              <w:pStyle w:val="ConsPlusNormal"/>
              <w:outlineLvl w:val="1"/>
              <w:rPr>
                <w:rFonts w:ascii="Times New Roman" w:hAnsi="Times New Roman" w:cs="Times New Roman"/>
                <w:bCs/>
                <w:spacing w:val="-3"/>
                <w:sz w:val="24"/>
                <w:szCs w:val="24"/>
              </w:rPr>
            </w:pPr>
            <w:r w:rsidRPr="00DC0728">
              <w:rPr>
                <w:rFonts w:ascii="Times New Roman" w:hAnsi="Times New Roman" w:cs="Times New Roman"/>
                <w:sz w:val="24"/>
                <w:szCs w:val="24"/>
              </w:rPr>
              <w:t xml:space="preserve">Увеличение доли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w:t>
            </w:r>
            <w:r w:rsidRPr="00DC0728">
              <w:rPr>
                <w:rFonts w:ascii="Times New Roman" w:hAnsi="Times New Roman" w:cs="Times New Roman"/>
                <w:sz w:val="24"/>
                <w:szCs w:val="24"/>
              </w:rPr>
              <w:lastRenderedPageBreak/>
              <w:t>категорией обрабатываемой информации,  а также персональных компьютеров, используемых на рабочих местах работников, обеспеченных антивирусным программным обеспечением с регулярным обновлением соответствующих баз</w:t>
            </w:r>
          </w:p>
        </w:tc>
        <w:tc>
          <w:tcPr>
            <w:tcW w:w="425" w:type="pct"/>
          </w:tcPr>
          <w:p w:rsidR="0054399A" w:rsidRDefault="0096179B" w:rsidP="00CF1D1B">
            <w:pPr>
              <w:spacing w:after="0" w:line="240" w:lineRule="auto"/>
              <w:jc w:val="both"/>
              <w:rPr>
                <w:rFonts w:ascii="Times New Roman" w:hAnsi="Times New Roman"/>
                <w:sz w:val="24"/>
                <w:szCs w:val="24"/>
              </w:rPr>
            </w:pPr>
            <w:r>
              <w:rPr>
                <w:rFonts w:ascii="Times New Roman" w:eastAsia="Times New Roman" w:hAnsi="Times New Roman"/>
                <w:sz w:val="24"/>
                <w:szCs w:val="24"/>
              </w:rPr>
              <w:lastRenderedPageBreak/>
              <w:t>процент</w:t>
            </w:r>
          </w:p>
        </w:tc>
        <w:tc>
          <w:tcPr>
            <w:tcW w:w="1891" w:type="pct"/>
          </w:tcPr>
          <w:p w:rsidR="0054399A" w:rsidRPr="00CF1D1B" w:rsidRDefault="0054399A" w:rsidP="00CF1D1B">
            <w:pPr>
              <w:spacing w:after="0" w:line="240" w:lineRule="auto"/>
              <w:jc w:val="both"/>
              <w:rPr>
                <w:rFonts w:ascii="Times New Roman" w:hAnsi="Times New Roman"/>
                <w:sz w:val="24"/>
                <w:szCs w:val="24"/>
                <w:lang w:val="en-US"/>
              </w:rPr>
            </w:pPr>
            <m:oMathPara>
              <m:oMath>
                <m:r>
                  <w:rPr>
                    <w:rFonts w:ascii="Cambria Math" w:hAnsi="Cambria Math"/>
                    <w:sz w:val="24"/>
                    <w:szCs w:val="24"/>
                  </w:rPr>
                  <m:t>n=</m:t>
                </m:r>
                <m:f>
                  <m:fPr>
                    <m:ctrlPr>
                      <w:rPr>
                        <w:rFonts w:ascii="Cambria Math" w:hAnsi="Cambria Math"/>
                        <w:i/>
                        <w:sz w:val="24"/>
                        <w:szCs w:val="24"/>
                      </w:rPr>
                    </m:ctrlPr>
                  </m:fPr>
                  <m:num>
                    <m:f>
                      <m:fPr>
                        <m:ctrlPr>
                          <w:rPr>
                            <w:rFonts w:ascii="Cambria Math" w:hAnsi="Cambria Math"/>
                            <w:i/>
                            <w:sz w:val="24"/>
                            <w:szCs w:val="24"/>
                          </w:rPr>
                        </m:ctrlPr>
                      </m:fPr>
                      <m:num>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1</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1</m:t>
                            </m:r>
                          </m:sub>
                        </m:sSub>
                      </m:den>
                    </m:f>
                    <m:r>
                      <w:rPr>
                        <w:rFonts w:ascii="Cambria Math" w:hAnsi="Cambria Math"/>
                        <w:sz w:val="24"/>
                        <w:szCs w:val="24"/>
                      </w:rPr>
                      <m:t>×100%+</m:t>
                    </m:r>
                    <m:f>
                      <m:fPr>
                        <m:ctrlPr>
                          <w:rPr>
                            <w:rFonts w:ascii="Cambria Math" w:hAnsi="Cambria Math"/>
                            <w:i/>
                            <w:sz w:val="24"/>
                            <w:szCs w:val="24"/>
                          </w:rPr>
                        </m:ctrlPr>
                      </m:fPr>
                      <m:num>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lang w:val="en-US"/>
                              </w:rPr>
                              <m:t>2</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lang w:val="en-US"/>
                              </w:rPr>
                              <m:t>2</m:t>
                            </m:r>
                          </m:sub>
                        </m:sSub>
                      </m:den>
                    </m:f>
                    <m:r>
                      <w:rPr>
                        <w:rFonts w:ascii="Cambria Math" w:hAnsi="Cambria Math"/>
                        <w:sz w:val="24"/>
                        <w:szCs w:val="24"/>
                      </w:rPr>
                      <m:t>×100%</m:t>
                    </m:r>
                  </m:num>
                  <m:den>
                    <m:r>
                      <w:rPr>
                        <w:rFonts w:ascii="Cambria Math" w:hAnsi="Cambria Math"/>
                        <w:sz w:val="24"/>
                        <w:szCs w:val="24"/>
                      </w:rPr>
                      <m:t>2</m:t>
                    </m:r>
                  </m:den>
                </m:f>
              </m:oMath>
            </m:oMathPara>
          </w:p>
          <w:p w:rsidR="0054399A" w:rsidRPr="00CF1D1B" w:rsidRDefault="0054399A" w:rsidP="00CF1D1B">
            <w:pPr>
              <w:spacing w:after="0" w:line="240" w:lineRule="auto"/>
              <w:jc w:val="both"/>
              <w:rPr>
                <w:rFonts w:ascii="Times New Roman" w:hAnsi="Times New Roman"/>
                <w:sz w:val="24"/>
                <w:szCs w:val="24"/>
              </w:rPr>
            </w:pPr>
            <w:r w:rsidRPr="00CF1D1B">
              <w:rPr>
                <w:rFonts w:ascii="Times New Roman" w:hAnsi="Times New Roman"/>
                <w:sz w:val="24"/>
                <w:szCs w:val="24"/>
              </w:rPr>
              <w:t xml:space="preserve">где: </w:t>
            </w:r>
          </w:p>
          <w:p w:rsidR="0054399A" w:rsidRPr="00CF1D1B" w:rsidRDefault="0054399A" w:rsidP="00CF1D1B">
            <w:pPr>
              <w:spacing w:after="0" w:line="240" w:lineRule="auto"/>
              <w:jc w:val="both"/>
              <w:rPr>
                <w:rFonts w:ascii="Times New Roman" w:hAnsi="Times New Roman"/>
                <w:sz w:val="24"/>
                <w:szCs w:val="24"/>
              </w:rPr>
            </w:pPr>
            <m:oMath>
              <m:r>
                <m:rPr>
                  <m:sty m:val="p"/>
                </m:rPr>
                <w:rPr>
                  <w:rFonts w:ascii="Cambria Math" w:hAnsi="Cambria Math"/>
                  <w:sz w:val="24"/>
                  <w:szCs w:val="24"/>
                </w:rPr>
                <m:t>n</m:t>
              </m:r>
            </m:oMath>
            <w:r w:rsidRPr="00CF1D1B">
              <w:rPr>
                <w:rFonts w:ascii="Times New Roman" w:hAnsi="Times New Roman"/>
                <w:sz w:val="24"/>
                <w:szCs w:val="24"/>
              </w:rPr>
              <w:t xml:space="preserve"> – доля защищенных по требованиям безопасности информации информационных систем, используемых ОМСУ муниципального образования Московской области, в соответствии с категорией обрабатываемой информации, а также персональных компьютеров, используемых </w:t>
            </w:r>
            <w:r w:rsidRPr="00CF1D1B">
              <w:rPr>
                <w:rFonts w:ascii="Times New Roman" w:hAnsi="Times New Roman"/>
                <w:sz w:val="24"/>
                <w:szCs w:val="24"/>
              </w:rPr>
              <w:lastRenderedPageBreak/>
              <w:t>на рабочих местах работников, обеспеченных антивирусным программным обеспечением с регулярным обновлением соответствующих баз;</w:t>
            </w:r>
          </w:p>
          <w:p w:rsidR="0054399A" w:rsidRPr="00CF1D1B" w:rsidRDefault="00E40897" w:rsidP="00CF1D1B">
            <w:pPr>
              <w:spacing w:after="0" w:line="240" w:lineRule="auto"/>
              <w:jc w:val="both"/>
              <w:rPr>
                <w:rFonts w:ascii="Times New Roman" w:hAnsi="Times New Roman"/>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rPr>
                    <m:t>1</m:t>
                  </m:r>
                </m:sub>
              </m:sSub>
            </m:oMath>
            <w:r w:rsidR="0054399A" w:rsidRPr="00CF1D1B">
              <w:rPr>
                <w:rFonts w:ascii="Times New Roman" w:hAnsi="Times New Roman"/>
                <w:sz w:val="24"/>
                <w:szCs w:val="24"/>
              </w:rPr>
              <w:t xml:space="preserve"> – количество информационных систем, используемых ОМСУ муниципального образования Московской области, обеспеченных средствами защиты информации соответствии с классом защиты обрабатываемой информации;</w:t>
            </w:r>
          </w:p>
          <w:p w:rsidR="0054399A" w:rsidRPr="00CF1D1B" w:rsidRDefault="00E40897" w:rsidP="00CF1D1B">
            <w:pPr>
              <w:spacing w:after="0" w:line="240" w:lineRule="auto"/>
              <w:jc w:val="both"/>
              <w:rPr>
                <w:rFonts w:ascii="Times New Roman" w:hAnsi="Times New Roman"/>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1</m:t>
                  </m:r>
                </m:sub>
              </m:sSub>
            </m:oMath>
            <w:r w:rsidR="0054399A" w:rsidRPr="00CF1D1B">
              <w:rPr>
                <w:rFonts w:ascii="Times New Roman" w:hAnsi="Times New Roman"/>
                <w:sz w:val="24"/>
                <w:szCs w:val="24"/>
              </w:rPr>
              <w:t xml:space="preserve"> – общее количество информационных систем, используемых ОМСУ муниципального образования Московской области, которые необходимо обеспечить средствами защиты информации в соответствии с классом защиты обрабатываемой информации;</w:t>
            </w:r>
          </w:p>
          <w:p w:rsidR="0054399A" w:rsidRPr="00CF1D1B" w:rsidRDefault="00E40897" w:rsidP="00CF1D1B">
            <w:pPr>
              <w:spacing w:after="0" w:line="240" w:lineRule="auto"/>
              <w:jc w:val="both"/>
              <w:rPr>
                <w:rFonts w:ascii="Times New Roman" w:hAnsi="Times New Roman"/>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R</m:t>
                  </m:r>
                </m:e>
                <m:sub>
                  <m:r>
                    <w:rPr>
                      <w:rFonts w:ascii="Cambria Math" w:hAnsi="Cambria Math"/>
                      <w:sz w:val="24"/>
                      <w:szCs w:val="24"/>
                    </w:rPr>
                    <m:t>2</m:t>
                  </m:r>
                </m:sub>
              </m:sSub>
            </m:oMath>
            <w:r w:rsidR="0054399A" w:rsidRPr="00CF1D1B">
              <w:rPr>
                <w:rFonts w:ascii="Times New Roman" w:hAnsi="Times New Roman"/>
                <w:sz w:val="24"/>
                <w:szCs w:val="24"/>
              </w:rPr>
              <w:t xml:space="preserve"> – количество 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54399A" w:rsidRPr="00CF1D1B" w:rsidRDefault="00E40897" w:rsidP="00CF1D1B">
            <w:pPr>
              <w:widowControl w:val="0"/>
              <w:autoSpaceDE w:val="0"/>
              <w:autoSpaceDN w:val="0"/>
              <w:adjustRightInd w:val="0"/>
              <w:spacing w:after="0" w:line="240" w:lineRule="auto"/>
              <w:jc w:val="both"/>
              <w:rPr>
                <w:rFonts w:ascii="Times New Roman" w:hAnsi="Times New Roman"/>
                <w:bCs/>
                <w:sz w:val="24"/>
                <w:szCs w:val="24"/>
              </w:rPr>
            </w:pPr>
            <m:oMath>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2</m:t>
                  </m:r>
                </m:sub>
              </m:sSub>
            </m:oMath>
            <w:r w:rsidR="0054399A" w:rsidRPr="00CF1D1B">
              <w:rPr>
                <w:rFonts w:ascii="Times New Roman" w:hAnsi="Times New Roman"/>
                <w:sz w:val="24"/>
                <w:szCs w:val="24"/>
              </w:rPr>
              <w:t xml:space="preserve"> – общее количество компьютерного оборудования, используемого на рабочих местах работников ОМСУ муниципального образования Московской области.</w:t>
            </w:r>
          </w:p>
        </w:tc>
        <w:tc>
          <w:tcPr>
            <w:tcW w:w="725" w:type="pct"/>
          </w:tcPr>
          <w:p w:rsidR="0054399A" w:rsidRPr="0054399A" w:rsidRDefault="0054399A" w:rsidP="0054399A">
            <w:pPr>
              <w:widowControl w:val="0"/>
              <w:autoSpaceDE w:val="0"/>
              <w:autoSpaceDN w:val="0"/>
              <w:adjustRightInd w:val="0"/>
              <w:rPr>
                <w:rFonts w:ascii="Times New Roman" w:eastAsiaTheme="minorEastAsia" w:hAnsi="Times New Roman"/>
                <w:sz w:val="24"/>
                <w:szCs w:val="24"/>
                <w:highlight w:val="yellow"/>
              </w:rPr>
            </w:pPr>
            <w:r w:rsidRPr="0054399A">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54399A" w:rsidRPr="0054399A" w:rsidRDefault="0054399A" w:rsidP="0054399A">
            <w:pPr>
              <w:widowControl w:val="0"/>
              <w:autoSpaceDE w:val="0"/>
              <w:autoSpaceDN w:val="0"/>
              <w:adjustRightInd w:val="0"/>
              <w:jc w:val="center"/>
              <w:rPr>
                <w:rFonts w:ascii="Times New Roman" w:eastAsiaTheme="minorEastAsia" w:hAnsi="Times New Roman"/>
                <w:sz w:val="24"/>
                <w:szCs w:val="24"/>
              </w:rPr>
            </w:pPr>
            <w:r w:rsidRPr="0054399A">
              <w:rPr>
                <w:rFonts w:ascii="Times New Roman" w:hAnsi="Times New Roman"/>
                <w:sz w:val="24"/>
                <w:szCs w:val="24"/>
              </w:rPr>
              <w:t>Ежеквартально, ежегодно</w:t>
            </w:r>
          </w:p>
        </w:tc>
      </w:tr>
      <w:tr w:rsidR="0096179B" w:rsidRPr="00CF1D1B" w:rsidTr="00627B8E">
        <w:tc>
          <w:tcPr>
            <w:tcW w:w="222" w:type="pct"/>
          </w:tcPr>
          <w:p w:rsidR="0096179B" w:rsidRPr="00CF1D1B" w:rsidRDefault="0096179B"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2.4</w:t>
            </w:r>
          </w:p>
        </w:tc>
        <w:tc>
          <w:tcPr>
            <w:tcW w:w="1083" w:type="pct"/>
          </w:tcPr>
          <w:p w:rsidR="0096179B" w:rsidRPr="00CF1D1B" w:rsidRDefault="0096179B" w:rsidP="00CF1D1B">
            <w:pPr>
              <w:pStyle w:val="ConsPlusNormal"/>
              <w:outlineLvl w:val="1"/>
              <w:rPr>
                <w:rFonts w:ascii="Times New Roman" w:hAnsi="Times New Roman" w:cs="Times New Roman"/>
                <w:bCs/>
                <w:sz w:val="24"/>
                <w:szCs w:val="24"/>
              </w:rPr>
            </w:pPr>
            <w:r w:rsidRPr="00DC0728">
              <w:rPr>
                <w:rFonts w:ascii="Times New Roman" w:hAnsi="Times New Roman" w:cs="Times New Roman"/>
                <w:sz w:val="24"/>
                <w:szCs w:val="24"/>
              </w:rPr>
              <w:t>Доля работников ОМСУ муниципального образования Московской области, обеспеченных средствами электронной подписи в соответствии с установленными требованиями</w:t>
            </w:r>
          </w:p>
        </w:tc>
        <w:tc>
          <w:tcPr>
            <w:tcW w:w="425" w:type="pct"/>
          </w:tcPr>
          <w:p w:rsidR="0096179B" w:rsidRDefault="0096179B" w:rsidP="00CF1D1B">
            <w:pPr>
              <w:widowControl w:val="0"/>
              <w:spacing w:after="0" w:line="240" w:lineRule="auto"/>
              <w:jc w:val="center"/>
              <w:rPr>
                <w:rFonts w:ascii="Times New Roman" w:hAnsi="Times New Roman"/>
                <w:sz w:val="24"/>
                <w:szCs w:val="24"/>
                <w:lang w:val="en-US"/>
              </w:rPr>
            </w:pPr>
            <w:r>
              <w:rPr>
                <w:rFonts w:ascii="Times New Roman" w:eastAsia="Times New Roman" w:hAnsi="Times New Roman"/>
                <w:sz w:val="24"/>
                <w:szCs w:val="24"/>
              </w:rPr>
              <w:t>процент</w:t>
            </w:r>
          </w:p>
        </w:tc>
        <w:tc>
          <w:tcPr>
            <w:tcW w:w="1891" w:type="pct"/>
          </w:tcPr>
          <w:p w:rsidR="0096179B" w:rsidRPr="00CF1D1B" w:rsidRDefault="0096179B" w:rsidP="00CF1D1B">
            <w:pPr>
              <w:widowControl w:val="0"/>
              <w:spacing w:after="0" w:line="240" w:lineRule="auto"/>
              <w:jc w:val="center"/>
              <w:rPr>
                <w:rFonts w:ascii="Times New Roman" w:eastAsia="Courier New" w:hAnsi="Times New Roman"/>
                <w:sz w:val="24"/>
                <w:szCs w:val="24"/>
                <w:shd w:val="clear" w:color="auto" w:fill="FFFFFF"/>
              </w:rPr>
            </w:pPr>
            <m:oMathPara>
              <m:oMath>
                <m:r>
                  <w:rPr>
                    <w:rFonts w:ascii="Cambria Math" w:hAnsi="Cambria Math"/>
                    <w:sz w:val="24"/>
                    <w:szCs w:val="24"/>
                    <w:lang w:val="en-US"/>
                  </w:rPr>
                  <m:t>n</m:t>
                </m:r>
                <m:r>
                  <w:rPr>
                    <w:rFonts w:ascii="Cambria Math" w:eastAsia="Courier New" w:hAnsi="Cambria Math"/>
                    <w:sz w:val="24"/>
                    <w:szCs w:val="24"/>
                    <w:shd w:val="clear" w:color="auto" w:fill="FFFFFF"/>
                  </w:rPr>
                  <m:t>=</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96179B" w:rsidRPr="00CF1D1B" w:rsidRDefault="0096179B" w:rsidP="00CF1D1B">
            <w:pPr>
              <w:widowControl w:val="0"/>
              <w:spacing w:after="0" w:line="240" w:lineRule="auto"/>
              <w:contextualSpacing/>
              <w:jc w:val="both"/>
              <w:rPr>
                <w:rFonts w:ascii="Times New Roman" w:hAnsi="Times New Roman"/>
                <w:sz w:val="24"/>
                <w:szCs w:val="24"/>
              </w:rPr>
            </w:pPr>
            <w:r w:rsidRPr="00CF1D1B">
              <w:rPr>
                <w:rFonts w:ascii="Times New Roman" w:hAnsi="Times New Roman"/>
                <w:sz w:val="24"/>
                <w:szCs w:val="24"/>
              </w:rPr>
              <w:t>где:</w:t>
            </w:r>
          </w:p>
          <w:p w:rsidR="0096179B" w:rsidRPr="00CF1D1B" w:rsidRDefault="0096179B" w:rsidP="00CF1D1B">
            <w:pPr>
              <w:widowControl w:val="0"/>
              <w:spacing w:after="0" w:line="240" w:lineRule="auto"/>
              <w:contextualSpacing/>
              <w:jc w:val="both"/>
              <w:rPr>
                <w:rFonts w:ascii="Times New Roman" w:hAnsi="Times New Roman"/>
                <w:sz w:val="24"/>
                <w:szCs w:val="24"/>
              </w:rPr>
            </w:pPr>
            <w:r w:rsidRPr="00CF1D1B">
              <w:rPr>
                <w:rFonts w:ascii="Times New Roman" w:hAnsi="Times New Roman"/>
                <w:sz w:val="24"/>
                <w:szCs w:val="24"/>
              </w:rPr>
              <w:t>n – доля работников ОМСУ муниципального образования Московской области, обеспеченных средствами электронной подписи в соответствии с потребностью и установленными требованиями;</w:t>
            </w:r>
          </w:p>
          <w:p w:rsidR="0096179B" w:rsidRPr="00CF1D1B" w:rsidRDefault="0096179B" w:rsidP="00CF1D1B">
            <w:pPr>
              <w:widowControl w:val="0"/>
              <w:spacing w:after="0" w:line="240" w:lineRule="auto"/>
              <w:contextualSpacing/>
              <w:jc w:val="both"/>
              <w:rPr>
                <w:rFonts w:ascii="Times New Roman" w:hAnsi="Times New Roman"/>
                <w:sz w:val="24"/>
                <w:szCs w:val="24"/>
              </w:rPr>
            </w:pPr>
            <w:r w:rsidRPr="00CF1D1B">
              <w:rPr>
                <w:rFonts w:ascii="Times New Roman" w:hAnsi="Times New Roman"/>
                <w:sz w:val="24"/>
                <w:szCs w:val="24"/>
              </w:rPr>
              <w:t xml:space="preserve">R – количество работников ОМСУ муниципального образования Московской области, обеспеченных средствами электронной подписи в соответствии с </w:t>
            </w:r>
            <w:r w:rsidRPr="00CF1D1B">
              <w:rPr>
                <w:rFonts w:ascii="Times New Roman" w:hAnsi="Times New Roman"/>
                <w:sz w:val="24"/>
                <w:szCs w:val="24"/>
              </w:rPr>
              <w:lastRenderedPageBreak/>
              <w:t xml:space="preserve">потребностью и установленными требованиями; </w:t>
            </w:r>
          </w:p>
          <w:p w:rsidR="0096179B" w:rsidRPr="00CF1D1B" w:rsidRDefault="0096179B" w:rsidP="00CF1D1B">
            <w:pPr>
              <w:widowControl w:val="0"/>
              <w:shd w:val="clear" w:color="auto" w:fill="FFFFFF"/>
              <w:autoSpaceDE w:val="0"/>
              <w:autoSpaceDN w:val="0"/>
              <w:adjustRightInd w:val="0"/>
              <w:spacing w:after="0" w:line="240" w:lineRule="auto"/>
              <w:jc w:val="both"/>
              <w:rPr>
                <w:rFonts w:ascii="Times New Roman" w:hAnsi="Times New Roman"/>
                <w:sz w:val="24"/>
                <w:szCs w:val="24"/>
              </w:rPr>
            </w:pPr>
            <w:r w:rsidRPr="00CF1D1B">
              <w:rPr>
                <w:rFonts w:ascii="Times New Roman" w:hAnsi="Times New Roman"/>
                <w:sz w:val="24"/>
                <w:szCs w:val="24"/>
              </w:rPr>
              <w:t>K – общая потребность работников ОМСУ муниципального образования Московской области в средствах электронной подписи.</w:t>
            </w:r>
          </w:p>
        </w:tc>
        <w:tc>
          <w:tcPr>
            <w:tcW w:w="725" w:type="pct"/>
          </w:tcPr>
          <w:p w:rsidR="0096179B" w:rsidRPr="0054399A" w:rsidRDefault="0096179B" w:rsidP="00C455E3">
            <w:pPr>
              <w:widowControl w:val="0"/>
              <w:autoSpaceDE w:val="0"/>
              <w:autoSpaceDN w:val="0"/>
              <w:adjustRightInd w:val="0"/>
              <w:rPr>
                <w:rFonts w:ascii="Times New Roman" w:eastAsiaTheme="minorEastAsia" w:hAnsi="Times New Roman"/>
                <w:sz w:val="24"/>
                <w:szCs w:val="24"/>
                <w:highlight w:val="yellow"/>
              </w:rPr>
            </w:pPr>
            <w:r w:rsidRPr="0054399A">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96179B" w:rsidRPr="0054399A" w:rsidRDefault="0096179B" w:rsidP="00C455E3">
            <w:pPr>
              <w:widowControl w:val="0"/>
              <w:autoSpaceDE w:val="0"/>
              <w:autoSpaceDN w:val="0"/>
              <w:adjustRightInd w:val="0"/>
              <w:jc w:val="center"/>
              <w:rPr>
                <w:rFonts w:ascii="Times New Roman" w:eastAsiaTheme="minorEastAsia" w:hAnsi="Times New Roman"/>
                <w:sz w:val="24"/>
                <w:szCs w:val="24"/>
              </w:rPr>
            </w:pPr>
            <w:r w:rsidRPr="0054399A">
              <w:rPr>
                <w:rFonts w:ascii="Times New Roman" w:hAnsi="Times New Roman"/>
                <w:sz w:val="24"/>
                <w:szCs w:val="24"/>
              </w:rPr>
              <w:t>Ежеквартально, ежегодно</w:t>
            </w:r>
          </w:p>
        </w:tc>
      </w:tr>
      <w:tr w:rsidR="00C455E3" w:rsidRPr="00CF1D1B" w:rsidTr="00627B8E">
        <w:tc>
          <w:tcPr>
            <w:tcW w:w="222" w:type="pct"/>
          </w:tcPr>
          <w:p w:rsidR="00C455E3" w:rsidRPr="00CF1D1B" w:rsidRDefault="00C455E3"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2.5</w:t>
            </w:r>
          </w:p>
        </w:tc>
        <w:tc>
          <w:tcPr>
            <w:tcW w:w="1083" w:type="pct"/>
          </w:tcPr>
          <w:p w:rsidR="00C455E3" w:rsidRPr="00CF1D1B" w:rsidRDefault="00C455E3" w:rsidP="00CF1D1B">
            <w:pPr>
              <w:pStyle w:val="ConsPlusNormal"/>
              <w:outlineLvl w:val="1"/>
              <w:rPr>
                <w:rFonts w:ascii="Times New Roman" w:hAnsi="Times New Roman" w:cs="Times New Roman"/>
                <w:sz w:val="24"/>
                <w:szCs w:val="24"/>
              </w:rPr>
            </w:pPr>
            <w:r w:rsidRPr="00DC0728">
              <w:rPr>
                <w:rFonts w:ascii="Times New Roman" w:hAnsi="Times New Roman" w:cs="Times New Roman"/>
                <w:sz w:val="24"/>
                <w:szCs w:val="24"/>
              </w:rPr>
              <w:t>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w:t>
            </w:r>
            <w:r w:rsidRPr="00DC0728">
              <w:rPr>
                <w:rFonts w:ascii="Times New Roman" w:hAnsi="Times New Roman" w:cs="Times New Roman"/>
                <w:sz w:val="24"/>
                <w:szCs w:val="24"/>
                <w:lang w:val="en-US"/>
              </w:rPr>
              <w:t> </w:t>
            </w:r>
            <w:r w:rsidRPr="00DC0728">
              <w:rPr>
                <w:rFonts w:ascii="Times New Roman" w:hAnsi="Times New Roman" w:cs="Times New Roman"/>
                <w:sz w:val="24"/>
                <w:szCs w:val="24"/>
              </w:rPr>
              <w:t>учреждениями, не содержащих</w:t>
            </w:r>
            <w:r w:rsidRPr="00CF1D1B">
              <w:rPr>
                <w:rFonts w:ascii="Times New Roman" w:hAnsi="Times New Roman" w:cs="Times New Roman"/>
                <w:sz w:val="24"/>
                <w:szCs w:val="24"/>
              </w:rPr>
              <w:t xml:space="preserve"> персональные данные и конфиденциальные сведения и направляемых исключительно в</w:t>
            </w:r>
            <w:r w:rsidRPr="00CF1D1B">
              <w:rPr>
                <w:rFonts w:ascii="Times New Roman" w:hAnsi="Times New Roman" w:cs="Times New Roman"/>
                <w:sz w:val="24"/>
                <w:szCs w:val="24"/>
                <w:lang w:val="en-US"/>
              </w:rPr>
              <w:t> </w:t>
            </w:r>
            <w:r w:rsidRPr="00CF1D1B">
              <w:rPr>
                <w:rFonts w:ascii="Times New Roman" w:hAnsi="Times New Roman" w:cs="Times New Roman"/>
                <w:sz w:val="24"/>
                <w:szCs w:val="24"/>
              </w:rPr>
              <w:t>электронном виде с использованием МСЭД и средств электронной подписи</w:t>
            </w:r>
          </w:p>
        </w:tc>
        <w:tc>
          <w:tcPr>
            <w:tcW w:w="425" w:type="pct"/>
          </w:tcPr>
          <w:p w:rsidR="00C455E3" w:rsidRDefault="00C455E3" w:rsidP="00CF1D1B">
            <w:pPr>
              <w:widowControl w:val="0"/>
              <w:spacing w:after="0" w:line="240" w:lineRule="auto"/>
              <w:jc w:val="center"/>
              <w:rPr>
                <w:rFonts w:ascii="Times New Roman" w:hAnsi="Times New Roman"/>
                <w:sz w:val="24"/>
                <w:szCs w:val="24"/>
                <w:lang w:val="en-US" w:eastAsia="ru-RU"/>
              </w:rPr>
            </w:pPr>
            <w:r>
              <w:rPr>
                <w:rFonts w:ascii="Times New Roman" w:eastAsia="Times New Roman" w:hAnsi="Times New Roman"/>
                <w:sz w:val="24"/>
                <w:szCs w:val="24"/>
              </w:rPr>
              <w:t>процент</w:t>
            </w:r>
          </w:p>
        </w:tc>
        <w:tc>
          <w:tcPr>
            <w:tcW w:w="1891" w:type="pct"/>
          </w:tcPr>
          <w:p w:rsidR="00C455E3" w:rsidRPr="00CF1D1B" w:rsidRDefault="00C455E3" w:rsidP="00CF1D1B">
            <w:pPr>
              <w:widowControl w:val="0"/>
              <w:spacing w:after="0" w:line="240" w:lineRule="auto"/>
              <w:jc w:val="center"/>
              <w:rPr>
                <w:rFonts w:ascii="Times New Roman" w:eastAsia="Courier New" w:hAnsi="Times New Roman"/>
                <w:sz w:val="24"/>
                <w:szCs w:val="24"/>
                <w:shd w:val="clear" w:color="auto" w:fill="FFFFFF"/>
                <w:lang w:eastAsia="ru-RU"/>
              </w:rPr>
            </w:pPr>
            <m:oMathPara>
              <m:oMath>
                <m:r>
                  <w:rPr>
                    <w:rFonts w:ascii="Cambria Math" w:eastAsia="Times New Roman" w:hAnsi="Cambria Math"/>
                    <w:sz w:val="24"/>
                    <w:szCs w:val="24"/>
                    <w:lang w:val="en-US" w:eastAsia="ru-RU"/>
                  </w:rPr>
                  <m:t>n</m:t>
                </m:r>
                <m:r>
                  <w:rPr>
                    <w:rFonts w:ascii="Cambria Math" w:eastAsia="Courier New" w:hAnsi="Cambria Math"/>
                    <w:sz w:val="24"/>
                    <w:szCs w:val="24"/>
                    <w:shd w:val="clear" w:color="auto" w:fill="FFFFFF"/>
                    <w:lang w:eastAsia="ru-RU"/>
                  </w:rPr>
                  <m:t>=</m:t>
                </m:r>
                <m:f>
                  <m:fPr>
                    <m:ctrlPr>
                      <w:rPr>
                        <w:rFonts w:ascii="Cambria Math" w:eastAsia="Times New Roman" w:hAnsi="Cambria Math"/>
                        <w:i/>
                        <w:sz w:val="24"/>
                        <w:szCs w:val="24"/>
                        <w:lang w:eastAsia="ru-RU"/>
                      </w:rPr>
                    </m:ctrlPr>
                  </m:fPr>
                  <m:num>
                    <m:r>
                      <w:rPr>
                        <w:rFonts w:ascii="Cambria Math" w:eastAsia="Times New Roman" w:hAnsi="Cambria Math"/>
                        <w:sz w:val="24"/>
                        <w:szCs w:val="24"/>
                        <w:lang w:val="en-US" w:eastAsia="ru-RU"/>
                      </w:rPr>
                      <m:t>R</m:t>
                    </m:r>
                  </m:num>
                  <m:den>
                    <m:r>
                      <w:rPr>
                        <w:rFonts w:ascii="Cambria Math" w:eastAsia="Times New Roman" w:hAnsi="Cambria Math"/>
                        <w:sz w:val="24"/>
                        <w:szCs w:val="24"/>
                        <w:lang w:val="en-US" w:eastAsia="ru-RU"/>
                      </w:rPr>
                      <m:t>K</m:t>
                    </m:r>
                  </m:den>
                </m:f>
                <m:r>
                  <w:rPr>
                    <w:rFonts w:ascii="Cambria Math" w:eastAsia="Times New Roman" w:hAnsi="Cambria Math"/>
                    <w:sz w:val="24"/>
                    <w:szCs w:val="24"/>
                    <w:lang w:eastAsia="ru-RU"/>
                  </w:rPr>
                  <m:t>×100%</m:t>
                </m:r>
              </m:oMath>
            </m:oMathPara>
          </w:p>
          <w:p w:rsidR="00C455E3" w:rsidRPr="00CF1D1B" w:rsidRDefault="00C455E3" w:rsidP="00CF1D1B">
            <w:pPr>
              <w:widowControl w:val="0"/>
              <w:spacing w:after="0" w:line="240" w:lineRule="auto"/>
              <w:jc w:val="both"/>
              <w:rPr>
                <w:rFonts w:ascii="Times New Roman" w:eastAsia="Times New Roman" w:hAnsi="Times New Roman"/>
                <w:sz w:val="24"/>
                <w:szCs w:val="24"/>
                <w:lang w:eastAsia="ru-RU"/>
              </w:rPr>
            </w:pPr>
            <w:r w:rsidRPr="00CF1D1B">
              <w:rPr>
                <w:rFonts w:ascii="Times New Roman" w:eastAsia="Times New Roman" w:hAnsi="Times New Roman"/>
                <w:sz w:val="24"/>
                <w:szCs w:val="24"/>
                <w:lang w:eastAsia="ru-RU"/>
              </w:rPr>
              <w:t xml:space="preserve">где: </w:t>
            </w:r>
          </w:p>
          <w:p w:rsidR="00C455E3" w:rsidRPr="00CF1D1B" w:rsidRDefault="00C455E3" w:rsidP="00CF1D1B">
            <w:pPr>
              <w:widowControl w:val="0"/>
              <w:spacing w:after="0" w:line="240" w:lineRule="auto"/>
              <w:jc w:val="both"/>
              <w:rPr>
                <w:rFonts w:ascii="Times New Roman" w:eastAsia="Times New Roman" w:hAnsi="Times New Roman"/>
                <w:sz w:val="24"/>
                <w:szCs w:val="24"/>
                <w:lang w:eastAsia="ru-RU"/>
              </w:rPr>
            </w:pPr>
            <m:oMath>
              <m:r>
                <m:rPr>
                  <m:sty m:val="p"/>
                </m:rPr>
                <w:rPr>
                  <w:rFonts w:ascii="Cambria Math" w:eastAsia="Times New Roman" w:hAnsi="Cambria Math"/>
                  <w:sz w:val="24"/>
                  <w:szCs w:val="24"/>
                  <w:lang w:eastAsia="ru-RU"/>
                </w:rPr>
                <m:t>n</m:t>
              </m:r>
            </m:oMath>
            <w:r w:rsidRPr="00CF1D1B">
              <w:rPr>
                <w:rFonts w:ascii="Times New Roman" w:eastAsia="Times New Roman" w:hAnsi="Times New Roman"/>
                <w:sz w:val="24"/>
                <w:szCs w:val="24"/>
                <w:lang w:eastAsia="ru-RU"/>
              </w:rPr>
              <w:t>– доля документов служебной переписки ОМСУ муниципального 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p>
          <w:p w:rsidR="00C455E3" w:rsidRPr="00CF1D1B" w:rsidRDefault="00C455E3" w:rsidP="00CF1D1B">
            <w:pPr>
              <w:widowControl w:val="0"/>
              <w:spacing w:after="0" w:line="240" w:lineRule="auto"/>
              <w:jc w:val="both"/>
              <w:rPr>
                <w:rFonts w:ascii="Times New Roman" w:eastAsia="Times New Roman" w:hAnsi="Times New Roman"/>
                <w:sz w:val="24"/>
                <w:szCs w:val="24"/>
                <w:lang w:eastAsia="ru-RU"/>
              </w:rPr>
            </w:pPr>
            <w:r w:rsidRPr="00CF1D1B">
              <w:rPr>
                <w:rFonts w:ascii="Times New Roman" w:eastAsia="Times New Roman" w:hAnsi="Times New Roman"/>
                <w:sz w:val="24"/>
                <w:szCs w:val="24"/>
                <w:lang w:eastAsia="ru-RU"/>
              </w:rPr>
              <w:t>R – количество документов служебной переписки ОМСУ муниципального образования Московской области и их подведомственных учреждений с ЦИОГВ и ГО Московской области, подведомственными ЦИОГВ и ГО Московской области организациями и учреждениями, не содержащих персональные данные и конфиденциальные сведения и направляемых исключительно в электронном виде с использованием межведомственной системы электронного документооборота Московской области и средств электронной подписи;</w:t>
            </w:r>
          </w:p>
          <w:p w:rsidR="00C455E3" w:rsidRPr="00CF1D1B" w:rsidRDefault="00C455E3" w:rsidP="00CF1D1B">
            <w:pPr>
              <w:widowControl w:val="0"/>
              <w:autoSpaceDE w:val="0"/>
              <w:autoSpaceDN w:val="0"/>
              <w:adjustRightInd w:val="0"/>
              <w:spacing w:after="0" w:line="240" w:lineRule="auto"/>
              <w:jc w:val="both"/>
              <w:rPr>
                <w:rFonts w:ascii="Times New Roman" w:hAnsi="Times New Roman"/>
                <w:sz w:val="24"/>
                <w:szCs w:val="24"/>
              </w:rPr>
            </w:pPr>
            <w:r w:rsidRPr="00CF1D1B">
              <w:rPr>
                <w:rFonts w:ascii="Times New Roman" w:eastAsia="Times New Roman" w:hAnsi="Times New Roman"/>
                <w:sz w:val="24"/>
                <w:szCs w:val="24"/>
                <w:lang w:eastAsia="ru-RU"/>
              </w:rPr>
              <w:t xml:space="preserve">К – общее количество документов служебной переписки ОМСУ муниципального образования Московской области и их подведомственных учреждений с ЦИОГВ и ГО Московской области, </w:t>
            </w:r>
            <w:r w:rsidRPr="00CF1D1B">
              <w:rPr>
                <w:rFonts w:ascii="Times New Roman" w:eastAsia="Times New Roman" w:hAnsi="Times New Roman"/>
                <w:sz w:val="24"/>
                <w:szCs w:val="24"/>
                <w:lang w:eastAsia="ru-RU"/>
              </w:rPr>
              <w:lastRenderedPageBreak/>
              <w:t>подведомственными ЦИОГВ и ГО Московской области организациями и учреждениями, не содержащих персональные данные и конфиденциальные сведения.</w:t>
            </w:r>
          </w:p>
        </w:tc>
        <w:tc>
          <w:tcPr>
            <w:tcW w:w="725" w:type="pct"/>
          </w:tcPr>
          <w:p w:rsidR="00C455E3" w:rsidRPr="0054399A" w:rsidRDefault="00C455E3" w:rsidP="00C455E3">
            <w:pPr>
              <w:widowControl w:val="0"/>
              <w:autoSpaceDE w:val="0"/>
              <w:autoSpaceDN w:val="0"/>
              <w:adjustRightInd w:val="0"/>
              <w:rPr>
                <w:rFonts w:ascii="Times New Roman" w:eastAsiaTheme="minorEastAsia" w:hAnsi="Times New Roman"/>
                <w:sz w:val="24"/>
                <w:szCs w:val="24"/>
                <w:highlight w:val="yellow"/>
              </w:rPr>
            </w:pPr>
            <w:r w:rsidRPr="0054399A">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C455E3" w:rsidRPr="0054399A" w:rsidRDefault="00C455E3" w:rsidP="00C455E3">
            <w:pPr>
              <w:widowControl w:val="0"/>
              <w:autoSpaceDE w:val="0"/>
              <w:autoSpaceDN w:val="0"/>
              <w:adjustRightInd w:val="0"/>
              <w:jc w:val="center"/>
              <w:rPr>
                <w:rFonts w:ascii="Times New Roman" w:eastAsiaTheme="minorEastAsia" w:hAnsi="Times New Roman"/>
                <w:sz w:val="24"/>
                <w:szCs w:val="24"/>
              </w:rPr>
            </w:pPr>
            <w:r w:rsidRPr="0054399A">
              <w:rPr>
                <w:rFonts w:ascii="Times New Roman" w:hAnsi="Times New Roman"/>
                <w:sz w:val="24"/>
                <w:szCs w:val="24"/>
              </w:rPr>
              <w:t>Ежеквартально, ежегодно</w:t>
            </w:r>
          </w:p>
        </w:tc>
      </w:tr>
      <w:tr w:rsidR="00C455E3" w:rsidRPr="00CF1D1B" w:rsidTr="00627B8E">
        <w:tc>
          <w:tcPr>
            <w:tcW w:w="222" w:type="pct"/>
          </w:tcPr>
          <w:p w:rsidR="00C455E3" w:rsidRPr="00CF1D1B" w:rsidRDefault="00C455E3" w:rsidP="00C455E3">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2.6</w:t>
            </w:r>
          </w:p>
        </w:tc>
        <w:tc>
          <w:tcPr>
            <w:tcW w:w="1083" w:type="pct"/>
          </w:tcPr>
          <w:p w:rsidR="00C455E3" w:rsidRPr="00DC0728" w:rsidRDefault="00C455E3" w:rsidP="00CF1D1B">
            <w:pPr>
              <w:pStyle w:val="ConsPlusNormal"/>
              <w:outlineLvl w:val="1"/>
              <w:rPr>
                <w:rFonts w:ascii="Times New Roman" w:hAnsi="Times New Roman" w:cs="Times New Roman"/>
                <w:sz w:val="24"/>
                <w:szCs w:val="24"/>
              </w:rPr>
            </w:pPr>
            <w:r w:rsidRPr="00DC0728">
              <w:rPr>
                <w:rFonts w:ascii="Times New Roman" w:eastAsia="Calibri" w:hAnsi="Times New Roman" w:cs="Times New Roman"/>
                <w:sz w:val="24"/>
                <w:szCs w:val="24"/>
              </w:rPr>
              <w:t>Увеличение доли граждан, использующих механизм получения государственных и муниципальных услуг в электронной форме</w:t>
            </w:r>
          </w:p>
        </w:tc>
        <w:tc>
          <w:tcPr>
            <w:tcW w:w="425" w:type="pct"/>
          </w:tcPr>
          <w:p w:rsidR="00C455E3" w:rsidRDefault="00C455E3" w:rsidP="00CF1D1B">
            <w:pPr>
              <w:spacing w:after="0" w:line="240" w:lineRule="auto"/>
              <w:jc w:val="both"/>
              <w:rPr>
                <w:rFonts w:ascii="Times New Roman" w:hAnsi="Times New Roman"/>
                <w:sz w:val="24"/>
                <w:szCs w:val="24"/>
                <w:lang w:eastAsia="ru-RU"/>
              </w:rPr>
            </w:pPr>
            <w:r>
              <w:rPr>
                <w:rFonts w:ascii="Times New Roman" w:eastAsia="Times New Roman" w:hAnsi="Times New Roman"/>
                <w:sz w:val="24"/>
                <w:szCs w:val="24"/>
              </w:rPr>
              <w:t>процент</w:t>
            </w:r>
          </w:p>
        </w:tc>
        <w:tc>
          <w:tcPr>
            <w:tcW w:w="1891" w:type="pct"/>
          </w:tcPr>
          <w:p w:rsidR="00C455E3" w:rsidRPr="00CF1D1B" w:rsidRDefault="00C455E3" w:rsidP="00CF1D1B">
            <w:pPr>
              <w:spacing w:after="0" w:line="240" w:lineRule="auto"/>
              <w:jc w:val="both"/>
              <w:rPr>
                <w:rFonts w:ascii="Times New Roman" w:eastAsia="Courier New" w:hAnsi="Times New Roman"/>
                <w:sz w:val="24"/>
                <w:szCs w:val="24"/>
                <w:lang w:val="en-US" w:eastAsia="ru-RU"/>
              </w:rPr>
            </w:pPr>
            <m:oMathPara>
              <m:oMathParaPr>
                <m:jc m:val="center"/>
              </m:oMathParaPr>
              <m:oMath>
                <m:r>
                  <w:rPr>
                    <w:rFonts w:ascii="Cambria Math" w:eastAsia="Times New Roman" w:hAnsi="Cambria Math"/>
                    <w:sz w:val="24"/>
                    <w:szCs w:val="24"/>
                    <w:lang w:eastAsia="ru-RU"/>
                  </w:rPr>
                  <m:t>n=</m:t>
                </m:r>
                <m:f>
                  <m:fPr>
                    <m:ctrlPr>
                      <w:rPr>
                        <w:rFonts w:ascii="Cambria Math" w:eastAsia="Times New Roman" w:hAnsi="Cambria Math"/>
                        <w:i/>
                        <w:sz w:val="24"/>
                        <w:szCs w:val="24"/>
                        <w:lang w:eastAsia="ru-RU"/>
                      </w:rPr>
                    </m:ctrlPr>
                  </m:fPr>
                  <m:num>
                    <m:r>
                      <w:rPr>
                        <w:rFonts w:ascii="Cambria Math" w:eastAsia="Times New Roman" w:hAnsi="Cambria Math"/>
                        <w:sz w:val="24"/>
                        <w:szCs w:val="24"/>
                        <w:lang w:val="en-US" w:eastAsia="ru-RU"/>
                      </w:rPr>
                      <m:t>R</m:t>
                    </m:r>
                  </m:num>
                  <m:den>
                    <m:r>
                      <w:rPr>
                        <w:rFonts w:ascii="Cambria Math" w:eastAsia="Times New Roman" w:hAnsi="Cambria Math"/>
                        <w:sz w:val="24"/>
                        <w:szCs w:val="24"/>
                        <w:lang w:val="en-US" w:eastAsia="ru-RU"/>
                      </w:rPr>
                      <m:t>K</m:t>
                    </m:r>
                  </m:den>
                </m:f>
                <m:r>
                  <w:rPr>
                    <w:rFonts w:ascii="Cambria Math" w:eastAsia="Times New Roman" w:hAnsi="Cambria Math"/>
                    <w:sz w:val="24"/>
                    <w:szCs w:val="24"/>
                    <w:lang w:eastAsia="ru-RU"/>
                  </w:rPr>
                  <m:t>×100%</m:t>
                </m:r>
              </m:oMath>
            </m:oMathPara>
          </w:p>
          <w:p w:rsidR="00C455E3" w:rsidRPr="00CF1D1B" w:rsidRDefault="00C455E3" w:rsidP="00CF1D1B">
            <w:pPr>
              <w:spacing w:after="0" w:line="240" w:lineRule="auto"/>
              <w:jc w:val="both"/>
              <w:rPr>
                <w:rFonts w:ascii="Times New Roman" w:eastAsia="Courier New" w:hAnsi="Times New Roman"/>
                <w:sz w:val="24"/>
                <w:szCs w:val="24"/>
                <w:lang w:eastAsia="ru-RU"/>
              </w:rPr>
            </w:pPr>
            <w:r w:rsidRPr="00CF1D1B">
              <w:rPr>
                <w:rFonts w:ascii="Times New Roman" w:eastAsia="Courier New" w:hAnsi="Times New Roman"/>
                <w:sz w:val="24"/>
                <w:szCs w:val="24"/>
                <w:lang w:eastAsia="ru-RU"/>
              </w:rPr>
              <w:t xml:space="preserve">где: </w:t>
            </w:r>
          </w:p>
          <w:p w:rsidR="00C455E3" w:rsidRPr="00CF1D1B" w:rsidRDefault="00C455E3" w:rsidP="00CF1D1B">
            <w:pPr>
              <w:spacing w:after="0" w:line="240" w:lineRule="auto"/>
              <w:jc w:val="both"/>
              <w:rPr>
                <w:rFonts w:ascii="Times New Roman" w:eastAsia="Courier New" w:hAnsi="Times New Roman"/>
                <w:sz w:val="24"/>
                <w:szCs w:val="24"/>
                <w:lang w:eastAsia="ru-RU"/>
              </w:rPr>
            </w:pPr>
            <m:oMath>
              <m:r>
                <m:rPr>
                  <m:sty m:val="p"/>
                </m:rPr>
                <w:rPr>
                  <w:rFonts w:ascii="Cambria Math" w:eastAsia="Times New Roman" w:hAnsi="Cambria Math"/>
                  <w:sz w:val="24"/>
                  <w:szCs w:val="24"/>
                  <w:lang w:eastAsia="ru-RU"/>
                </w:rPr>
                <m:t>n</m:t>
              </m:r>
            </m:oMath>
            <w:r w:rsidRPr="00CF1D1B">
              <w:rPr>
                <w:rFonts w:ascii="Times New Roman" w:eastAsia="Courier New" w:hAnsi="Times New Roman"/>
                <w:sz w:val="24"/>
                <w:szCs w:val="24"/>
                <w:lang w:eastAsia="ru-RU"/>
              </w:rPr>
              <w:t xml:space="preserve"> – </w:t>
            </w:r>
            <w:r w:rsidRPr="00CF1D1B">
              <w:rPr>
                <w:rFonts w:ascii="Times New Roman" w:hAnsi="Times New Roman"/>
                <w:sz w:val="24"/>
                <w:szCs w:val="24"/>
              </w:rPr>
              <w:t xml:space="preserve">доля </w:t>
            </w:r>
            <w:r w:rsidRPr="00CF1D1B">
              <w:rPr>
                <w:rFonts w:ascii="Times New Roman" w:eastAsia="Times New Roman" w:hAnsi="Times New Roman"/>
                <w:sz w:val="24"/>
                <w:szCs w:val="24"/>
                <w:lang w:eastAsia="ru-RU"/>
              </w:rPr>
              <w:t>граждан, использующих механизм получения муниципальных услуг в электронной форме</w:t>
            </w:r>
            <w:r w:rsidRPr="00CF1D1B">
              <w:rPr>
                <w:rFonts w:ascii="Times New Roman" w:eastAsia="Courier New" w:hAnsi="Times New Roman"/>
                <w:sz w:val="24"/>
                <w:szCs w:val="24"/>
                <w:lang w:eastAsia="ru-RU"/>
              </w:rPr>
              <w:t>;</w:t>
            </w:r>
          </w:p>
          <w:p w:rsidR="00C455E3" w:rsidRPr="00CF1D1B" w:rsidRDefault="00C455E3" w:rsidP="00CF1D1B">
            <w:pPr>
              <w:spacing w:after="0" w:line="240" w:lineRule="auto"/>
              <w:jc w:val="both"/>
              <w:rPr>
                <w:rFonts w:ascii="Times New Roman" w:eastAsia="Courier New" w:hAnsi="Times New Roman"/>
                <w:sz w:val="24"/>
                <w:szCs w:val="24"/>
                <w:lang w:eastAsia="ru-RU"/>
              </w:rPr>
            </w:pPr>
            <w:r w:rsidRPr="00CF1D1B">
              <w:rPr>
                <w:rFonts w:ascii="Times New Roman" w:eastAsia="Courier New" w:hAnsi="Times New Roman"/>
                <w:sz w:val="24"/>
                <w:szCs w:val="24"/>
                <w:lang w:val="en-US" w:eastAsia="ru-RU"/>
              </w:rPr>
              <w:t>R</w:t>
            </w:r>
            <w:r w:rsidRPr="00CF1D1B">
              <w:rPr>
                <w:rFonts w:ascii="Times New Roman" w:eastAsia="Courier New" w:hAnsi="Times New Roman"/>
                <w:sz w:val="24"/>
                <w:szCs w:val="24"/>
                <w:lang w:eastAsia="ru-RU"/>
              </w:rPr>
              <w:t xml:space="preserve"> – численность</w:t>
            </w:r>
            <w:r w:rsidRPr="00CF1D1B">
              <w:rPr>
                <w:rFonts w:ascii="Times New Roman" w:hAnsi="Times New Roman"/>
                <w:sz w:val="24"/>
                <w:szCs w:val="24"/>
              </w:rPr>
              <w:t xml:space="preserve"> граждан, использующих механизм получения муниципальных услуг в электронной форме</w:t>
            </w:r>
            <w:r w:rsidRPr="00CF1D1B">
              <w:rPr>
                <w:rFonts w:ascii="Times New Roman" w:eastAsia="Courier New" w:hAnsi="Times New Roman"/>
                <w:sz w:val="24"/>
                <w:szCs w:val="24"/>
                <w:lang w:eastAsia="ru-RU"/>
              </w:rPr>
              <w:t>;</w:t>
            </w:r>
          </w:p>
          <w:p w:rsidR="00C455E3" w:rsidRPr="00CF1D1B" w:rsidRDefault="00C455E3" w:rsidP="00CF1D1B">
            <w:pPr>
              <w:spacing w:after="0" w:line="240" w:lineRule="auto"/>
              <w:jc w:val="both"/>
              <w:rPr>
                <w:rFonts w:ascii="Times New Roman" w:hAnsi="Times New Roman"/>
                <w:sz w:val="24"/>
                <w:szCs w:val="24"/>
              </w:rPr>
            </w:pPr>
            <w:r w:rsidRPr="00CF1D1B">
              <w:rPr>
                <w:rFonts w:ascii="Times New Roman" w:eastAsia="Courier New" w:hAnsi="Times New Roman"/>
                <w:sz w:val="24"/>
                <w:szCs w:val="24"/>
                <w:lang w:eastAsia="ru-RU"/>
              </w:rPr>
              <w:t>К – численность</w:t>
            </w:r>
            <w:r w:rsidR="00D62F9C">
              <w:rPr>
                <w:rFonts w:ascii="Times New Roman" w:eastAsia="Courier New" w:hAnsi="Times New Roman"/>
                <w:sz w:val="24"/>
                <w:szCs w:val="24"/>
                <w:lang w:eastAsia="ru-RU"/>
              </w:rPr>
              <w:t xml:space="preserve"> </w:t>
            </w:r>
            <w:r w:rsidRPr="00CF1D1B">
              <w:rPr>
                <w:rFonts w:ascii="Times New Roman" w:eastAsia="Times New Roman" w:hAnsi="Times New Roman"/>
                <w:sz w:val="24"/>
                <w:szCs w:val="24"/>
                <w:lang w:eastAsia="ru-RU"/>
              </w:rPr>
              <w:t xml:space="preserve">населения муниципального образования Московской области </w:t>
            </w:r>
            <w:r w:rsidRPr="00CF1D1B">
              <w:rPr>
                <w:rFonts w:ascii="Times New Roman" w:hAnsi="Times New Roman"/>
                <w:sz w:val="24"/>
                <w:szCs w:val="24"/>
              </w:rPr>
              <w:t>в возрасте 14 лет и старше</w:t>
            </w:r>
          </w:p>
        </w:tc>
        <w:tc>
          <w:tcPr>
            <w:tcW w:w="725" w:type="pct"/>
          </w:tcPr>
          <w:p w:rsidR="00C455E3" w:rsidRDefault="00C455E3" w:rsidP="00CF1D1B">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Росстат</w:t>
            </w:r>
          </w:p>
        </w:tc>
        <w:tc>
          <w:tcPr>
            <w:tcW w:w="653" w:type="pct"/>
          </w:tcPr>
          <w:p w:rsidR="00C455E3" w:rsidRDefault="00C455E3" w:rsidP="00C455E3">
            <w:pPr>
              <w:spacing w:after="0" w:line="240" w:lineRule="auto"/>
              <w:jc w:val="center"/>
              <w:rPr>
                <w:rFonts w:ascii="Times New Roman" w:hAnsi="Times New Roman"/>
                <w:sz w:val="24"/>
                <w:szCs w:val="24"/>
                <w:lang w:eastAsia="ru-RU"/>
              </w:rPr>
            </w:pPr>
            <w:r w:rsidRPr="0054399A">
              <w:rPr>
                <w:rFonts w:ascii="Times New Roman" w:hAnsi="Times New Roman"/>
                <w:sz w:val="24"/>
                <w:szCs w:val="24"/>
              </w:rPr>
              <w:t>Ежеквартально, ежегодно</w:t>
            </w:r>
          </w:p>
        </w:tc>
      </w:tr>
      <w:tr w:rsidR="00C455E3" w:rsidRPr="00CF1D1B" w:rsidTr="00627B8E">
        <w:tc>
          <w:tcPr>
            <w:tcW w:w="222" w:type="pct"/>
          </w:tcPr>
          <w:p w:rsidR="00C455E3" w:rsidRPr="00CF1D1B" w:rsidRDefault="00C455E3"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2.7</w:t>
            </w:r>
          </w:p>
        </w:tc>
        <w:tc>
          <w:tcPr>
            <w:tcW w:w="1083" w:type="pct"/>
          </w:tcPr>
          <w:p w:rsidR="00C455E3" w:rsidRPr="00DC0728" w:rsidRDefault="00C455E3" w:rsidP="00CF1D1B">
            <w:pPr>
              <w:widowControl w:val="0"/>
              <w:shd w:val="clear" w:color="auto" w:fill="FFFFFF"/>
              <w:autoSpaceDE w:val="0"/>
              <w:autoSpaceDN w:val="0"/>
              <w:adjustRightInd w:val="0"/>
              <w:spacing w:after="0" w:line="240" w:lineRule="auto"/>
              <w:rPr>
                <w:rFonts w:ascii="Times New Roman" w:hAnsi="Times New Roman"/>
                <w:sz w:val="24"/>
                <w:szCs w:val="24"/>
              </w:rPr>
            </w:pPr>
            <w:r w:rsidRPr="00DC0728">
              <w:rPr>
                <w:rFonts w:ascii="Times New Roman" w:hAnsi="Times New Roman"/>
                <w:sz w:val="24"/>
                <w:szCs w:val="24"/>
              </w:rPr>
              <w:t>Увеличение доли граждан, зарегистрированных в ЕСИА</w:t>
            </w:r>
          </w:p>
        </w:tc>
        <w:tc>
          <w:tcPr>
            <w:tcW w:w="425" w:type="pct"/>
          </w:tcPr>
          <w:p w:rsidR="00C455E3" w:rsidRDefault="00C455E3" w:rsidP="00CF1D1B">
            <w:pPr>
              <w:spacing w:after="0" w:line="240" w:lineRule="auto"/>
              <w:jc w:val="both"/>
              <w:rPr>
                <w:rFonts w:ascii="Times New Roman" w:hAnsi="Times New Roman"/>
                <w:sz w:val="24"/>
                <w:szCs w:val="24"/>
              </w:rPr>
            </w:pPr>
            <w:r>
              <w:rPr>
                <w:rFonts w:ascii="Times New Roman" w:eastAsia="Times New Roman" w:hAnsi="Times New Roman"/>
                <w:sz w:val="24"/>
                <w:szCs w:val="24"/>
              </w:rPr>
              <w:t>процент</w:t>
            </w:r>
          </w:p>
        </w:tc>
        <w:tc>
          <w:tcPr>
            <w:tcW w:w="1891" w:type="pct"/>
          </w:tcPr>
          <w:p w:rsidR="00C455E3" w:rsidRPr="00CF1D1B" w:rsidRDefault="00C455E3" w:rsidP="00CF1D1B">
            <w:pPr>
              <w:spacing w:after="0" w:line="240" w:lineRule="auto"/>
              <w:jc w:val="both"/>
              <w:rPr>
                <w:rFonts w:ascii="Times New Roman" w:eastAsia="Courier New" w:hAnsi="Times New Roman"/>
                <w:sz w:val="24"/>
                <w:szCs w:val="24"/>
                <w:lang w:val="en-US"/>
              </w:rPr>
            </w:pPr>
            <m:oMathPara>
              <m:oMathParaPr>
                <m:jc m:val="center"/>
              </m:oMathParaPr>
              <m:oMath>
                <m:r>
                  <w:rPr>
                    <w:rFonts w:ascii="Cambria Math" w:hAnsi="Cambria Math"/>
                    <w:sz w:val="24"/>
                    <w:szCs w:val="24"/>
                  </w:rPr>
                  <m:t>n=</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C455E3" w:rsidRPr="00CF1D1B" w:rsidRDefault="00C455E3" w:rsidP="00CF1D1B">
            <w:pPr>
              <w:spacing w:after="0" w:line="240" w:lineRule="auto"/>
              <w:jc w:val="both"/>
              <w:rPr>
                <w:rFonts w:ascii="Times New Roman" w:eastAsia="Courier New" w:hAnsi="Times New Roman"/>
                <w:sz w:val="24"/>
                <w:szCs w:val="24"/>
              </w:rPr>
            </w:pPr>
            <w:r w:rsidRPr="00CF1D1B">
              <w:rPr>
                <w:rFonts w:ascii="Times New Roman" w:eastAsia="Courier New" w:hAnsi="Times New Roman"/>
                <w:sz w:val="24"/>
                <w:szCs w:val="24"/>
              </w:rPr>
              <w:t xml:space="preserve">где: </w:t>
            </w:r>
          </w:p>
          <w:p w:rsidR="00C455E3" w:rsidRPr="00CF1D1B" w:rsidRDefault="00C455E3" w:rsidP="00CF1D1B">
            <w:pPr>
              <w:spacing w:after="0" w:line="240" w:lineRule="auto"/>
              <w:jc w:val="both"/>
              <w:rPr>
                <w:rFonts w:ascii="Times New Roman" w:eastAsia="Courier New" w:hAnsi="Times New Roman"/>
                <w:sz w:val="24"/>
                <w:szCs w:val="24"/>
              </w:rPr>
            </w:pPr>
            <m:oMath>
              <m:r>
                <m:rPr>
                  <m:sty m:val="p"/>
                </m:rPr>
                <w:rPr>
                  <w:rFonts w:ascii="Cambria Math" w:hAnsi="Cambria Math"/>
                  <w:sz w:val="24"/>
                  <w:szCs w:val="24"/>
                </w:rPr>
                <m:t>n</m:t>
              </m:r>
            </m:oMath>
            <w:r w:rsidRPr="00CF1D1B">
              <w:rPr>
                <w:rFonts w:ascii="Times New Roman" w:eastAsia="Courier New" w:hAnsi="Times New Roman"/>
                <w:sz w:val="24"/>
                <w:szCs w:val="24"/>
              </w:rPr>
              <w:t xml:space="preserve"> – </w:t>
            </w:r>
            <w:r w:rsidRPr="00CF1D1B">
              <w:rPr>
                <w:rFonts w:ascii="Times New Roman" w:hAnsi="Times New Roman"/>
                <w:sz w:val="24"/>
                <w:szCs w:val="24"/>
              </w:rPr>
              <w:t>доля граждан, зарегистрированных в ЕСИА</w:t>
            </w:r>
            <w:r w:rsidRPr="00CF1D1B">
              <w:rPr>
                <w:rFonts w:ascii="Times New Roman" w:eastAsia="Courier New" w:hAnsi="Times New Roman"/>
                <w:sz w:val="24"/>
                <w:szCs w:val="24"/>
              </w:rPr>
              <w:t>;</w:t>
            </w:r>
          </w:p>
          <w:p w:rsidR="00C455E3" w:rsidRPr="00CF1D1B" w:rsidRDefault="00C455E3" w:rsidP="00CF1D1B">
            <w:pPr>
              <w:spacing w:after="0" w:line="240" w:lineRule="auto"/>
              <w:jc w:val="both"/>
              <w:rPr>
                <w:rFonts w:ascii="Times New Roman" w:eastAsia="Courier New" w:hAnsi="Times New Roman"/>
                <w:sz w:val="24"/>
                <w:szCs w:val="24"/>
              </w:rPr>
            </w:pPr>
            <w:r w:rsidRPr="00CF1D1B">
              <w:rPr>
                <w:rFonts w:ascii="Times New Roman" w:eastAsia="Courier New" w:hAnsi="Times New Roman"/>
                <w:sz w:val="24"/>
                <w:szCs w:val="24"/>
                <w:lang w:val="en-US"/>
              </w:rPr>
              <w:t>R</w:t>
            </w:r>
            <w:r w:rsidRPr="00CF1D1B">
              <w:rPr>
                <w:rFonts w:ascii="Times New Roman" w:eastAsia="Courier New" w:hAnsi="Times New Roman"/>
                <w:sz w:val="24"/>
                <w:szCs w:val="24"/>
              </w:rPr>
              <w:t xml:space="preserve"> – численность</w:t>
            </w:r>
            <w:r w:rsidRPr="00CF1D1B">
              <w:rPr>
                <w:rFonts w:ascii="Times New Roman" w:hAnsi="Times New Roman"/>
                <w:sz w:val="24"/>
                <w:szCs w:val="24"/>
              </w:rPr>
              <w:t xml:space="preserve"> граждан, зарегистрированных в ЕСИА</w:t>
            </w:r>
            <w:r w:rsidRPr="00CF1D1B">
              <w:rPr>
                <w:rFonts w:ascii="Times New Roman" w:eastAsia="Courier New" w:hAnsi="Times New Roman"/>
                <w:sz w:val="24"/>
                <w:szCs w:val="24"/>
              </w:rPr>
              <w:t>;</w:t>
            </w:r>
          </w:p>
          <w:p w:rsidR="00C455E3" w:rsidRPr="00CF1D1B" w:rsidRDefault="00C455E3" w:rsidP="00C455E3">
            <w:pPr>
              <w:spacing w:after="0" w:line="240" w:lineRule="auto"/>
              <w:jc w:val="both"/>
              <w:rPr>
                <w:rFonts w:ascii="Times New Roman" w:hAnsi="Times New Roman"/>
                <w:sz w:val="24"/>
                <w:szCs w:val="24"/>
              </w:rPr>
            </w:pPr>
            <w:r w:rsidRPr="00CF1D1B">
              <w:rPr>
                <w:rFonts w:ascii="Times New Roman" w:eastAsia="Courier New" w:hAnsi="Times New Roman"/>
                <w:sz w:val="24"/>
                <w:szCs w:val="24"/>
              </w:rPr>
              <w:t xml:space="preserve">К- численность </w:t>
            </w:r>
            <w:r w:rsidRPr="00CF1D1B">
              <w:rPr>
                <w:rFonts w:ascii="Times New Roman" w:hAnsi="Times New Roman"/>
                <w:sz w:val="24"/>
                <w:szCs w:val="24"/>
              </w:rPr>
              <w:t>населения муниципального образования Московской области в возрасте 14 лет и старше</w:t>
            </w:r>
          </w:p>
        </w:tc>
        <w:tc>
          <w:tcPr>
            <w:tcW w:w="725" w:type="pct"/>
          </w:tcPr>
          <w:p w:rsidR="00C455E3" w:rsidRPr="00C455E3" w:rsidRDefault="00C455E3" w:rsidP="00C455E3">
            <w:pPr>
              <w:widowControl w:val="0"/>
              <w:autoSpaceDE w:val="0"/>
              <w:autoSpaceDN w:val="0"/>
              <w:adjustRightInd w:val="0"/>
              <w:rPr>
                <w:rFonts w:ascii="Times New Roman" w:eastAsiaTheme="minorEastAsia" w:hAnsi="Times New Roman"/>
                <w:sz w:val="24"/>
                <w:szCs w:val="24"/>
                <w:highlight w:val="yellow"/>
              </w:rPr>
            </w:pPr>
            <w:r w:rsidRPr="00C455E3">
              <w:rPr>
                <w:rFonts w:ascii="Times New Roman" w:eastAsiaTheme="minorEastAsia" w:hAnsi="Times New Roman"/>
                <w:sz w:val="24"/>
                <w:szCs w:val="24"/>
              </w:rPr>
              <w:t xml:space="preserve">Ситуационный центр </w:t>
            </w:r>
            <w:r>
              <w:rPr>
                <w:rFonts w:ascii="Times New Roman" w:eastAsiaTheme="minorEastAsia" w:hAnsi="Times New Roman"/>
                <w:sz w:val="24"/>
                <w:szCs w:val="24"/>
              </w:rPr>
              <w:t>М</w:t>
            </w:r>
            <w:r w:rsidRPr="00C455E3">
              <w:rPr>
                <w:rFonts w:ascii="Times New Roman" w:eastAsiaTheme="minorEastAsia" w:hAnsi="Times New Roman"/>
                <w:sz w:val="24"/>
                <w:szCs w:val="24"/>
              </w:rPr>
              <w:t>инкомсвязи России</w:t>
            </w:r>
          </w:p>
        </w:tc>
        <w:tc>
          <w:tcPr>
            <w:tcW w:w="653" w:type="pct"/>
          </w:tcPr>
          <w:p w:rsidR="00C455E3" w:rsidRPr="00C455E3" w:rsidRDefault="00C455E3" w:rsidP="00C455E3">
            <w:pPr>
              <w:widowControl w:val="0"/>
              <w:autoSpaceDE w:val="0"/>
              <w:autoSpaceDN w:val="0"/>
              <w:adjustRightInd w:val="0"/>
              <w:jc w:val="center"/>
              <w:rPr>
                <w:rFonts w:ascii="Times New Roman" w:eastAsiaTheme="minorEastAsia" w:hAnsi="Times New Roman"/>
                <w:sz w:val="24"/>
                <w:szCs w:val="24"/>
              </w:rPr>
            </w:pPr>
            <w:r w:rsidRPr="00C455E3">
              <w:rPr>
                <w:rFonts w:ascii="Times New Roman" w:hAnsi="Times New Roman"/>
                <w:sz w:val="24"/>
                <w:szCs w:val="24"/>
              </w:rPr>
              <w:t>Ежеквартально, ежегодно</w:t>
            </w:r>
          </w:p>
        </w:tc>
      </w:tr>
      <w:tr w:rsidR="00B6125E" w:rsidRPr="00CF1D1B" w:rsidTr="00627B8E">
        <w:tc>
          <w:tcPr>
            <w:tcW w:w="222" w:type="pct"/>
          </w:tcPr>
          <w:p w:rsidR="00B6125E" w:rsidRPr="00CF1D1B" w:rsidRDefault="00B6125E"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2.8</w:t>
            </w:r>
          </w:p>
        </w:tc>
        <w:tc>
          <w:tcPr>
            <w:tcW w:w="1083" w:type="pct"/>
          </w:tcPr>
          <w:p w:rsidR="00B6125E" w:rsidRPr="00CF1D1B" w:rsidRDefault="00B6125E" w:rsidP="00CF1D1B">
            <w:pPr>
              <w:spacing w:after="0" w:line="240" w:lineRule="auto"/>
              <w:rPr>
                <w:rFonts w:ascii="Times New Roman" w:hAnsi="Times New Roman"/>
                <w:sz w:val="24"/>
                <w:szCs w:val="24"/>
              </w:rPr>
            </w:pPr>
            <w:r w:rsidRPr="00DC0728">
              <w:rPr>
                <w:rFonts w:ascii="Times New Roman" w:hAnsi="Times New Roman"/>
                <w:sz w:val="24"/>
                <w:szCs w:val="24"/>
              </w:rPr>
              <w:t>Качественные услуги – Доля муниципальных (государственных) услуг, по которым нарушены регламентные сроки</w:t>
            </w:r>
          </w:p>
          <w:p w:rsidR="00B6125E" w:rsidRPr="00CF1D1B" w:rsidRDefault="00B6125E" w:rsidP="00CF1D1B">
            <w:pPr>
              <w:autoSpaceDE w:val="0"/>
              <w:autoSpaceDN w:val="0"/>
              <w:adjustRightInd w:val="0"/>
              <w:spacing w:after="0" w:line="240" w:lineRule="auto"/>
              <w:rPr>
                <w:rFonts w:ascii="Times New Roman" w:eastAsia="Times New Roman" w:hAnsi="Times New Roman"/>
                <w:sz w:val="24"/>
                <w:szCs w:val="24"/>
              </w:rPr>
            </w:pPr>
          </w:p>
        </w:tc>
        <w:tc>
          <w:tcPr>
            <w:tcW w:w="425" w:type="pct"/>
          </w:tcPr>
          <w:p w:rsidR="00B6125E" w:rsidRDefault="00B6125E" w:rsidP="00CF1D1B">
            <w:pPr>
              <w:spacing w:after="0" w:line="240" w:lineRule="auto"/>
              <w:jc w:val="both"/>
              <w:rPr>
                <w:rFonts w:ascii="Times New Roman" w:hAnsi="Times New Roman"/>
                <w:sz w:val="24"/>
                <w:szCs w:val="24"/>
              </w:rPr>
            </w:pPr>
            <w:r>
              <w:rPr>
                <w:rFonts w:ascii="Times New Roman" w:eastAsia="Times New Roman" w:hAnsi="Times New Roman"/>
                <w:sz w:val="24"/>
                <w:szCs w:val="24"/>
              </w:rPr>
              <w:t>процент</w:t>
            </w:r>
          </w:p>
        </w:tc>
        <w:tc>
          <w:tcPr>
            <w:tcW w:w="1891" w:type="pct"/>
          </w:tcPr>
          <w:p w:rsidR="00B6125E" w:rsidRPr="00CF1D1B" w:rsidRDefault="00B6125E" w:rsidP="00CF1D1B">
            <w:pPr>
              <w:spacing w:after="0" w:line="240" w:lineRule="auto"/>
              <w:jc w:val="both"/>
              <w:rPr>
                <w:rFonts w:ascii="Times New Roman" w:hAnsi="Times New Roman"/>
                <w:i/>
                <w:sz w:val="24"/>
                <w:szCs w:val="24"/>
                <w:lang w:val="en-US"/>
              </w:rPr>
            </w:pPr>
            <m:oMathPara>
              <m:oMathParaPr>
                <m:jc m:val="center"/>
              </m:oMathParaPr>
              <m:oMath>
                <m:r>
                  <w:rPr>
                    <w:rFonts w:ascii="Cambria Math" w:hAnsi="Cambria Math"/>
                    <w:sz w:val="24"/>
                    <w:szCs w:val="24"/>
                  </w:rPr>
                  <m:t>n=</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B6125E" w:rsidRPr="00CF1D1B" w:rsidRDefault="00B6125E" w:rsidP="00CF1D1B">
            <w:pPr>
              <w:spacing w:after="0" w:line="240" w:lineRule="auto"/>
              <w:jc w:val="both"/>
              <w:rPr>
                <w:rFonts w:ascii="Times New Roman" w:hAnsi="Times New Roman"/>
                <w:bCs/>
                <w:sz w:val="24"/>
                <w:szCs w:val="24"/>
              </w:rPr>
            </w:pPr>
            <w:r w:rsidRPr="00CF1D1B">
              <w:rPr>
                <w:rFonts w:ascii="Times New Roman" w:hAnsi="Times New Roman"/>
                <w:bCs/>
                <w:sz w:val="24"/>
                <w:szCs w:val="24"/>
              </w:rPr>
              <w:t>где:</w:t>
            </w:r>
          </w:p>
          <w:p w:rsidR="00B6125E" w:rsidRPr="00CF1D1B" w:rsidRDefault="00B6125E" w:rsidP="00CF1D1B">
            <w:pPr>
              <w:spacing w:after="0" w:line="240" w:lineRule="auto"/>
              <w:jc w:val="both"/>
              <w:rPr>
                <w:rFonts w:ascii="Times New Roman" w:eastAsia="Courier New" w:hAnsi="Times New Roman"/>
                <w:sz w:val="24"/>
                <w:szCs w:val="24"/>
              </w:rPr>
            </w:pPr>
            <m:oMath>
              <m:r>
                <m:rPr>
                  <m:sty m:val="p"/>
                </m:rPr>
                <w:rPr>
                  <w:rFonts w:ascii="Cambria Math" w:eastAsia="Courier New" w:hAnsi="Cambria Math"/>
                  <w:sz w:val="24"/>
                  <w:szCs w:val="24"/>
                </w:rPr>
                <m:t>n</m:t>
              </m:r>
            </m:oMath>
            <w:r w:rsidRPr="00CF1D1B">
              <w:rPr>
                <w:rFonts w:ascii="Times New Roman" w:eastAsia="Courier New" w:hAnsi="Times New Roman"/>
                <w:sz w:val="24"/>
                <w:szCs w:val="24"/>
              </w:rPr>
              <w:t xml:space="preserve"> – </w:t>
            </w:r>
            <w:r w:rsidRPr="00CF1D1B">
              <w:rPr>
                <w:rFonts w:ascii="Times New Roman" w:hAnsi="Times New Roman"/>
                <w:sz w:val="24"/>
                <w:szCs w:val="24"/>
              </w:rPr>
              <w:t>доля муниципальных (государственных) услуг, по которым нарушены регламентные сроки;</w:t>
            </w:r>
          </w:p>
          <w:p w:rsidR="00B6125E" w:rsidRPr="00CF1D1B" w:rsidRDefault="00B6125E" w:rsidP="00CF1D1B">
            <w:pPr>
              <w:spacing w:after="0" w:line="240" w:lineRule="auto"/>
              <w:jc w:val="both"/>
              <w:rPr>
                <w:rFonts w:ascii="Times New Roman" w:eastAsia="Courier New" w:hAnsi="Times New Roman"/>
                <w:sz w:val="24"/>
                <w:szCs w:val="24"/>
              </w:rPr>
            </w:pPr>
            <w:r w:rsidRPr="00CF1D1B">
              <w:rPr>
                <w:rFonts w:ascii="Times New Roman" w:eastAsia="Courier New" w:hAnsi="Times New Roman"/>
                <w:sz w:val="24"/>
                <w:szCs w:val="24"/>
                <w:lang w:val="en-US"/>
              </w:rPr>
              <w:t>R</w:t>
            </w:r>
            <w:r w:rsidRPr="00CF1D1B">
              <w:rPr>
                <w:rFonts w:ascii="Times New Roman" w:eastAsia="Courier New" w:hAnsi="Times New Roman"/>
                <w:sz w:val="24"/>
                <w:szCs w:val="24"/>
              </w:rPr>
              <w:t xml:space="preserve"> – </w:t>
            </w:r>
            <w:r w:rsidRPr="00CF1D1B">
              <w:rPr>
                <w:rFonts w:ascii="Times New Roman" w:hAnsi="Times New Roman"/>
                <w:sz w:val="24"/>
                <w:szCs w:val="24"/>
              </w:rPr>
              <w:t>количество муниципальных (государственных) услуг, оказанных ОМСУ в отчетном периоде с нарушением регламентного срока оказания услуг*;</w:t>
            </w:r>
          </w:p>
          <w:p w:rsidR="00B6125E" w:rsidRPr="00CF1D1B" w:rsidRDefault="00B6125E" w:rsidP="00B6125E">
            <w:pPr>
              <w:spacing w:after="0" w:line="240" w:lineRule="auto"/>
              <w:jc w:val="both"/>
              <w:rPr>
                <w:rFonts w:ascii="Times New Roman" w:eastAsia="Times New Roman" w:hAnsi="Times New Roman"/>
                <w:sz w:val="24"/>
                <w:szCs w:val="24"/>
              </w:rPr>
            </w:pPr>
            <w:r w:rsidRPr="00CF1D1B">
              <w:rPr>
                <w:rFonts w:ascii="Times New Roman" w:eastAsia="Courier New" w:hAnsi="Times New Roman"/>
                <w:sz w:val="24"/>
                <w:szCs w:val="24"/>
                <w:lang w:val="en-US"/>
              </w:rPr>
              <w:lastRenderedPageBreak/>
              <w:t>K</w:t>
            </w:r>
            <w:r w:rsidRPr="00CF1D1B">
              <w:rPr>
                <w:rFonts w:ascii="Times New Roman" w:eastAsia="Courier New" w:hAnsi="Times New Roman"/>
                <w:sz w:val="24"/>
                <w:szCs w:val="24"/>
              </w:rPr>
              <w:t xml:space="preserve"> – общее количество муниципальных (государственных) услуг, оказанных ОМСУ в отчетном периоде</w:t>
            </w:r>
          </w:p>
        </w:tc>
        <w:tc>
          <w:tcPr>
            <w:tcW w:w="725" w:type="pct"/>
          </w:tcPr>
          <w:p w:rsidR="00B6125E" w:rsidRPr="00B6125E" w:rsidRDefault="00B6125E" w:rsidP="00B6125E">
            <w:pPr>
              <w:widowControl w:val="0"/>
              <w:autoSpaceDE w:val="0"/>
              <w:autoSpaceDN w:val="0"/>
              <w:adjustRightInd w:val="0"/>
              <w:rPr>
                <w:rFonts w:ascii="Times New Roman" w:eastAsiaTheme="minorEastAsia" w:hAnsi="Times New Roman"/>
                <w:sz w:val="24"/>
                <w:szCs w:val="24"/>
                <w:highlight w:val="yellow"/>
              </w:rPr>
            </w:pPr>
            <w:r w:rsidRPr="00B6125E">
              <w:rPr>
                <w:rFonts w:ascii="Times New Roman" w:hAnsi="Times New Roman"/>
                <w:color w:val="000000"/>
                <w:sz w:val="24"/>
                <w:szCs w:val="24"/>
              </w:rPr>
              <w:lastRenderedPageBreak/>
              <w:t xml:space="preserve">Государственная информационная система Московской области «Единая информационная система оказания государственных и </w:t>
            </w:r>
            <w:r w:rsidRPr="00B6125E">
              <w:rPr>
                <w:rFonts w:ascii="Times New Roman" w:hAnsi="Times New Roman"/>
                <w:color w:val="000000"/>
                <w:sz w:val="24"/>
                <w:szCs w:val="24"/>
              </w:rPr>
              <w:lastRenderedPageBreak/>
              <w:t>муниципальных услуг (функций) Московской области».2% – возможно допустимая доля муниципальных услуг, по которым нарушены регламентные сроки оказания услуг, возникшая по техническим причинам, по причинам апробирования, а также просрочкам, связанным с федеральными ведомствами.</w:t>
            </w:r>
          </w:p>
        </w:tc>
        <w:tc>
          <w:tcPr>
            <w:tcW w:w="653" w:type="pct"/>
          </w:tcPr>
          <w:p w:rsidR="00B6125E" w:rsidRPr="00B6125E" w:rsidRDefault="00B6125E" w:rsidP="00B6125E">
            <w:pPr>
              <w:widowControl w:val="0"/>
              <w:autoSpaceDE w:val="0"/>
              <w:autoSpaceDN w:val="0"/>
              <w:adjustRightInd w:val="0"/>
              <w:jc w:val="center"/>
              <w:rPr>
                <w:rFonts w:ascii="Times New Roman" w:eastAsiaTheme="minorEastAsia" w:hAnsi="Times New Roman"/>
                <w:sz w:val="24"/>
                <w:szCs w:val="24"/>
              </w:rPr>
            </w:pPr>
            <w:r w:rsidRPr="00B6125E">
              <w:rPr>
                <w:rFonts w:ascii="Times New Roman" w:hAnsi="Times New Roman"/>
                <w:sz w:val="24"/>
                <w:szCs w:val="24"/>
              </w:rPr>
              <w:lastRenderedPageBreak/>
              <w:t>Ежеквартально, ежегодно</w:t>
            </w:r>
          </w:p>
        </w:tc>
      </w:tr>
      <w:tr w:rsidR="00FF3A56" w:rsidRPr="00CF1D1B" w:rsidTr="00627B8E">
        <w:tc>
          <w:tcPr>
            <w:tcW w:w="222" w:type="pct"/>
          </w:tcPr>
          <w:p w:rsidR="00FF3A56" w:rsidRPr="00CF1D1B" w:rsidRDefault="00FF3A56" w:rsidP="00CF1D1B">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2.9</w:t>
            </w:r>
          </w:p>
        </w:tc>
        <w:tc>
          <w:tcPr>
            <w:tcW w:w="1083" w:type="pct"/>
          </w:tcPr>
          <w:p w:rsidR="00FF3A56" w:rsidRPr="00CF1D1B" w:rsidRDefault="00FF3A56" w:rsidP="00CF1D1B">
            <w:pPr>
              <w:autoSpaceDE w:val="0"/>
              <w:autoSpaceDN w:val="0"/>
              <w:adjustRightInd w:val="0"/>
              <w:spacing w:after="0" w:line="240" w:lineRule="auto"/>
              <w:rPr>
                <w:rFonts w:ascii="Times New Roman" w:eastAsia="Times New Roman" w:hAnsi="Times New Roman"/>
                <w:sz w:val="24"/>
                <w:szCs w:val="24"/>
              </w:rPr>
            </w:pPr>
            <w:r w:rsidRPr="00DC0728">
              <w:rPr>
                <w:rFonts w:ascii="Times New Roman" w:hAnsi="Times New Roman"/>
                <w:sz w:val="24"/>
                <w:szCs w:val="24"/>
              </w:rPr>
              <w:t>Удобные услуги – Доля муниципальных (государственных) услуг, по которым заявления поданы в электронном виде через региональный портал государственных и муниципальных услуг</w:t>
            </w:r>
          </w:p>
        </w:tc>
        <w:tc>
          <w:tcPr>
            <w:tcW w:w="425" w:type="pct"/>
          </w:tcPr>
          <w:p w:rsidR="00FF3A56" w:rsidRDefault="00FF3A56" w:rsidP="00CF1D1B">
            <w:pPr>
              <w:spacing w:after="0" w:line="240" w:lineRule="auto"/>
              <w:jc w:val="both"/>
              <w:rPr>
                <w:rFonts w:ascii="Times New Roman" w:hAnsi="Times New Roman"/>
                <w:sz w:val="24"/>
                <w:szCs w:val="24"/>
              </w:rPr>
            </w:pPr>
            <w:r>
              <w:rPr>
                <w:rFonts w:ascii="Times New Roman" w:hAnsi="Times New Roman"/>
                <w:sz w:val="24"/>
                <w:szCs w:val="24"/>
              </w:rPr>
              <w:t>процент</w:t>
            </w:r>
          </w:p>
        </w:tc>
        <w:tc>
          <w:tcPr>
            <w:tcW w:w="1891" w:type="pct"/>
          </w:tcPr>
          <w:p w:rsidR="00FF3A56" w:rsidRPr="00CF1D1B" w:rsidRDefault="00FF3A56" w:rsidP="00CF1D1B">
            <w:pPr>
              <w:spacing w:after="0" w:line="240" w:lineRule="auto"/>
              <w:jc w:val="both"/>
              <w:rPr>
                <w:rFonts w:ascii="Times New Roman" w:eastAsia="Courier New" w:hAnsi="Times New Roman"/>
                <w:sz w:val="24"/>
                <w:szCs w:val="24"/>
                <w:lang w:val="en-US"/>
              </w:rPr>
            </w:pPr>
            <m:oMathPara>
              <m:oMathParaPr>
                <m:jc m:val="center"/>
              </m:oMathParaPr>
              <m:oMath>
                <m:r>
                  <w:rPr>
                    <w:rFonts w:ascii="Cambria Math" w:hAnsi="Cambria Math"/>
                    <w:sz w:val="24"/>
                    <w:szCs w:val="24"/>
                  </w:rPr>
                  <m:t>n=</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FF3A56" w:rsidRPr="00CF1D1B" w:rsidRDefault="00FF3A56" w:rsidP="00CF1D1B">
            <w:pPr>
              <w:spacing w:after="0" w:line="240" w:lineRule="auto"/>
              <w:jc w:val="both"/>
              <w:rPr>
                <w:rFonts w:ascii="Times New Roman" w:eastAsia="Courier New" w:hAnsi="Times New Roman"/>
                <w:sz w:val="24"/>
                <w:szCs w:val="24"/>
              </w:rPr>
            </w:pPr>
            <w:r w:rsidRPr="00CF1D1B">
              <w:rPr>
                <w:rFonts w:ascii="Times New Roman" w:eastAsia="Courier New" w:hAnsi="Times New Roman"/>
                <w:sz w:val="24"/>
                <w:szCs w:val="24"/>
              </w:rPr>
              <w:t xml:space="preserve">где: </w:t>
            </w:r>
          </w:p>
          <w:p w:rsidR="00FF3A56" w:rsidRPr="00CF1D1B" w:rsidRDefault="00FF3A56" w:rsidP="00CF1D1B">
            <w:pPr>
              <w:spacing w:after="0" w:line="240" w:lineRule="auto"/>
              <w:jc w:val="both"/>
              <w:rPr>
                <w:rFonts w:ascii="Times New Roman" w:eastAsia="Courier New" w:hAnsi="Times New Roman"/>
                <w:sz w:val="24"/>
                <w:szCs w:val="24"/>
              </w:rPr>
            </w:pPr>
            <m:oMath>
              <m:r>
                <m:rPr>
                  <m:sty m:val="p"/>
                </m:rPr>
                <w:rPr>
                  <w:rFonts w:ascii="Cambria Math" w:hAnsi="Cambria Math"/>
                  <w:sz w:val="24"/>
                  <w:szCs w:val="24"/>
                </w:rPr>
                <m:t>n</m:t>
              </m:r>
            </m:oMath>
            <w:r w:rsidRPr="00CF1D1B">
              <w:rPr>
                <w:rFonts w:ascii="Times New Roman" w:eastAsia="Courier New" w:hAnsi="Times New Roman"/>
                <w:sz w:val="24"/>
                <w:szCs w:val="24"/>
              </w:rPr>
              <w:t xml:space="preserve"> – </w:t>
            </w:r>
            <w:r w:rsidRPr="00CF1D1B">
              <w:rPr>
                <w:rFonts w:ascii="Times New Roman" w:hAnsi="Times New Roman"/>
                <w:sz w:val="24"/>
                <w:szCs w:val="24"/>
              </w:rPr>
              <w:t>доля муниципальных (государственных) услуг, по которым заявления поданы в электронном виде через региональный портал государственных и муниципальных услуг;</w:t>
            </w:r>
          </w:p>
          <w:p w:rsidR="00FF3A56" w:rsidRPr="00CF1D1B" w:rsidRDefault="00FF3A56" w:rsidP="00CF1D1B">
            <w:pPr>
              <w:spacing w:after="0" w:line="240" w:lineRule="auto"/>
              <w:jc w:val="both"/>
              <w:rPr>
                <w:rFonts w:ascii="Times New Roman" w:eastAsia="Courier New" w:hAnsi="Times New Roman"/>
                <w:sz w:val="24"/>
                <w:szCs w:val="24"/>
              </w:rPr>
            </w:pPr>
            <w:r w:rsidRPr="00CF1D1B">
              <w:rPr>
                <w:rFonts w:ascii="Times New Roman" w:eastAsia="Courier New" w:hAnsi="Times New Roman"/>
                <w:sz w:val="24"/>
                <w:szCs w:val="24"/>
                <w:lang w:val="en-US"/>
              </w:rPr>
              <w:t>R</w:t>
            </w:r>
            <w:r w:rsidRPr="00CF1D1B">
              <w:rPr>
                <w:rFonts w:ascii="Times New Roman" w:eastAsia="Courier New" w:hAnsi="Times New Roman"/>
                <w:sz w:val="24"/>
                <w:szCs w:val="24"/>
              </w:rPr>
              <w:t xml:space="preserve"> – количество муниципальных (государственных) услуг, оказанных ОМСУ в отчетном периоде через Государственную информационную систему Московской области «Портал государственных </w:t>
            </w:r>
            <w:r w:rsidRPr="00CF1D1B">
              <w:rPr>
                <w:rFonts w:ascii="Times New Roman" w:eastAsia="Courier New" w:hAnsi="Times New Roman"/>
                <w:sz w:val="24"/>
                <w:szCs w:val="24"/>
              </w:rPr>
              <w:lastRenderedPageBreak/>
              <w:t>и муниципальных услуг (функций) Московской област</w:t>
            </w:r>
            <w:r>
              <w:rPr>
                <w:rFonts w:ascii="Times New Roman" w:eastAsia="Courier New" w:hAnsi="Times New Roman"/>
                <w:sz w:val="24"/>
                <w:szCs w:val="24"/>
              </w:rPr>
              <w:t>и»</w:t>
            </w:r>
            <w:r w:rsidRPr="00CF1D1B">
              <w:rPr>
                <w:rFonts w:ascii="Times New Roman" w:eastAsia="Courier New" w:hAnsi="Times New Roman"/>
                <w:sz w:val="24"/>
                <w:szCs w:val="24"/>
              </w:rPr>
              <w:t>;</w:t>
            </w:r>
          </w:p>
          <w:p w:rsidR="00FF3A56" w:rsidRPr="00CF1D1B" w:rsidRDefault="00FF3A56" w:rsidP="00CF1D1B">
            <w:pPr>
              <w:spacing w:after="0" w:line="240" w:lineRule="auto"/>
              <w:jc w:val="both"/>
              <w:rPr>
                <w:rFonts w:ascii="Times New Roman" w:eastAsia="Courier New" w:hAnsi="Times New Roman"/>
                <w:sz w:val="24"/>
                <w:szCs w:val="24"/>
              </w:rPr>
            </w:pPr>
            <w:r w:rsidRPr="00CF1D1B">
              <w:rPr>
                <w:rFonts w:ascii="Times New Roman" w:eastAsia="Courier New" w:hAnsi="Times New Roman"/>
                <w:sz w:val="24"/>
                <w:szCs w:val="24"/>
              </w:rPr>
              <w:t>К – общее количество муниципальных (государственных) услуг, по которым предусмотрена подача заявлений на услугу через РПГУ, оказанных ОМСУ в отчетном периоде.</w:t>
            </w:r>
          </w:p>
          <w:p w:rsidR="00FF3A56" w:rsidRPr="00CF1D1B" w:rsidRDefault="00FF3A56" w:rsidP="00256771">
            <w:pPr>
              <w:autoSpaceDE w:val="0"/>
              <w:autoSpaceDN w:val="0"/>
              <w:adjustRightInd w:val="0"/>
              <w:spacing w:after="0" w:line="240" w:lineRule="auto"/>
              <w:rPr>
                <w:rFonts w:ascii="Times New Roman" w:eastAsia="Times New Roman" w:hAnsi="Times New Roman"/>
                <w:sz w:val="24"/>
                <w:szCs w:val="24"/>
              </w:rPr>
            </w:pPr>
          </w:p>
        </w:tc>
        <w:tc>
          <w:tcPr>
            <w:tcW w:w="725" w:type="pct"/>
          </w:tcPr>
          <w:p w:rsidR="00FF3A56" w:rsidRPr="00FF3A56" w:rsidRDefault="00FF3A56" w:rsidP="00FF3A56">
            <w:pPr>
              <w:widowControl w:val="0"/>
              <w:autoSpaceDE w:val="0"/>
              <w:autoSpaceDN w:val="0"/>
              <w:adjustRightInd w:val="0"/>
              <w:rPr>
                <w:rFonts w:ascii="Times New Roman" w:eastAsiaTheme="minorEastAsia" w:hAnsi="Times New Roman"/>
                <w:sz w:val="24"/>
                <w:szCs w:val="24"/>
                <w:highlight w:val="yellow"/>
              </w:rPr>
            </w:pPr>
            <w:r w:rsidRPr="00FF3A56">
              <w:rPr>
                <w:rFonts w:ascii="Times New Roman" w:hAnsi="Times New Roman"/>
                <w:color w:val="000000"/>
                <w:sz w:val="24"/>
                <w:szCs w:val="24"/>
              </w:rPr>
              <w:lastRenderedPageBreak/>
              <w:t xml:space="preserve">Государственная информационная система Московской области «Единая информационная система оказания государственных и муниципальных </w:t>
            </w:r>
            <w:r w:rsidRPr="00FF3A56">
              <w:rPr>
                <w:rFonts w:ascii="Times New Roman" w:hAnsi="Times New Roman"/>
                <w:color w:val="000000"/>
                <w:sz w:val="24"/>
                <w:szCs w:val="24"/>
              </w:rPr>
              <w:lastRenderedPageBreak/>
              <w:t>услуг (функций) Московской области»</w:t>
            </w:r>
          </w:p>
        </w:tc>
        <w:tc>
          <w:tcPr>
            <w:tcW w:w="653" w:type="pct"/>
          </w:tcPr>
          <w:p w:rsidR="00FF3A56" w:rsidRPr="00FF3A56" w:rsidRDefault="00FF3A56" w:rsidP="00FF3A56">
            <w:pPr>
              <w:widowControl w:val="0"/>
              <w:autoSpaceDE w:val="0"/>
              <w:autoSpaceDN w:val="0"/>
              <w:adjustRightInd w:val="0"/>
              <w:jc w:val="center"/>
              <w:rPr>
                <w:rFonts w:ascii="Times New Roman" w:eastAsiaTheme="minorEastAsia" w:hAnsi="Times New Roman"/>
                <w:sz w:val="24"/>
                <w:szCs w:val="24"/>
              </w:rPr>
            </w:pPr>
            <w:r w:rsidRPr="00FF3A56">
              <w:rPr>
                <w:rFonts w:ascii="Times New Roman" w:hAnsi="Times New Roman"/>
                <w:sz w:val="24"/>
                <w:szCs w:val="24"/>
              </w:rPr>
              <w:lastRenderedPageBreak/>
              <w:t>Ежеквартально, ежегодно</w:t>
            </w:r>
          </w:p>
        </w:tc>
      </w:tr>
      <w:tr w:rsidR="00FC12C2" w:rsidRPr="00CF1D1B" w:rsidTr="00627B8E">
        <w:tc>
          <w:tcPr>
            <w:tcW w:w="222" w:type="pct"/>
          </w:tcPr>
          <w:p w:rsidR="00FC12C2" w:rsidRPr="00FF3A56"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2.10</w:t>
            </w:r>
          </w:p>
        </w:tc>
        <w:tc>
          <w:tcPr>
            <w:tcW w:w="1083" w:type="pct"/>
          </w:tcPr>
          <w:p w:rsidR="00FC12C2" w:rsidRPr="00D32FF2" w:rsidRDefault="00FC12C2" w:rsidP="00FC12C2">
            <w:pPr>
              <w:autoSpaceDE w:val="0"/>
              <w:autoSpaceDN w:val="0"/>
              <w:adjustRightInd w:val="0"/>
              <w:spacing w:after="0" w:line="240" w:lineRule="auto"/>
              <w:rPr>
                <w:rFonts w:ascii="Times New Roman" w:hAnsi="Times New Roman"/>
                <w:sz w:val="24"/>
                <w:szCs w:val="24"/>
                <w:highlight w:val="yellow"/>
              </w:rPr>
            </w:pPr>
            <w:r w:rsidRPr="00FC12C2">
              <w:rPr>
                <w:rFonts w:ascii="Times New Roman" w:hAnsi="Times New Roman"/>
                <w:sz w:val="24"/>
                <w:szCs w:val="24"/>
              </w:rPr>
              <w:t>Повторные обращения – Доля обращений, поступивших на портал «Добродел», по которым поступили повторные обращения</w:t>
            </w:r>
          </w:p>
        </w:tc>
        <w:tc>
          <w:tcPr>
            <w:tcW w:w="425" w:type="pct"/>
          </w:tcPr>
          <w:p w:rsidR="00FC12C2" w:rsidRDefault="00FC12C2" w:rsidP="00FC12C2">
            <w:pPr>
              <w:widowControl w:val="0"/>
              <w:jc w:val="center"/>
              <w:rPr>
                <w:rFonts w:ascii="Times New Roman" w:hAnsi="Times New Roman"/>
                <w:color w:val="000000"/>
              </w:rPr>
            </w:pPr>
            <w:r>
              <w:rPr>
                <w:rFonts w:ascii="Times New Roman" w:hAnsi="Times New Roman"/>
                <w:color w:val="000000"/>
              </w:rPr>
              <w:t>процент</w:t>
            </w:r>
          </w:p>
        </w:tc>
        <w:tc>
          <w:tcPr>
            <w:tcW w:w="1891" w:type="pct"/>
          </w:tcPr>
          <w:p w:rsidR="00FC12C2" w:rsidRPr="00FC12C2" w:rsidRDefault="00FC12C2" w:rsidP="00FC12C2">
            <w:pPr>
              <w:jc w:val="both"/>
              <w:rPr>
                <w:rFonts w:ascii="Times New Roman" w:eastAsia="Courier New" w:hAnsi="Times New Roman"/>
                <w:sz w:val="24"/>
                <w:szCs w:val="24"/>
                <w:lang w:val="en-US"/>
              </w:rPr>
            </w:pPr>
            <m:oMathPara>
              <m:oMathParaPr>
                <m:jc m:val="center"/>
              </m:oMathParaPr>
              <m:oMath>
                <m:r>
                  <w:rPr>
                    <w:rFonts w:ascii="Cambria Math" w:hAnsi="Cambria Math"/>
                    <w:color w:val="000000"/>
                    <w:sz w:val="24"/>
                    <w:szCs w:val="24"/>
                  </w:rPr>
                  <m:t>n</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FC12C2" w:rsidRPr="00FC12C2" w:rsidRDefault="00FC12C2" w:rsidP="00FC12C2">
            <w:pPr>
              <w:jc w:val="both"/>
              <w:rPr>
                <w:rFonts w:ascii="Times New Roman" w:eastAsia="Courier New" w:hAnsi="Times New Roman"/>
                <w:color w:val="000000"/>
                <w:sz w:val="24"/>
                <w:szCs w:val="24"/>
              </w:rPr>
            </w:pPr>
            <w:r w:rsidRPr="00FC12C2">
              <w:rPr>
                <w:rFonts w:ascii="Times New Roman" w:eastAsia="Courier New" w:hAnsi="Times New Roman"/>
                <w:color w:val="000000"/>
                <w:sz w:val="24"/>
                <w:szCs w:val="24"/>
              </w:rPr>
              <w:t xml:space="preserve">где: </w:t>
            </w:r>
          </w:p>
          <w:p w:rsidR="00FC12C2" w:rsidRPr="00FC12C2" w:rsidRDefault="00FC12C2" w:rsidP="00FC12C2">
            <w:pPr>
              <w:jc w:val="both"/>
              <w:rPr>
                <w:rFonts w:ascii="Times New Roman" w:eastAsia="Courier New" w:hAnsi="Times New Roman"/>
                <w:color w:val="000000"/>
                <w:sz w:val="24"/>
                <w:szCs w:val="24"/>
              </w:rPr>
            </w:pPr>
            <m:oMath>
              <m:r>
                <m:rPr>
                  <m:sty m:val="p"/>
                </m:rPr>
                <w:rPr>
                  <w:rFonts w:ascii="Cambria Math" w:hAnsi="Cambria Math"/>
                  <w:color w:val="000000"/>
                  <w:sz w:val="24"/>
                  <w:szCs w:val="24"/>
                </w:rPr>
                <m:t>n</m:t>
              </m:r>
            </m:oMath>
            <w:r w:rsidRPr="00FC12C2">
              <w:rPr>
                <w:rFonts w:ascii="Times New Roman" w:eastAsia="Courier New" w:hAnsi="Times New Roman"/>
                <w:color w:val="000000"/>
                <w:sz w:val="24"/>
                <w:szCs w:val="24"/>
              </w:rPr>
              <w:t xml:space="preserve"> –</w:t>
            </w:r>
            <w:r w:rsidRPr="00FC12C2">
              <w:rPr>
                <w:rFonts w:ascii="Times New Roman" w:hAnsi="Times New Roman"/>
                <w:sz w:val="24"/>
                <w:szCs w:val="24"/>
              </w:rPr>
              <w:t xml:space="preserve"> доля зарегистрированных </w:t>
            </w:r>
            <w:ins w:id="3" w:author="Егоров Иван Сергеевич" w:date="2020-02-17T16:54:00Z">
              <w:r w:rsidRPr="00FC12C2">
                <w:rPr>
                  <w:rFonts w:ascii="Times New Roman" w:hAnsi="Times New Roman"/>
                  <w:sz w:val="24"/>
                  <w:szCs w:val="24"/>
                </w:rPr>
                <w:t>сообщений</w:t>
              </w:r>
            </w:ins>
            <w:del w:id="4" w:author="Егоров Иван Сергеевич" w:date="2020-02-17T16:54:00Z">
              <w:r w:rsidRPr="00FC12C2" w:rsidDel="004F002D">
                <w:rPr>
                  <w:rFonts w:ascii="Times New Roman" w:hAnsi="Times New Roman"/>
                  <w:sz w:val="24"/>
                  <w:szCs w:val="24"/>
                </w:rPr>
                <w:delText>обращений граждан</w:delText>
              </w:r>
            </w:del>
            <w:r w:rsidRPr="00FC12C2">
              <w:rPr>
                <w:rFonts w:ascii="Times New Roman" w:hAnsi="Times New Roman"/>
                <w:sz w:val="24"/>
                <w:szCs w:val="24"/>
              </w:rPr>
              <w:t>, требующих устранение проблемы, по которым поступили повторные обращения от</w:t>
            </w:r>
            <w:r w:rsidRPr="00FC12C2">
              <w:rPr>
                <w:rFonts w:ascii="Times New Roman" w:hAnsi="Times New Roman"/>
                <w:sz w:val="24"/>
                <w:szCs w:val="24"/>
                <w:lang w:val="en-US"/>
              </w:rPr>
              <w:t> </w:t>
            </w:r>
            <w:r w:rsidRPr="00FC12C2">
              <w:rPr>
                <w:rFonts w:ascii="Times New Roman" w:hAnsi="Times New Roman"/>
                <w:sz w:val="24"/>
                <w:szCs w:val="24"/>
              </w:rPr>
              <w:t>заявителей;</w:t>
            </w:r>
          </w:p>
          <w:p w:rsidR="00FC12C2" w:rsidRPr="00FC12C2" w:rsidRDefault="00FC12C2" w:rsidP="00FC12C2">
            <w:pPr>
              <w:jc w:val="both"/>
              <w:rPr>
                <w:rFonts w:ascii="Times New Roman" w:eastAsia="Courier New" w:hAnsi="Times New Roman"/>
                <w:color w:val="000000"/>
                <w:sz w:val="24"/>
                <w:szCs w:val="24"/>
              </w:rPr>
            </w:pPr>
            <w:r w:rsidRPr="00FC12C2">
              <w:rPr>
                <w:rFonts w:ascii="Times New Roman" w:eastAsia="Courier New" w:hAnsi="Times New Roman"/>
                <w:color w:val="000000"/>
                <w:sz w:val="24"/>
                <w:szCs w:val="24"/>
                <w:lang w:val="en-US"/>
              </w:rPr>
              <w:t>R</w:t>
            </w:r>
            <w:r w:rsidRPr="00FC12C2">
              <w:rPr>
                <w:rFonts w:ascii="Times New Roman" w:eastAsia="Courier New" w:hAnsi="Times New Roman"/>
                <w:color w:val="000000"/>
                <w:sz w:val="24"/>
                <w:szCs w:val="24"/>
              </w:rPr>
              <w:t xml:space="preserve"> – количество </w:t>
            </w:r>
            <w:ins w:id="5" w:author="Егоров Иван Сергеевич" w:date="2020-02-17T16:54:00Z">
              <w:r w:rsidRPr="00FC12C2">
                <w:rPr>
                  <w:rFonts w:ascii="Times New Roman" w:hAnsi="Times New Roman"/>
                  <w:sz w:val="24"/>
                  <w:szCs w:val="24"/>
                </w:rPr>
                <w:t>сообщений</w:t>
              </w:r>
            </w:ins>
            <w:del w:id="6" w:author="Егоров Иван Сергеевич" w:date="2020-02-17T16:54:00Z">
              <w:r w:rsidRPr="00FC12C2" w:rsidDel="004F002D">
                <w:rPr>
                  <w:rFonts w:ascii="Times New Roman" w:hAnsi="Times New Roman"/>
                  <w:sz w:val="24"/>
                  <w:szCs w:val="24"/>
                </w:rPr>
                <w:delText>жалоб</w:delText>
              </w:r>
            </w:del>
            <w:r w:rsidRPr="00FC12C2">
              <w:rPr>
                <w:rFonts w:ascii="Times New Roman" w:hAnsi="Times New Roman"/>
                <w:sz w:val="24"/>
                <w:szCs w:val="24"/>
              </w:rPr>
              <w:t xml:space="preserve">, </w:t>
            </w:r>
            <w:ins w:id="7" w:author="Егоров Иван Сергеевич" w:date="2020-02-17T16:54:00Z">
              <w:r w:rsidRPr="00FC12C2">
                <w:rPr>
                  <w:rFonts w:ascii="Times New Roman" w:eastAsia="Courier New" w:hAnsi="Times New Roman"/>
                  <w:color w:val="000000"/>
                  <w:sz w:val="24"/>
                  <w:szCs w:val="24"/>
                </w:rPr>
                <w:t>по которым поступили повторные обращения от заявителей (факт повторного обращения считается ежеквартально нарастающим итогом с 1 января 2020 года; количество повторов по одному сообщению неограниченно)</w:t>
              </w:r>
            </w:ins>
            <w:del w:id="8" w:author="Егоров Иван Сергеевич" w:date="2020-02-17T16:54:00Z">
              <w:r w:rsidRPr="00FC12C2" w:rsidDel="00E06D60">
                <w:rPr>
                  <w:rFonts w:ascii="Times New Roman" w:hAnsi="Times New Roman"/>
                  <w:sz w:val="24"/>
                  <w:szCs w:val="24"/>
                </w:rPr>
                <w:delText>поступивших на портал «Добродел» и требующих ответа, по которым поступили повторные обращения от</w:delText>
              </w:r>
              <w:r w:rsidRPr="00FC12C2" w:rsidDel="00E06D60">
                <w:rPr>
                  <w:rFonts w:ascii="Times New Roman" w:hAnsi="Times New Roman"/>
                  <w:sz w:val="24"/>
                  <w:szCs w:val="24"/>
                  <w:lang w:val="en-US"/>
                </w:rPr>
                <w:delText> </w:delText>
              </w:r>
              <w:r w:rsidRPr="00FC12C2" w:rsidDel="00E06D60">
                <w:rPr>
                  <w:rFonts w:ascii="Times New Roman" w:hAnsi="Times New Roman"/>
                  <w:sz w:val="24"/>
                  <w:szCs w:val="24"/>
                </w:rPr>
                <w:delText>заявителей</w:delText>
              </w:r>
            </w:del>
            <w:r w:rsidRPr="00FC12C2">
              <w:rPr>
                <w:rFonts w:ascii="Times New Roman" w:eastAsia="Courier New" w:hAnsi="Times New Roman"/>
                <w:color w:val="000000"/>
                <w:sz w:val="24"/>
                <w:szCs w:val="24"/>
              </w:rPr>
              <w:t>;</w:t>
            </w:r>
          </w:p>
          <w:p w:rsidR="00FC12C2" w:rsidRPr="00FC12C2" w:rsidRDefault="00FC12C2" w:rsidP="00FC12C2">
            <w:pPr>
              <w:jc w:val="both"/>
              <w:rPr>
                <w:rFonts w:ascii="Times New Roman" w:eastAsia="Courier New" w:hAnsi="Times New Roman"/>
                <w:color w:val="000000"/>
                <w:sz w:val="24"/>
                <w:szCs w:val="24"/>
              </w:rPr>
            </w:pPr>
            <w:r w:rsidRPr="00FC12C2">
              <w:rPr>
                <w:rFonts w:ascii="Times New Roman" w:eastAsia="Courier New" w:hAnsi="Times New Roman"/>
                <w:color w:val="000000"/>
                <w:sz w:val="24"/>
                <w:szCs w:val="24"/>
              </w:rPr>
              <w:t xml:space="preserve">К – общее количество </w:t>
            </w:r>
            <w:del w:id="9" w:author="Егоров Иван Сергеевич" w:date="2020-02-17T16:54:00Z">
              <w:r w:rsidRPr="00FC12C2" w:rsidDel="00E06D60">
                <w:rPr>
                  <w:rFonts w:ascii="Times New Roman" w:hAnsi="Times New Roman"/>
                  <w:sz w:val="24"/>
                  <w:szCs w:val="24"/>
                </w:rPr>
                <w:delText>жалоб</w:delText>
              </w:r>
            </w:del>
            <w:ins w:id="10" w:author="Егоров Иван Сергеевич" w:date="2020-02-17T16:54:00Z">
              <w:r w:rsidRPr="00FC12C2">
                <w:rPr>
                  <w:rFonts w:ascii="Times New Roman" w:hAnsi="Times New Roman"/>
                  <w:sz w:val="24"/>
                  <w:szCs w:val="24"/>
                </w:rPr>
                <w:t>сообщений</w:t>
              </w:r>
            </w:ins>
            <w:r w:rsidRPr="00FC12C2">
              <w:rPr>
                <w:rFonts w:ascii="Times New Roman" w:hAnsi="Times New Roman"/>
                <w:sz w:val="24"/>
                <w:szCs w:val="24"/>
              </w:rPr>
              <w:t xml:space="preserve">, </w:t>
            </w:r>
            <w:ins w:id="11" w:author="Егоров Иван Сергеевич" w:date="2020-02-17T16:55:00Z">
              <w:r w:rsidRPr="00FC12C2">
                <w:rPr>
                  <w:rFonts w:ascii="Times New Roman" w:eastAsia="Courier New" w:hAnsi="Times New Roman"/>
                  <w:color w:val="000000"/>
                  <w:sz w:val="24"/>
                  <w:szCs w:val="24"/>
                </w:rPr>
                <w:t xml:space="preserve">, 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w:t>
              </w:r>
              <w:r w:rsidRPr="00FC12C2">
                <w:rPr>
                  <w:rFonts w:ascii="Times New Roman" w:eastAsia="Courier New" w:hAnsi="Times New Roman"/>
                  <w:color w:val="000000"/>
                  <w:sz w:val="24"/>
                  <w:szCs w:val="24"/>
                </w:rPr>
                <w:lastRenderedPageBreak/>
                <w:t>года)</w:t>
              </w:r>
            </w:ins>
            <w:del w:id="12" w:author="Егоров Иван Сергеевич" w:date="2020-02-17T16:55:00Z">
              <w:r w:rsidRPr="00FC12C2" w:rsidDel="00E06D60">
                <w:rPr>
                  <w:rFonts w:ascii="Times New Roman" w:hAnsi="Times New Roman"/>
                  <w:sz w:val="24"/>
                  <w:szCs w:val="24"/>
                </w:rPr>
                <w:delText>поступивших на портал «Добродел» и требующих ответа</w:delText>
              </w:r>
            </w:del>
            <w:r w:rsidRPr="00FC12C2">
              <w:rPr>
                <w:rFonts w:ascii="Times New Roman" w:hAnsi="Times New Roman"/>
                <w:sz w:val="24"/>
                <w:szCs w:val="24"/>
              </w:rPr>
              <w:t>*.</w:t>
            </w:r>
          </w:p>
          <w:p w:rsidR="00FC12C2" w:rsidRPr="00377AFF" w:rsidRDefault="00FC12C2" w:rsidP="00FC12C2">
            <w:pPr>
              <w:widowControl w:val="0"/>
              <w:rPr>
                <w:color w:val="000000"/>
                <w:sz w:val="20"/>
                <w:szCs w:val="20"/>
              </w:rPr>
            </w:pPr>
          </w:p>
        </w:tc>
        <w:tc>
          <w:tcPr>
            <w:tcW w:w="725" w:type="pct"/>
          </w:tcPr>
          <w:p w:rsidR="00FC12C2" w:rsidRPr="00DF792E" w:rsidRDefault="00FC12C2" w:rsidP="00FC12C2">
            <w:pPr>
              <w:widowControl w:val="0"/>
              <w:rPr>
                <w:rFonts w:ascii="Times New Roman" w:hAnsi="Times New Roman"/>
                <w:color w:val="000000"/>
                <w:sz w:val="24"/>
                <w:szCs w:val="24"/>
              </w:rPr>
            </w:pPr>
            <w:r w:rsidRPr="00DF792E">
              <w:rPr>
                <w:rFonts w:ascii="Times New Roman" w:hAnsi="Times New Roman"/>
                <w:sz w:val="24"/>
                <w:szCs w:val="24"/>
              </w:rPr>
              <w:lastRenderedPageBreak/>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r w:rsidRPr="00DF792E">
              <w:rPr>
                <w:rFonts w:ascii="Times New Roman" w:hAnsi="Times New Roman"/>
                <w:sz w:val="24"/>
                <w:szCs w:val="24"/>
                <w:lang w:val="en-US"/>
              </w:rPr>
              <w:t>Seafile</w:t>
            </w:r>
            <w:r w:rsidRPr="00DF792E">
              <w:rPr>
                <w:rFonts w:ascii="Times New Roman" w:hAnsi="Times New Roman"/>
                <w:sz w:val="24"/>
                <w:szCs w:val="24"/>
              </w:rPr>
              <w:t xml:space="preserve"> (письмо от 4 июля 2016 г. № 10-4571/Исх)</w:t>
            </w:r>
          </w:p>
        </w:tc>
        <w:tc>
          <w:tcPr>
            <w:tcW w:w="653" w:type="pct"/>
          </w:tcPr>
          <w:p w:rsidR="00FC12C2" w:rsidRDefault="00FC12C2" w:rsidP="00FC12C2">
            <w:pPr>
              <w:widowControl w:val="0"/>
              <w:jc w:val="center"/>
              <w:rPr>
                <w:rFonts w:ascii="Times New Roman" w:hAnsi="Times New Roman"/>
                <w:color w:val="000000"/>
              </w:rPr>
            </w:pPr>
            <w:r w:rsidRPr="00FF3A56">
              <w:rPr>
                <w:rFonts w:ascii="Times New Roman" w:hAnsi="Times New Roman"/>
                <w:sz w:val="24"/>
                <w:szCs w:val="24"/>
              </w:rPr>
              <w:t>Ежеквартально, ежегодно</w:t>
            </w:r>
          </w:p>
        </w:tc>
      </w:tr>
      <w:tr w:rsidR="00FC12C2" w:rsidRPr="00CF1D1B" w:rsidTr="00627B8E">
        <w:tc>
          <w:tcPr>
            <w:tcW w:w="222" w:type="pct"/>
          </w:tcPr>
          <w:p w:rsidR="00FC12C2" w:rsidRPr="00CF1D1B"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2.11</w:t>
            </w:r>
          </w:p>
        </w:tc>
        <w:tc>
          <w:tcPr>
            <w:tcW w:w="1083" w:type="pct"/>
          </w:tcPr>
          <w:p w:rsidR="00FC12C2" w:rsidRPr="00D32FF2" w:rsidRDefault="00FC12C2" w:rsidP="00FC12C2">
            <w:pPr>
              <w:autoSpaceDE w:val="0"/>
              <w:autoSpaceDN w:val="0"/>
              <w:adjustRightInd w:val="0"/>
              <w:spacing w:after="0" w:line="240" w:lineRule="auto"/>
              <w:rPr>
                <w:rFonts w:ascii="Times New Roman" w:hAnsi="Times New Roman"/>
                <w:sz w:val="24"/>
                <w:szCs w:val="24"/>
              </w:rPr>
            </w:pPr>
            <w:r w:rsidRPr="00FC12C2">
              <w:rPr>
                <w:rFonts w:ascii="Times New Roman" w:hAnsi="Times New Roman"/>
                <w:sz w:val="24"/>
                <w:szCs w:val="24"/>
              </w:rPr>
              <w:t>Отложенные решения – Доля отложенных решений от числа ответов, предоставленных на портале «Добродел» (два и более раз)</w:t>
            </w:r>
          </w:p>
        </w:tc>
        <w:tc>
          <w:tcPr>
            <w:tcW w:w="425" w:type="pct"/>
          </w:tcPr>
          <w:p w:rsidR="00FC12C2" w:rsidRDefault="00FC12C2" w:rsidP="00FC12C2">
            <w:pPr>
              <w:widowControl w:val="0"/>
              <w:jc w:val="center"/>
              <w:rPr>
                <w:rFonts w:ascii="Times New Roman" w:hAnsi="Times New Roman"/>
                <w:color w:val="000000"/>
              </w:rPr>
            </w:pPr>
            <w:r>
              <w:rPr>
                <w:rFonts w:ascii="Times New Roman" w:hAnsi="Times New Roman"/>
                <w:color w:val="000000"/>
              </w:rPr>
              <w:t>процент</w:t>
            </w:r>
          </w:p>
        </w:tc>
        <w:tc>
          <w:tcPr>
            <w:tcW w:w="1891" w:type="pct"/>
          </w:tcPr>
          <w:p w:rsidR="00FF43DE" w:rsidRPr="00FF43DE" w:rsidRDefault="00FF43DE" w:rsidP="00FF43DE">
            <w:pPr>
              <w:jc w:val="both"/>
              <w:rPr>
                <w:rFonts w:ascii="Times New Roman" w:eastAsia="Courier New" w:hAnsi="Times New Roman"/>
                <w:sz w:val="24"/>
                <w:szCs w:val="24"/>
                <w:lang w:val="en-US"/>
              </w:rPr>
            </w:pPr>
            <m:oMathPara>
              <m:oMathParaPr>
                <m:jc m:val="center"/>
              </m:oMathParaPr>
              <m:oMath>
                <m:r>
                  <w:rPr>
                    <w:rFonts w:ascii="Cambria Math" w:hAnsi="Cambria Math"/>
                    <w:color w:val="000000"/>
                    <w:sz w:val="24"/>
                    <w:szCs w:val="24"/>
                  </w:rPr>
                  <m:t>n</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FF43DE" w:rsidRPr="00FF43DE" w:rsidRDefault="00FF43DE" w:rsidP="00FF43DE">
            <w:pPr>
              <w:jc w:val="both"/>
              <w:rPr>
                <w:rFonts w:ascii="Times New Roman" w:eastAsia="Courier New" w:hAnsi="Times New Roman"/>
                <w:color w:val="000000"/>
                <w:sz w:val="24"/>
                <w:szCs w:val="24"/>
              </w:rPr>
            </w:pPr>
            <w:r w:rsidRPr="00FF43DE">
              <w:rPr>
                <w:rFonts w:ascii="Times New Roman" w:eastAsia="Courier New" w:hAnsi="Times New Roman"/>
                <w:color w:val="000000"/>
                <w:sz w:val="24"/>
                <w:szCs w:val="24"/>
              </w:rPr>
              <w:t xml:space="preserve">где: </w:t>
            </w:r>
          </w:p>
          <w:p w:rsidR="00FF43DE" w:rsidRPr="00FF43DE" w:rsidRDefault="00FF43DE" w:rsidP="00FF43DE">
            <w:pPr>
              <w:jc w:val="both"/>
              <w:rPr>
                <w:rFonts w:ascii="Times New Roman" w:eastAsia="Courier New" w:hAnsi="Times New Roman"/>
                <w:color w:val="000000"/>
                <w:sz w:val="24"/>
                <w:szCs w:val="24"/>
              </w:rPr>
            </w:pPr>
            <m:oMath>
              <m:r>
                <m:rPr>
                  <m:sty m:val="p"/>
                </m:rPr>
                <w:rPr>
                  <w:rFonts w:ascii="Cambria Math" w:hAnsi="Cambria Math"/>
                  <w:color w:val="000000"/>
                  <w:sz w:val="24"/>
                  <w:szCs w:val="24"/>
                </w:rPr>
                <m:t>n</m:t>
              </m:r>
            </m:oMath>
            <w:r w:rsidRPr="00FF43DE">
              <w:rPr>
                <w:rFonts w:ascii="Times New Roman" w:eastAsia="Courier New" w:hAnsi="Times New Roman"/>
                <w:color w:val="000000"/>
                <w:sz w:val="24"/>
                <w:szCs w:val="24"/>
              </w:rPr>
              <w:t xml:space="preserve"> –</w:t>
            </w:r>
            <w:r w:rsidRPr="00FF43DE">
              <w:rPr>
                <w:rFonts w:ascii="Times New Roman" w:hAnsi="Times New Roman"/>
                <w:sz w:val="24"/>
                <w:szCs w:val="24"/>
              </w:rPr>
              <w:t xml:space="preserve"> доля зарегистрированных </w:t>
            </w:r>
            <w:del w:id="13" w:author="Егоров Иван Сергеевич" w:date="2020-02-17T16:55:00Z">
              <w:r w:rsidRPr="00FF43DE" w:rsidDel="00E06D60">
                <w:rPr>
                  <w:rFonts w:ascii="Times New Roman" w:hAnsi="Times New Roman"/>
                  <w:sz w:val="24"/>
                  <w:szCs w:val="24"/>
                </w:rPr>
                <w:delText>обращений граждан</w:delText>
              </w:r>
            </w:del>
            <w:ins w:id="14" w:author="Егоров Иван Сергеевич" w:date="2020-02-17T16:55:00Z">
              <w:r w:rsidRPr="00FF43DE">
                <w:rPr>
                  <w:rFonts w:ascii="Times New Roman" w:hAnsi="Times New Roman"/>
                  <w:sz w:val="24"/>
                  <w:szCs w:val="24"/>
                </w:rPr>
                <w:t>сообщений</w:t>
              </w:r>
            </w:ins>
            <w:r w:rsidRPr="00FF43DE">
              <w:rPr>
                <w:rFonts w:ascii="Times New Roman" w:hAnsi="Times New Roman"/>
                <w:sz w:val="24"/>
                <w:szCs w:val="24"/>
              </w:rPr>
              <w:t>, требующих устранение проблемы, по которым в регламентные сроки предоставлены ответы с отложенным сроком решения (</w:t>
            </w:r>
            <w:del w:id="15" w:author="Егоров Иван Сергеевич" w:date="2020-02-17T16:56:00Z">
              <w:r w:rsidRPr="00FF43DE" w:rsidDel="00E06D60">
                <w:rPr>
                  <w:rFonts w:ascii="Times New Roman" w:hAnsi="Times New Roman"/>
                  <w:sz w:val="24"/>
                  <w:szCs w:val="24"/>
                </w:rPr>
                <w:delText>по проблемам со сроком решения 8 р.д.</w:delText>
              </w:r>
            </w:del>
            <w:ins w:id="16" w:author="Егоров Иван Сергеевич" w:date="2020-02-17T16:56:00Z">
              <w:r w:rsidRPr="00FF43DE">
                <w:rPr>
                  <w:rFonts w:ascii="Times New Roman" w:hAnsi="Times New Roman"/>
                  <w:sz w:val="24"/>
                  <w:szCs w:val="24"/>
                </w:rPr>
                <w:t>два или более раз</w:t>
              </w:r>
            </w:ins>
            <w:r w:rsidRPr="00FF43DE">
              <w:rPr>
                <w:rFonts w:ascii="Times New Roman" w:hAnsi="Times New Roman"/>
                <w:sz w:val="24"/>
                <w:szCs w:val="24"/>
              </w:rPr>
              <w:t>);</w:t>
            </w:r>
          </w:p>
          <w:p w:rsidR="00FF43DE" w:rsidRPr="00FF43DE" w:rsidRDefault="00FF43DE" w:rsidP="00FF43DE">
            <w:pPr>
              <w:jc w:val="both"/>
              <w:rPr>
                <w:rFonts w:ascii="Times New Roman" w:eastAsia="Courier New" w:hAnsi="Times New Roman"/>
                <w:color w:val="000000"/>
                <w:sz w:val="24"/>
                <w:szCs w:val="24"/>
              </w:rPr>
            </w:pPr>
            <w:r w:rsidRPr="00FF43DE">
              <w:rPr>
                <w:rFonts w:ascii="Times New Roman" w:eastAsia="Courier New" w:hAnsi="Times New Roman"/>
                <w:color w:val="000000"/>
                <w:sz w:val="24"/>
                <w:szCs w:val="24"/>
                <w:lang w:val="en-US"/>
              </w:rPr>
              <w:t>R</w:t>
            </w:r>
            <w:r w:rsidRPr="00FF43DE">
              <w:rPr>
                <w:rFonts w:ascii="Times New Roman" w:eastAsia="Courier New" w:hAnsi="Times New Roman"/>
                <w:color w:val="000000"/>
                <w:sz w:val="24"/>
                <w:szCs w:val="24"/>
              </w:rPr>
              <w:t xml:space="preserve"> – количество </w:t>
            </w:r>
            <w:del w:id="17" w:author="Егоров Иван Сергеевич" w:date="2020-02-17T16:56:00Z">
              <w:r w:rsidRPr="00FF43DE" w:rsidDel="00E06D60">
                <w:rPr>
                  <w:rFonts w:ascii="Times New Roman" w:hAnsi="Times New Roman"/>
                  <w:sz w:val="24"/>
                  <w:szCs w:val="24"/>
                </w:rPr>
                <w:delText>жалоб</w:delText>
              </w:r>
            </w:del>
            <w:ins w:id="18" w:author="Егоров Иван Сергеевич" w:date="2020-02-17T16:56:00Z">
              <w:r w:rsidRPr="00FF43DE">
                <w:rPr>
                  <w:rFonts w:ascii="Times New Roman" w:hAnsi="Times New Roman"/>
                  <w:sz w:val="24"/>
                  <w:szCs w:val="24"/>
                </w:rPr>
                <w:t>сообщений</w:t>
              </w:r>
            </w:ins>
            <w:r w:rsidRPr="00FF43DE">
              <w:rPr>
                <w:rFonts w:ascii="Times New Roman" w:hAnsi="Times New Roman"/>
                <w:sz w:val="24"/>
                <w:szCs w:val="24"/>
              </w:rPr>
              <w:t xml:space="preserve">, </w:t>
            </w:r>
            <w:ins w:id="19" w:author="Егоров Иван Сергеевич" w:date="2020-02-17T16:56:00Z">
              <w:r w:rsidRPr="00FF43DE">
                <w:rPr>
                  <w:rFonts w:ascii="Times New Roman" w:eastAsia="Courier New" w:hAnsi="Times New Roman"/>
                  <w:color w:val="000000"/>
                  <w:sz w:val="24"/>
                  <w:szCs w:val="24"/>
                </w:rPr>
                <w:t>по которым зафиксирован факт отложенного решения два и более раз (факт отложенного решения считается ежеквартально нарастающим итогом с 1 января 2020 года; количество отложенных решений по одному сообщению неограниченно, при подсчёте общего количества учитываются предыдущие периоды)</w:t>
              </w:r>
            </w:ins>
            <w:del w:id="20" w:author="Егоров Иван Сергеевич" w:date="2020-02-17T16:56:00Z">
              <w:r w:rsidRPr="00FF43DE" w:rsidDel="00E06D60">
                <w:rPr>
                  <w:rFonts w:ascii="Times New Roman" w:hAnsi="Times New Roman"/>
                  <w:sz w:val="24"/>
                  <w:szCs w:val="24"/>
                </w:rPr>
                <w:delText>поступивших на портал «Добродел» и требующих ответа, по которым зафиксирован факт отложенного решения</w:delText>
              </w:r>
            </w:del>
            <w:del w:id="21" w:author="Егоров Иван Сергеевич" w:date="2020-02-17T16:57:00Z">
              <w:r w:rsidRPr="00FF43DE" w:rsidDel="00E06D60">
                <w:rPr>
                  <w:rFonts w:ascii="Times New Roman" w:hAnsi="Times New Roman"/>
                  <w:sz w:val="24"/>
                  <w:szCs w:val="24"/>
                </w:rPr>
                <w:delText>*</w:delText>
              </w:r>
            </w:del>
            <w:r w:rsidRPr="00FF43DE">
              <w:rPr>
                <w:rFonts w:ascii="Times New Roman" w:eastAsia="Courier New" w:hAnsi="Times New Roman"/>
                <w:color w:val="000000"/>
                <w:sz w:val="24"/>
                <w:szCs w:val="24"/>
              </w:rPr>
              <w:t>;</w:t>
            </w:r>
          </w:p>
          <w:p w:rsidR="00FC12C2" w:rsidRDefault="00FF43DE" w:rsidP="00FF43DE">
            <w:pPr>
              <w:spacing w:after="0" w:line="240" w:lineRule="auto"/>
              <w:jc w:val="both"/>
              <w:rPr>
                <w:rFonts w:ascii="Times New Roman" w:eastAsia="Times New Roman" w:hAnsi="Times New Roman"/>
                <w:sz w:val="24"/>
                <w:szCs w:val="24"/>
              </w:rPr>
            </w:pPr>
            <w:r w:rsidRPr="00FF43DE">
              <w:rPr>
                <w:rFonts w:ascii="Times New Roman" w:eastAsia="Courier New" w:hAnsi="Times New Roman"/>
                <w:color w:val="000000"/>
                <w:sz w:val="24"/>
                <w:szCs w:val="24"/>
              </w:rPr>
              <w:t xml:space="preserve">К – общее количество </w:t>
            </w:r>
            <w:ins w:id="22" w:author="Егоров Иван Сергеевич" w:date="2020-02-17T16:57:00Z">
              <w:r w:rsidRPr="00FF43DE">
                <w:rPr>
                  <w:rFonts w:ascii="Times New Roman" w:eastAsia="Courier New" w:hAnsi="Times New Roman"/>
                  <w:color w:val="000000"/>
                  <w:sz w:val="24"/>
                  <w:szCs w:val="24"/>
                </w:rPr>
                <w:t>сообщений</w:t>
              </w:r>
            </w:ins>
            <w:del w:id="23" w:author="Егоров Иван Сергеевич" w:date="2020-02-17T16:57:00Z">
              <w:r w:rsidRPr="00FF43DE" w:rsidDel="00E06D60">
                <w:rPr>
                  <w:rFonts w:ascii="Times New Roman" w:hAnsi="Times New Roman"/>
                  <w:sz w:val="24"/>
                  <w:szCs w:val="24"/>
                </w:rPr>
                <w:delText>жалоб</w:delText>
              </w:r>
            </w:del>
            <w:r w:rsidRPr="00FF43DE">
              <w:rPr>
                <w:rFonts w:ascii="Times New Roman" w:hAnsi="Times New Roman"/>
                <w:sz w:val="24"/>
                <w:szCs w:val="24"/>
              </w:rPr>
              <w:t xml:space="preserve">, </w:t>
            </w:r>
            <w:ins w:id="24" w:author="Егоров Иван Сергеевич" w:date="2020-02-17T16:57:00Z">
              <w:r w:rsidRPr="00FF43DE">
                <w:rPr>
                  <w:rFonts w:ascii="Times New Roman" w:eastAsia="Courier New" w:hAnsi="Times New Roman"/>
                  <w:color w:val="000000"/>
                  <w:sz w:val="24"/>
                  <w:szCs w:val="24"/>
                </w:rPr>
                <w:t xml:space="preserve">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w:t>
              </w:r>
              <w:r w:rsidRPr="00FF43DE">
                <w:rPr>
                  <w:rFonts w:ascii="Times New Roman" w:eastAsia="Courier New" w:hAnsi="Times New Roman"/>
                  <w:color w:val="000000"/>
                  <w:sz w:val="24"/>
                  <w:szCs w:val="24"/>
                </w:rPr>
                <w:lastRenderedPageBreak/>
                <w:t>нарастающим итогом с 1 января 2020 года)</w:t>
              </w:r>
            </w:ins>
            <w:del w:id="25" w:author="Егоров Иван Сергеевич" w:date="2020-02-17T16:57:00Z">
              <w:r w:rsidRPr="00FF43DE" w:rsidDel="00E06D60">
                <w:rPr>
                  <w:rFonts w:ascii="Times New Roman" w:hAnsi="Times New Roman"/>
                  <w:sz w:val="24"/>
                  <w:szCs w:val="24"/>
                </w:rPr>
                <w:delText>поступивших на портал «Добродел» и требующих ответа</w:delText>
              </w:r>
            </w:del>
            <w:r w:rsidRPr="00FF43DE">
              <w:rPr>
                <w:rFonts w:ascii="Times New Roman" w:hAnsi="Times New Roman"/>
                <w:sz w:val="24"/>
                <w:szCs w:val="24"/>
              </w:rPr>
              <w:t>*.</w:t>
            </w:r>
          </w:p>
        </w:tc>
        <w:tc>
          <w:tcPr>
            <w:tcW w:w="725" w:type="pct"/>
          </w:tcPr>
          <w:p w:rsidR="00FC12C2" w:rsidRPr="00CA5E92" w:rsidRDefault="00FC12C2" w:rsidP="00FC12C2">
            <w:pPr>
              <w:widowControl w:val="0"/>
              <w:rPr>
                <w:rFonts w:ascii="Times New Roman" w:hAnsi="Times New Roman"/>
                <w:color w:val="000000"/>
                <w:sz w:val="24"/>
                <w:szCs w:val="24"/>
              </w:rPr>
            </w:pPr>
            <w:r w:rsidRPr="00CA5E92">
              <w:rPr>
                <w:rFonts w:ascii="Times New Roman" w:hAnsi="Times New Roman"/>
                <w:sz w:val="24"/>
                <w:szCs w:val="24"/>
              </w:rPr>
              <w:lastRenderedPageBreak/>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r w:rsidRPr="00CA5E92">
              <w:rPr>
                <w:rFonts w:ascii="Times New Roman" w:hAnsi="Times New Roman"/>
                <w:sz w:val="24"/>
                <w:szCs w:val="24"/>
                <w:lang w:val="en-US"/>
              </w:rPr>
              <w:t>Seafile</w:t>
            </w:r>
            <w:r w:rsidRPr="00CA5E92">
              <w:rPr>
                <w:rFonts w:ascii="Times New Roman" w:hAnsi="Times New Roman"/>
                <w:sz w:val="24"/>
                <w:szCs w:val="24"/>
              </w:rPr>
              <w:t xml:space="preserve"> (письмо от 4 июля 2016 г. № 10-4571/Исх)</w:t>
            </w:r>
          </w:p>
        </w:tc>
        <w:tc>
          <w:tcPr>
            <w:tcW w:w="653" w:type="pct"/>
          </w:tcPr>
          <w:p w:rsidR="00FC12C2" w:rsidRDefault="00FC12C2" w:rsidP="00FC12C2">
            <w:pPr>
              <w:widowControl w:val="0"/>
              <w:jc w:val="center"/>
              <w:rPr>
                <w:rFonts w:ascii="Times New Roman" w:hAnsi="Times New Roman"/>
                <w:color w:val="000000"/>
              </w:rPr>
            </w:pPr>
            <w:r w:rsidRPr="00FF3A56">
              <w:rPr>
                <w:rFonts w:ascii="Times New Roman" w:hAnsi="Times New Roman"/>
                <w:sz w:val="24"/>
                <w:szCs w:val="24"/>
              </w:rPr>
              <w:t>Ежеквартально, ежегодно</w:t>
            </w:r>
          </w:p>
        </w:tc>
      </w:tr>
      <w:tr w:rsidR="00FC12C2" w:rsidRPr="00CF1D1B" w:rsidTr="00627B8E">
        <w:tc>
          <w:tcPr>
            <w:tcW w:w="222" w:type="pct"/>
          </w:tcPr>
          <w:p w:rsidR="00FC12C2" w:rsidRPr="00CF1D1B"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2.12</w:t>
            </w:r>
          </w:p>
        </w:tc>
        <w:tc>
          <w:tcPr>
            <w:tcW w:w="1083" w:type="pct"/>
          </w:tcPr>
          <w:p w:rsidR="00FC12C2" w:rsidRPr="00DC0728" w:rsidRDefault="00FF43DE" w:rsidP="00FC12C2">
            <w:pPr>
              <w:autoSpaceDE w:val="0"/>
              <w:autoSpaceDN w:val="0"/>
              <w:adjustRightInd w:val="0"/>
              <w:spacing w:after="0" w:line="240" w:lineRule="auto"/>
              <w:rPr>
                <w:rFonts w:ascii="Times New Roman" w:eastAsia="Times New Roman" w:hAnsi="Times New Roman"/>
                <w:sz w:val="24"/>
                <w:szCs w:val="24"/>
              </w:rPr>
            </w:pPr>
            <w:r w:rsidRPr="00FF43DE">
              <w:rPr>
                <w:rFonts w:ascii="Times New Roman" w:hAnsi="Times New Roman"/>
                <w:sz w:val="24"/>
                <w:szCs w:val="24"/>
              </w:rPr>
              <w:t>Ответь вовремя – Доля жалоб, поступивших на портал «Добродел», по которым нарушен срок подготовки ответа</w:t>
            </w:r>
          </w:p>
        </w:tc>
        <w:tc>
          <w:tcPr>
            <w:tcW w:w="425" w:type="pct"/>
          </w:tcPr>
          <w:p w:rsidR="00FC12C2" w:rsidRDefault="00FC12C2" w:rsidP="00FC12C2">
            <w:pPr>
              <w:spacing w:after="0" w:line="240" w:lineRule="auto"/>
              <w:jc w:val="both"/>
              <w:rPr>
                <w:rFonts w:ascii="Times New Roman" w:hAnsi="Times New Roman"/>
                <w:sz w:val="24"/>
                <w:szCs w:val="24"/>
              </w:rPr>
            </w:pPr>
            <w:r>
              <w:rPr>
                <w:rFonts w:ascii="Times New Roman" w:hAnsi="Times New Roman"/>
                <w:sz w:val="24"/>
                <w:szCs w:val="24"/>
              </w:rPr>
              <w:t>процент</w:t>
            </w:r>
          </w:p>
        </w:tc>
        <w:tc>
          <w:tcPr>
            <w:tcW w:w="1891" w:type="pct"/>
          </w:tcPr>
          <w:p w:rsidR="00FF43DE" w:rsidRPr="00FF43DE" w:rsidRDefault="00FF43DE" w:rsidP="00FF43DE">
            <w:pPr>
              <w:jc w:val="both"/>
              <w:rPr>
                <w:rFonts w:ascii="Times New Roman" w:eastAsia="Courier New" w:hAnsi="Times New Roman"/>
                <w:sz w:val="24"/>
                <w:szCs w:val="24"/>
                <w:lang w:val="en-US"/>
              </w:rPr>
            </w:pPr>
            <m:oMathPara>
              <m:oMathParaPr>
                <m:jc m:val="center"/>
              </m:oMathParaPr>
              <m:oMath>
                <m:r>
                  <w:rPr>
                    <w:rFonts w:ascii="Cambria Math" w:hAnsi="Cambria Math"/>
                    <w:color w:val="000000"/>
                    <w:sz w:val="24"/>
                    <w:szCs w:val="24"/>
                  </w:rPr>
                  <m:t>n</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lang w:val="en-US"/>
                      </w:rPr>
                      <m:t>R</m:t>
                    </m:r>
                  </m:num>
                  <m:den>
                    <m:r>
                      <w:rPr>
                        <w:rFonts w:ascii="Cambria Math" w:hAnsi="Cambria Math"/>
                        <w:sz w:val="24"/>
                        <w:szCs w:val="24"/>
                        <w:lang w:val="en-US"/>
                      </w:rPr>
                      <m:t>K</m:t>
                    </m:r>
                  </m:den>
                </m:f>
                <m:r>
                  <w:rPr>
                    <w:rFonts w:ascii="Cambria Math" w:hAnsi="Cambria Math"/>
                    <w:sz w:val="24"/>
                    <w:szCs w:val="24"/>
                  </w:rPr>
                  <m:t>×100%</m:t>
                </m:r>
              </m:oMath>
            </m:oMathPara>
          </w:p>
          <w:p w:rsidR="00FF43DE" w:rsidRPr="00FF43DE" w:rsidRDefault="00FF43DE" w:rsidP="00FF43DE">
            <w:pPr>
              <w:jc w:val="both"/>
              <w:rPr>
                <w:rFonts w:ascii="Times New Roman" w:eastAsia="Courier New" w:hAnsi="Times New Roman"/>
                <w:color w:val="000000"/>
                <w:sz w:val="24"/>
                <w:szCs w:val="24"/>
              </w:rPr>
            </w:pPr>
            <w:r w:rsidRPr="00FF43DE">
              <w:rPr>
                <w:rFonts w:ascii="Times New Roman" w:eastAsia="Courier New" w:hAnsi="Times New Roman"/>
                <w:color w:val="000000"/>
                <w:sz w:val="24"/>
                <w:szCs w:val="24"/>
              </w:rPr>
              <w:t xml:space="preserve">где: </w:t>
            </w:r>
          </w:p>
          <w:p w:rsidR="00FF43DE" w:rsidRPr="00FF43DE" w:rsidRDefault="00FF43DE" w:rsidP="00FF43DE">
            <w:pPr>
              <w:jc w:val="both"/>
              <w:rPr>
                <w:rFonts w:ascii="Times New Roman" w:eastAsia="Courier New" w:hAnsi="Times New Roman"/>
                <w:color w:val="000000"/>
                <w:sz w:val="24"/>
                <w:szCs w:val="24"/>
              </w:rPr>
            </w:pPr>
            <m:oMath>
              <m:r>
                <m:rPr>
                  <m:sty m:val="p"/>
                </m:rPr>
                <w:rPr>
                  <w:rFonts w:ascii="Cambria Math" w:hAnsi="Cambria Math"/>
                  <w:color w:val="000000"/>
                  <w:sz w:val="24"/>
                  <w:szCs w:val="24"/>
                </w:rPr>
                <m:t>n</m:t>
              </m:r>
            </m:oMath>
            <w:r w:rsidRPr="00FF43DE">
              <w:rPr>
                <w:rFonts w:ascii="Times New Roman" w:eastAsia="Courier New" w:hAnsi="Times New Roman"/>
                <w:color w:val="000000"/>
                <w:sz w:val="24"/>
                <w:szCs w:val="24"/>
              </w:rPr>
              <w:t xml:space="preserve"> –</w:t>
            </w:r>
            <w:r w:rsidRPr="00FF43DE">
              <w:rPr>
                <w:rFonts w:ascii="Times New Roman" w:hAnsi="Times New Roman"/>
                <w:sz w:val="24"/>
                <w:szCs w:val="24"/>
              </w:rPr>
              <w:t xml:space="preserve"> доля </w:t>
            </w:r>
            <w:ins w:id="26" w:author="Егоров Иван Сергеевич" w:date="2020-02-17T16:58:00Z">
              <w:r w:rsidRPr="00FF43DE">
                <w:rPr>
                  <w:rFonts w:ascii="Times New Roman" w:hAnsi="Times New Roman"/>
                  <w:sz w:val="24"/>
                  <w:szCs w:val="24"/>
                </w:rPr>
                <w:t>зарегистрированных сообщений, требующих устранение проблемы, по которым нарушен срок подготовки ответа</w:t>
              </w:r>
            </w:ins>
            <w:del w:id="27" w:author="Егоров Иван Сергеевич" w:date="2020-02-17T16:58:00Z">
              <w:r w:rsidRPr="00FF43DE" w:rsidDel="00E06D60">
                <w:rPr>
                  <w:rFonts w:ascii="Times New Roman" w:hAnsi="Times New Roman"/>
                  <w:sz w:val="24"/>
                  <w:szCs w:val="24"/>
                </w:rPr>
                <w:delText>жалоб, отправленных в работу с портала «Добродел», по которым нарушен срок подготовки ответа</w:delText>
              </w:r>
            </w:del>
            <w:r w:rsidRPr="00FF43DE">
              <w:rPr>
                <w:rFonts w:ascii="Times New Roman" w:hAnsi="Times New Roman"/>
                <w:sz w:val="24"/>
                <w:szCs w:val="24"/>
              </w:rPr>
              <w:t>;</w:t>
            </w:r>
          </w:p>
          <w:p w:rsidR="00FF43DE" w:rsidRPr="00FF43DE" w:rsidRDefault="00FF43DE" w:rsidP="00FF43DE">
            <w:pPr>
              <w:jc w:val="both"/>
              <w:rPr>
                <w:rFonts w:ascii="Times New Roman" w:eastAsia="Courier New" w:hAnsi="Times New Roman"/>
                <w:color w:val="000000"/>
                <w:sz w:val="24"/>
                <w:szCs w:val="24"/>
              </w:rPr>
            </w:pPr>
            <w:r w:rsidRPr="00FF43DE">
              <w:rPr>
                <w:rFonts w:ascii="Times New Roman" w:eastAsia="Courier New" w:hAnsi="Times New Roman"/>
                <w:color w:val="000000"/>
                <w:sz w:val="24"/>
                <w:szCs w:val="24"/>
                <w:lang w:val="en-US"/>
              </w:rPr>
              <w:t>R</w:t>
            </w:r>
            <w:r w:rsidRPr="00FF43DE">
              <w:rPr>
                <w:rFonts w:ascii="Times New Roman" w:eastAsia="Courier New" w:hAnsi="Times New Roman"/>
                <w:color w:val="000000"/>
                <w:sz w:val="24"/>
                <w:szCs w:val="24"/>
              </w:rPr>
              <w:t xml:space="preserve"> – количество </w:t>
            </w:r>
            <w:ins w:id="28" w:author="Егоров Иван Сергеевич" w:date="2020-02-17T16:59:00Z">
              <w:r w:rsidRPr="00FF43DE">
                <w:rPr>
                  <w:rFonts w:ascii="Times New Roman" w:eastAsia="Courier New" w:hAnsi="Times New Roman"/>
                  <w:color w:val="000000"/>
                  <w:sz w:val="24"/>
                  <w:szCs w:val="24"/>
                </w:rPr>
                <w:t>сообщений, по которым зафиксирован факт нарушения срока подготовки ответа или факт отсутствия ответа (факт просроченного сообщения считается ежеквартально нарастающим итогом с 1 января 2020 года; количество просрочек по одному сообщению неограниченно)</w:t>
              </w:r>
            </w:ins>
            <w:del w:id="29" w:author="Егоров Иван Сергеевич" w:date="2020-02-17T16:59:00Z">
              <w:r w:rsidRPr="00FF43DE" w:rsidDel="00E06D60">
                <w:rPr>
                  <w:rFonts w:ascii="Times New Roman" w:hAnsi="Times New Roman"/>
                  <w:sz w:val="24"/>
                  <w:szCs w:val="24"/>
                </w:rPr>
                <w:delText>жалоб, поступивших на портал «Добродел» и требующих ответа, по которым зафиксирован факт нарушения срока подготовки ответа или факт отсутствия ответа*</w:delText>
              </w:r>
            </w:del>
            <w:r w:rsidRPr="00FF43DE">
              <w:rPr>
                <w:rFonts w:ascii="Times New Roman" w:eastAsia="Courier New" w:hAnsi="Times New Roman"/>
                <w:color w:val="000000"/>
                <w:sz w:val="24"/>
                <w:szCs w:val="24"/>
              </w:rPr>
              <w:t>;</w:t>
            </w:r>
          </w:p>
          <w:p w:rsidR="00FC12C2" w:rsidRPr="00CF1D1B" w:rsidRDefault="00FF43DE" w:rsidP="00FF43DE">
            <w:pPr>
              <w:spacing w:after="0" w:line="240" w:lineRule="auto"/>
              <w:jc w:val="both"/>
              <w:rPr>
                <w:rFonts w:ascii="Times New Roman" w:eastAsia="Times New Roman" w:hAnsi="Times New Roman"/>
                <w:sz w:val="24"/>
                <w:szCs w:val="24"/>
              </w:rPr>
            </w:pPr>
            <w:r w:rsidRPr="00FF43DE">
              <w:rPr>
                <w:rFonts w:ascii="Times New Roman" w:eastAsia="Courier New" w:hAnsi="Times New Roman"/>
                <w:color w:val="000000"/>
                <w:sz w:val="24"/>
                <w:szCs w:val="24"/>
              </w:rPr>
              <w:t xml:space="preserve">К – общее количество </w:t>
            </w:r>
            <w:ins w:id="30" w:author="Егоров Иван Сергеевич" w:date="2020-02-17T16:59:00Z">
              <w:r w:rsidRPr="00FF43DE">
                <w:rPr>
                  <w:rFonts w:ascii="Times New Roman" w:eastAsia="Courier New" w:hAnsi="Times New Roman"/>
                  <w:color w:val="000000"/>
                  <w:sz w:val="24"/>
                  <w:szCs w:val="24"/>
                </w:rPr>
                <w:t>сообщений, 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ins>
            <w:del w:id="31" w:author="Егоров Иван Сергеевич" w:date="2020-02-17T16:59:00Z">
              <w:r w:rsidRPr="00FF43DE" w:rsidDel="00E06D60">
                <w:rPr>
                  <w:rFonts w:ascii="Times New Roman" w:hAnsi="Times New Roman"/>
                  <w:sz w:val="24"/>
                  <w:szCs w:val="24"/>
                </w:rPr>
                <w:delText>жалоб, поступивших на портал «Добродел» и требующих ответа</w:delText>
              </w:r>
            </w:del>
            <w:r w:rsidRPr="00FF43DE">
              <w:rPr>
                <w:rFonts w:ascii="Times New Roman" w:hAnsi="Times New Roman"/>
                <w:sz w:val="24"/>
                <w:szCs w:val="24"/>
              </w:rPr>
              <w:t>*</w:t>
            </w:r>
          </w:p>
        </w:tc>
        <w:tc>
          <w:tcPr>
            <w:tcW w:w="725" w:type="pct"/>
          </w:tcPr>
          <w:p w:rsidR="00FC12C2" w:rsidRPr="00223AFC" w:rsidRDefault="00FC12C2" w:rsidP="00FC12C2">
            <w:pPr>
              <w:spacing w:after="0" w:line="240" w:lineRule="auto"/>
              <w:rPr>
                <w:rFonts w:ascii="Times New Roman" w:hAnsi="Times New Roman"/>
                <w:sz w:val="24"/>
                <w:szCs w:val="24"/>
              </w:rPr>
            </w:pPr>
            <w:r w:rsidRPr="00223AFC">
              <w:rPr>
                <w:rFonts w:ascii="Times New Roman" w:hAnsi="Times New Roman"/>
                <w:sz w:val="24"/>
                <w:szCs w:val="24"/>
              </w:rPr>
              <w:t xml:space="preserve">Еженедельный мониторинг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r w:rsidRPr="00223AFC">
              <w:rPr>
                <w:rFonts w:ascii="Times New Roman" w:hAnsi="Times New Roman"/>
                <w:sz w:val="24"/>
                <w:szCs w:val="24"/>
                <w:lang w:val="en-US"/>
              </w:rPr>
              <w:t>Seafile</w:t>
            </w:r>
            <w:r w:rsidRPr="00223AFC">
              <w:rPr>
                <w:rFonts w:ascii="Times New Roman" w:hAnsi="Times New Roman"/>
                <w:sz w:val="24"/>
                <w:szCs w:val="24"/>
              </w:rPr>
              <w:t xml:space="preserve"> (письмо от 4 июля 2016 г. № 10-4571/Исх</w:t>
            </w:r>
          </w:p>
        </w:tc>
        <w:tc>
          <w:tcPr>
            <w:tcW w:w="653" w:type="pct"/>
          </w:tcPr>
          <w:p w:rsidR="00FC12C2" w:rsidRDefault="00FC12C2" w:rsidP="00FC12C2">
            <w:pPr>
              <w:spacing w:after="0" w:line="240" w:lineRule="auto"/>
              <w:jc w:val="center"/>
              <w:rPr>
                <w:rFonts w:ascii="Times New Roman" w:hAnsi="Times New Roman"/>
                <w:sz w:val="24"/>
                <w:szCs w:val="24"/>
              </w:rPr>
            </w:pPr>
            <w:r w:rsidRPr="00FF3A56">
              <w:rPr>
                <w:rFonts w:ascii="Times New Roman" w:hAnsi="Times New Roman"/>
                <w:sz w:val="24"/>
                <w:szCs w:val="24"/>
              </w:rPr>
              <w:t>Ежеквартально, ежегодно</w:t>
            </w:r>
          </w:p>
        </w:tc>
      </w:tr>
      <w:tr w:rsidR="00FC12C2" w:rsidRPr="00CF1D1B" w:rsidTr="00627B8E">
        <w:tc>
          <w:tcPr>
            <w:tcW w:w="222" w:type="pct"/>
          </w:tcPr>
          <w:p w:rsidR="00FC12C2" w:rsidRPr="00CF1D1B"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2.13</w:t>
            </w:r>
          </w:p>
        </w:tc>
        <w:tc>
          <w:tcPr>
            <w:tcW w:w="1083" w:type="pct"/>
          </w:tcPr>
          <w:p w:rsidR="00FC12C2" w:rsidRPr="00CF1D1B" w:rsidRDefault="00FC12C2" w:rsidP="00FC12C2">
            <w:pPr>
              <w:spacing w:after="0" w:line="240" w:lineRule="auto"/>
              <w:rPr>
                <w:rFonts w:ascii="Times New Roman" w:eastAsia="Times New Roman" w:hAnsi="Times New Roman"/>
                <w:sz w:val="24"/>
                <w:szCs w:val="24"/>
              </w:rPr>
            </w:pPr>
            <w:r w:rsidRPr="00DC0728">
              <w:rPr>
                <w:rFonts w:ascii="Times New Roman" w:hAnsi="Times New Roman"/>
                <w:sz w:val="24"/>
                <w:szCs w:val="24"/>
              </w:rPr>
              <w:t>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tc>
        <w:tc>
          <w:tcPr>
            <w:tcW w:w="425" w:type="pct"/>
          </w:tcPr>
          <w:p w:rsidR="00FC12C2" w:rsidRDefault="00FC12C2" w:rsidP="00FC12C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процент</w:t>
            </w:r>
          </w:p>
        </w:tc>
        <w:tc>
          <w:tcPr>
            <w:tcW w:w="1891" w:type="pct"/>
          </w:tcPr>
          <w:p w:rsidR="00FC12C2" w:rsidRPr="00037C68" w:rsidRDefault="00FC12C2" w:rsidP="00FC12C2">
            <w:pPr>
              <w:spacing w:after="0" w:line="240" w:lineRule="auto"/>
              <w:jc w:val="both"/>
              <w:rPr>
                <w:rFonts w:ascii="Times New Roman" w:hAnsi="Times New Roman"/>
                <w:sz w:val="28"/>
                <w:szCs w:val="28"/>
                <w:lang w:val="en-US"/>
              </w:rPr>
            </w:pPr>
            <w:r>
              <w:rPr>
                <w:rFonts w:ascii="Times New Roman" w:eastAsia="Times New Roman" w:hAnsi="Times New Roman"/>
                <w:sz w:val="28"/>
                <w:szCs w:val="28"/>
              </w:rPr>
              <w:t xml:space="preserve">             </w:t>
            </w:r>
            <m:oMath>
              <m:r>
                <w:rPr>
                  <w:rFonts w:ascii="Cambria Math" w:hAnsi="Cambria Math"/>
                  <w:sz w:val="28"/>
                  <w:szCs w:val="28"/>
                </w:rPr>
                <m:t>n</m:t>
              </m:r>
              <m:r>
                <w:rPr>
                  <w:rFonts w:ascii="Cambria Math" w:hAnsi="Times New Roman"/>
                  <w:sz w:val="28"/>
                  <w:szCs w:val="28"/>
                </w:rPr>
                <m:t>=</m:t>
              </m:r>
              <m:f>
                <m:fPr>
                  <m:ctrlPr>
                    <w:rPr>
                      <w:rFonts w:ascii="Cambria Math" w:hAnsi="Times New Roman"/>
                      <w:i/>
                      <w:sz w:val="28"/>
                      <w:szCs w:val="28"/>
                    </w:rPr>
                  </m:ctrlPr>
                </m:fPr>
                <m:num>
                  <m:f>
                    <m:fPr>
                      <m:ctrlPr>
                        <w:rPr>
                          <w:rFonts w:ascii="Cambria Math" w:hAnsi="Times New Roman"/>
                          <w:i/>
                          <w:sz w:val="28"/>
                          <w:szCs w:val="28"/>
                        </w:rPr>
                      </m:ctrlPr>
                    </m:fPr>
                    <m:num>
                      <m:sSub>
                        <m:sSubPr>
                          <m:ctrlPr>
                            <w:rPr>
                              <w:rFonts w:ascii="Cambria Math" w:hAnsi="Times New Roman"/>
                              <w:i/>
                              <w:sz w:val="28"/>
                              <w:szCs w:val="28"/>
                              <w:lang w:val="en-US"/>
                            </w:rPr>
                          </m:ctrlPr>
                        </m:sSubPr>
                        <m:e>
                          <m:r>
                            <w:rPr>
                              <w:rFonts w:ascii="Cambria Math" w:hAnsi="Cambria Math"/>
                              <w:sz w:val="28"/>
                              <w:szCs w:val="28"/>
                              <w:lang w:val="en-US"/>
                            </w:rPr>
                            <m:t>R</m:t>
                          </m:r>
                        </m:e>
                        <m:sub>
                          <m:r>
                            <w:rPr>
                              <w:rFonts w:ascii="Cambria Math" w:hAnsi="Times New Roman"/>
                              <w:sz w:val="28"/>
                              <w:szCs w:val="28"/>
                              <w:lang w:val="en-US"/>
                            </w:rPr>
                            <m:t>1</m:t>
                          </m:r>
                        </m:sub>
                      </m:sSub>
                    </m:num>
                    <m:den>
                      <m:sSub>
                        <m:sSubPr>
                          <m:ctrlPr>
                            <w:rPr>
                              <w:rFonts w:ascii="Cambria Math" w:hAnsi="Times New Roman"/>
                              <w:i/>
                              <w:sz w:val="28"/>
                              <w:szCs w:val="28"/>
                              <w:lang w:val="en-US"/>
                            </w:rPr>
                          </m:ctrlPr>
                        </m:sSubPr>
                        <m:e>
                          <m:r>
                            <w:rPr>
                              <w:rFonts w:ascii="Cambria Math" w:hAnsi="Cambria Math"/>
                              <w:sz w:val="28"/>
                              <w:szCs w:val="28"/>
                              <w:lang w:val="en-US"/>
                            </w:rPr>
                            <m:t>K</m:t>
                          </m:r>
                        </m:e>
                        <m:sub>
                          <m:r>
                            <w:rPr>
                              <w:rFonts w:ascii="Cambria Math" w:hAnsi="Times New Roman"/>
                              <w:sz w:val="28"/>
                              <w:szCs w:val="28"/>
                              <w:lang w:val="en-US"/>
                            </w:rPr>
                            <m:t>1</m:t>
                          </m:r>
                        </m:sub>
                      </m:sSub>
                    </m:den>
                  </m:f>
                  <m:r>
                    <w:rPr>
                      <w:rFonts w:ascii="Times New Roman" w:hAnsi="Times New Roman"/>
                      <w:sz w:val="28"/>
                      <w:szCs w:val="28"/>
                    </w:rPr>
                    <m:t>×</m:t>
                  </m:r>
                  <m:r>
                    <w:rPr>
                      <w:rFonts w:ascii="Cambria Math" w:hAnsi="Times New Roman"/>
                      <w:sz w:val="28"/>
                      <w:szCs w:val="28"/>
                    </w:rPr>
                    <m:t>100%+</m:t>
                  </m:r>
                  <m:f>
                    <m:fPr>
                      <m:ctrlPr>
                        <w:rPr>
                          <w:rFonts w:ascii="Cambria Math" w:hAnsi="Times New Roman"/>
                          <w:i/>
                          <w:sz w:val="28"/>
                          <w:szCs w:val="28"/>
                        </w:rPr>
                      </m:ctrlPr>
                    </m:fPr>
                    <m:num>
                      <m:sSub>
                        <m:sSubPr>
                          <m:ctrlPr>
                            <w:rPr>
                              <w:rFonts w:ascii="Cambria Math" w:hAnsi="Times New Roman"/>
                              <w:i/>
                              <w:sz w:val="28"/>
                              <w:szCs w:val="28"/>
                              <w:lang w:val="en-US"/>
                            </w:rPr>
                          </m:ctrlPr>
                        </m:sSubPr>
                        <m:e>
                          <m:r>
                            <w:rPr>
                              <w:rFonts w:ascii="Cambria Math" w:hAnsi="Cambria Math"/>
                              <w:sz w:val="28"/>
                              <w:szCs w:val="28"/>
                              <w:lang w:val="en-US"/>
                            </w:rPr>
                            <m:t>R</m:t>
                          </m:r>
                        </m:e>
                        <m:sub>
                          <m:r>
                            <w:rPr>
                              <w:rFonts w:ascii="Cambria Math" w:hAnsi="Times New Roman"/>
                              <w:sz w:val="28"/>
                              <w:szCs w:val="28"/>
                              <w:lang w:val="en-US"/>
                            </w:rPr>
                            <m:t>2</m:t>
                          </m:r>
                        </m:sub>
                      </m:sSub>
                    </m:num>
                    <m:den>
                      <m:sSub>
                        <m:sSubPr>
                          <m:ctrlPr>
                            <w:rPr>
                              <w:rFonts w:ascii="Cambria Math" w:hAnsi="Times New Roman"/>
                              <w:i/>
                              <w:sz w:val="28"/>
                              <w:szCs w:val="28"/>
                              <w:lang w:val="en-US"/>
                            </w:rPr>
                          </m:ctrlPr>
                        </m:sSubPr>
                        <m:e>
                          <m:r>
                            <w:rPr>
                              <w:rFonts w:ascii="Cambria Math" w:hAnsi="Cambria Math"/>
                              <w:sz w:val="28"/>
                              <w:szCs w:val="28"/>
                              <w:lang w:val="en-US"/>
                            </w:rPr>
                            <m:t>K</m:t>
                          </m:r>
                        </m:e>
                        <m:sub>
                          <m:r>
                            <w:rPr>
                              <w:rFonts w:ascii="Cambria Math" w:hAnsi="Times New Roman"/>
                              <w:sz w:val="28"/>
                              <w:szCs w:val="28"/>
                              <w:lang w:val="en-US"/>
                            </w:rPr>
                            <m:t>2</m:t>
                          </m:r>
                        </m:sub>
                      </m:sSub>
                    </m:den>
                  </m:f>
                  <m:r>
                    <w:rPr>
                      <w:rFonts w:ascii="Times New Roman" w:hAnsi="Times New Roman"/>
                      <w:sz w:val="28"/>
                      <w:szCs w:val="28"/>
                    </w:rPr>
                    <m:t>×</m:t>
                  </m:r>
                  <m:r>
                    <w:rPr>
                      <w:rFonts w:ascii="Cambria Math" w:hAnsi="Times New Roman"/>
                      <w:sz w:val="28"/>
                      <w:szCs w:val="28"/>
                    </w:rPr>
                    <m:t>100%+</m:t>
                  </m:r>
                  <m:f>
                    <m:fPr>
                      <m:ctrlPr>
                        <w:rPr>
                          <w:rFonts w:ascii="Cambria Math" w:hAnsi="Times New Roman"/>
                          <w:i/>
                          <w:sz w:val="28"/>
                          <w:szCs w:val="28"/>
                        </w:rPr>
                      </m:ctrlPr>
                    </m:fPr>
                    <m:num>
                      <m:sSub>
                        <m:sSubPr>
                          <m:ctrlPr>
                            <w:rPr>
                              <w:rFonts w:ascii="Cambria Math" w:hAnsi="Times New Roman"/>
                              <w:i/>
                              <w:sz w:val="28"/>
                              <w:szCs w:val="28"/>
                              <w:lang w:val="en-US"/>
                            </w:rPr>
                          </m:ctrlPr>
                        </m:sSubPr>
                        <m:e>
                          <m:r>
                            <w:rPr>
                              <w:rFonts w:ascii="Cambria Math" w:hAnsi="Cambria Math"/>
                              <w:sz w:val="28"/>
                              <w:szCs w:val="28"/>
                              <w:lang w:val="en-US"/>
                            </w:rPr>
                            <m:t>R</m:t>
                          </m:r>
                        </m:e>
                        <m:sub>
                          <m:r>
                            <w:rPr>
                              <w:rFonts w:ascii="Cambria Math" w:hAnsi="Times New Roman"/>
                              <w:sz w:val="28"/>
                              <w:szCs w:val="28"/>
                              <w:lang w:val="en-US"/>
                            </w:rPr>
                            <m:t>3</m:t>
                          </m:r>
                        </m:sub>
                      </m:sSub>
                    </m:num>
                    <m:den>
                      <m:sSub>
                        <m:sSubPr>
                          <m:ctrlPr>
                            <w:rPr>
                              <w:rFonts w:ascii="Cambria Math" w:hAnsi="Times New Roman"/>
                              <w:i/>
                              <w:sz w:val="28"/>
                              <w:szCs w:val="28"/>
                              <w:lang w:val="en-US"/>
                            </w:rPr>
                          </m:ctrlPr>
                        </m:sSubPr>
                        <m:e>
                          <m:r>
                            <w:rPr>
                              <w:rFonts w:ascii="Cambria Math" w:hAnsi="Cambria Math"/>
                              <w:sz w:val="28"/>
                              <w:szCs w:val="28"/>
                              <w:lang w:val="en-US"/>
                            </w:rPr>
                            <m:t>K</m:t>
                          </m:r>
                        </m:e>
                        <m:sub>
                          <m:r>
                            <w:rPr>
                              <w:rFonts w:ascii="Cambria Math" w:hAnsi="Times New Roman"/>
                              <w:sz w:val="28"/>
                              <w:szCs w:val="28"/>
                              <w:lang w:val="en-US"/>
                            </w:rPr>
                            <m:t>3</m:t>
                          </m:r>
                        </m:sub>
                      </m:sSub>
                    </m:den>
                  </m:f>
                  <m:r>
                    <w:rPr>
                      <w:rFonts w:ascii="Times New Roman" w:hAnsi="Times New Roman"/>
                      <w:sz w:val="28"/>
                      <w:szCs w:val="28"/>
                    </w:rPr>
                    <m:t>×</m:t>
                  </m:r>
                  <m:r>
                    <w:rPr>
                      <w:rFonts w:ascii="Cambria Math" w:hAnsi="Times New Roman"/>
                      <w:sz w:val="28"/>
                      <w:szCs w:val="28"/>
                    </w:rPr>
                    <m:t>100</m:t>
                  </m:r>
                </m:num>
                <m:den>
                  <m:r>
                    <w:rPr>
                      <w:rFonts w:ascii="Cambria Math" w:hAnsi="Times New Roman"/>
                      <w:sz w:val="28"/>
                      <w:szCs w:val="28"/>
                    </w:rPr>
                    <m:t>3</m:t>
                  </m:r>
                </m:den>
              </m:f>
            </m:oMath>
          </w:p>
          <w:p w:rsidR="00FC12C2" w:rsidRDefault="00FC12C2" w:rsidP="00FC12C2">
            <w:pPr>
              <w:spacing w:after="0" w:line="240" w:lineRule="auto"/>
              <w:jc w:val="both"/>
              <w:rPr>
                <w:rFonts w:ascii="Times New Roman" w:hAnsi="Times New Roman"/>
                <w:sz w:val="24"/>
                <w:szCs w:val="24"/>
              </w:rPr>
            </w:pPr>
          </w:p>
          <w:p w:rsidR="00FC12C2" w:rsidRPr="00CF1D1B"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rPr>
              <w:t xml:space="preserve">где: </w:t>
            </w:r>
          </w:p>
          <w:p w:rsidR="00FC12C2" w:rsidRPr="00CF1D1B" w:rsidRDefault="00FC12C2" w:rsidP="00FC12C2">
            <w:pPr>
              <w:spacing w:after="0" w:line="240" w:lineRule="auto"/>
              <w:jc w:val="both"/>
              <w:rPr>
                <w:rFonts w:ascii="Times New Roman" w:hAnsi="Times New Roman"/>
                <w:sz w:val="24"/>
                <w:szCs w:val="24"/>
              </w:rPr>
            </w:pPr>
            <m:oMath>
              <m:r>
                <m:rPr>
                  <m:sty m:val="p"/>
                </m:rPr>
                <w:rPr>
                  <w:rFonts w:ascii="Cambria Math" w:hAnsi="Times New Roman"/>
                  <w:sz w:val="24"/>
                  <w:szCs w:val="24"/>
                </w:rPr>
                <m:t>n</m:t>
              </m:r>
            </m:oMath>
            <w:r w:rsidRPr="00CF1D1B">
              <w:rPr>
                <w:rFonts w:ascii="Times New Roman" w:hAnsi="Times New Roman"/>
                <w:sz w:val="24"/>
                <w:szCs w:val="24"/>
              </w:rPr>
              <w:t xml:space="preserve"> – доля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p w:rsidR="00FC12C2" w:rsidRPr="00CF1D1B" w:rsidRDefault="00E40897" w:rsidP="00FC12C2">
            <w:pPr>
              <w:spacing w:after="0" w:line="240" w:lineRule="auto"/>
              <w:jc w:val="both"/>
              <w:rPr>
                <w:rFonts w:ascii="Times New Roman" w:hAnsi="Times New Roman"/>
                <w:sz w:val="24"/>
                <w:szCs w:val="24"/>
              </w:rPr>
            </w:pPr>
            <m:oMath>
              <m:sSub>
                <m:sSubPr>
                  <m:ctrlPr>
                    <w:rPr>
                      <w:rFonts w:ascii="Cambria Math" w:hAnsi="Times New Roman"/>
                      <w:i/>
                      <w:sz w:val="24"/>
                      <w:szCs w:val="24"/>
                      <w:lang w:val="en-US"/>
                    </w:rPr>
                  </m:ctrlPr>
                </m:sSubPr>
                <m:e>
                  <m:r>
                    <w:rPr>
                      <w:rFonts w:ascii="Cambria Math" w:hAnsi="Cambria Math"/>
                      <w:sz w:val="24"/>
                      <w:szCs w:val="24"/>
                      <w:lang w:val="en-US"/>
                    </w:rPr>
                    <m:t>R</m:t>
                  </m:r>
                </m:e>
                <m:sub>
                  <m:r>
                    <w:rPr>
                      <w:rFonts w:ascii="Cambria Math" w:hAnsi="Times New Roman"/>
                      <w:sz w:val="24"/>
                      <w:szCs w:val="24"/>
                    </w:rPr>
                    <m:t>1</m:t>
                  </m:r>
                </m:sub>
              </m:sSub>
            </m:oMath>
            <w:r w:rsidR="00FC12C2" w:rsidRPr="00CF1D1B">
              <w:rPr>
                <w:rFonts w:ascii="Times New Roman" w:hAnsi="Times New Roman"/>
                <w:sz w:val="24"/>
                <w:szCs w:val="24"/>
              </w:rPr>
              <w:t xml:space="preserve"> – количество ОМСУ муниципального образования Московской области и их подведомственных учреждений, использующих региональные межведомственные информационные системы поддержки обеспечивающих функций и контроля результативности деятельности;</w:t>
            </w:r>
          </w:p>
          <w:p w:rsidR="00FC12C2" w:rsidRPr="00CF1D1B" w:rsidRDefault="00E40897" w:rsidP="00FC12C2">
            <w:pPr>
              <w:spacing w:after="0" w:line="240" w:lineRule="auto"/>
              <w:jc w:val="both"/>
              <w:rPr>
                <w:rFonts w:ascii="Times New Roman" w:hAnsi="Times New Roman"/>
                <w:sz w:val="24"/>
                <w:szCs w:val="24"/>
              </w:rPr>
            </w:pPr>
            <m:oMath>
              <m:sSub>
                <m:sSubPr>
                  <m:ctrlPr>
                    <w:rPr>
                      <w:rFonts w:ascii="Cambria Math" w:hAnsi="Times New Roman"/>
                      <w:i/>
                      <w:sz w:val="24"/>
                      <w:szCs w:val="24"/>
                      <w:lang w:val="en-US"/>
                    </w:rPr>
                  </m:ctrlPr>
                </m:sSubPr>
                <m:e>
                  <m:r>
                    <w:rPr>
                      <w:rFonts w:ascii="Cambria Math" w:hAnsi="Cambria Math"/>
                      <w:sz w:val="24"/>
                      <w:szCs w:val="24"/>
                      <w:lang w:val="en-US"/>
                    </w:rPr>
                    <m:t>K</m:t>
                  </m:r>
                </m:e>
                <m:sub>
                  <m:r>
                    <w:rPr>
                      <w:rFonts w:ascii="Cambria Math" w:hAnsi="Times New Roman"/>
                      <w:sz w:val="24"/>
                      <w:szCs w:val="24"/>
                    </w:rPr>
                    <m:t>1</m:t>
                  </m:r>
                </m:sub>
              </m:sSub>
            </m:oMath>
            <w:r w:rsidR="00FC12C2" w:rsidRPr="00CF1D1B">
              <w:rPr>
                <w:rFonts w:ascii="Times New Roman" w:hAnsi="Times New Roman"/>
                <w:sz w:val="24"/>
                <w:szCs w:val="24"/>
              </w:rPr>
              <w:t xml:space="preserve"> – общее количество ОМСУ муниципального образования Московской области и их подведомственных учреждений, у которых внедрены региональные межведомственные информационные системы поддержки обеспечивающих функций и контроля результативности деятельности;</w:t>
            </w:r>
          </w:p>
          <w:p w:rsidR="00FC12C2" w:rsidRPr="00CF1D1B" w:rsidRDefault="00E40897" w:rsidP="00FC12C2">
            <w:pPr>
              <w:spacing w:after="0" w:line="240" w:lineRule="auto"/>
              <w:jc w:val="both"/>
              <w:rPr>
                <w:rFonts w:ascii="Times New Roman" w:hAnsi="Times New Roman"/>
                <w:sz w:val="24"/>
                <w:szCs w:val="24"/>
              </w:rPr>
            </w:pPr>
            <m:oMath>
              <m:sSub>
                <m:sSubPr>
                  <m:ctrlPr>
                    <w:rPr>
                      <w:rFonts w:ascii="Cambria Math" w:hAnsi="Times New Roman"/>
                      <w:i/>
                      <w:sz w:val="24"/>
                      <w:szCs w:val="24"/>
                      <w:lang w:val="en-US"/>
                    </w:rPr>
                  </m:ctrlPr>
                </m:sSubPr>
                <m:e>
                  <m:r>
                    <w:rPr>
                      <w:rFonts w:ascii="Cambria Math" w:hAnsi="Cambria Math"/>
                      <w:sz w:val="24"/>
                      <w:szCs w:val="24"/>
                      <w:lang w:val="en-US"/>
                    </w:rPr>
                    <m:t>R</m:t>
                  </m:r>
                </m:e>
                <m:sub>
                  <m:r>
                    <w:rPr>
                      <w:rFonts w:ascii="Cambria Math" w:hAnsi="Times New Roman"/>
                      <w:sz w:val="24"/>
                      <w:szCs w:val="24"/>
                    </w:rPr>
                    <m:t>2</m:t>
                  </m:r>
                </m:sub>
              </m:sSub>
            </m:oMath>
            <w:r w:rsidR="00FC12C2" w:rsidRPr="00CF1D1B">
              <w:rPr>
                <w:rFonts w:ascii="Times New Roman" w:hAnsi="Times New Roman"/>
                <w:sz w:val="24"/>
                <w:szCs w:val="24"/>
              </w:rPr>
              <w:t xml:space="preserve"> – количество ОМСУ муниципального образования Московской области, а также находящихся в их ведении организаций, предприятий и учреждений, участвующих в планировании, подготовке, проведении и контроле исполнения конкурентных процедур с</w:t>
            </w:r>
            <w:r w:rsidR="00FC12C2" w:rsidRPr="00CF1D1B">
              <w:rPr>
                <w:rFonts w:ascii="Times New Roman" w:hAnsi="Times New Roman"/>
                <w:sz w:val="24"/>
                <w:szCs w:val="24"/>
                <w:lang w:val="en-US"/>
              </w:rPr>
              <w:t> </w:t>
            </w:r>
            <w:r w:rsidR="00FC12C2" w:rsidRPr="00CF1D1B">
              <w:rPr>
                <w:rFonts w:ascii="Times New Roman" w:hAnsi="Times New Roman"/>
                <w:sz w:val="24"/>
                <w:szCs w:val="24"/>
              </w:rPr>
              <w:t>использованием ЕАСУЗ, включая подсистему портал исполнения контрактов;</w:t>
            </w:r>
          </w:p>
          <w:p w:rsidR="00FC12C2" w:rsidRPr="00CF1D1B" w:rsidRDefault="00E40897" w:rsidP="00FC12C2">
            <w:pPr>
              <w:spacing w:after="0" w:line="240" w:lineRule="auto"/>
              <w:jc w:val="both"/>
              <w:rPr>
                <w:rFonts w:ascii="Times New Roman" w:hAnsi="Times New Roman"/>
                <w:sz w:val="24"/>
                <w:szCs w:val="24"/>
              </w:rPr>
            </w:pPr>
            <m:oMath>
              <m:sSub>
                <m:sSubPr>
                  <m:ctrlPr>
                    <w:rPr>
                      <w:rFonts w:ascii="Cambria Math" w:hAnsi="Times New Roman"/>
                      <w:i/>
                      <w:sz w:val="24"/>
                      <w:szCs w:val="24"/>
                      <w:lang w:val="en-US"/>
                    </w:rPr>
                  </m:ctrlPr>
                </m:sSubPr>
                <m:e>
                  <m:r>
                    <w:rPr>
                      <w:rFonts w:ascii="Cambria Math" w:hAnsi="Cambria Math"/>
                      <w:sz w:val="24"/>
                      <w:szCs w:val="24"/>
                      <w:lang w:val="en-US"/>
                    </w:rPr>
                    <m:t>K</m:t>
                  </m:r>
                </m:e>
                <m:sub>
                  <m:r>
                    <w:rPr>
                      <w:rFonts w:ascii="Cambria Math" w:hAnsi="Times New Roman"/>
                      <w:sz w:val="24"/>
                      <w:szCs w:val="24"/>
                    </w:rPr>
                    <m:t>2</m:t>
                  </m:r>
                </m:sub>
              </m:sSub>
            </m:oMath>
            <w:r w:rsidR="00FC12C2" w:rsidRPr="00CF1D1B">
              <w:rPr>
                <w:rFonts w:ascii="Times New Roman" w:hAnsi="Times New Roman"/>
                <w:sz w:val="24"/>
                <w:szCs w:val="24"/>
              </w:rPr>
              <w:t xml:space="preserve"> – общее количество ОМСУ муниципального образования Московской области, а также находящихся в их ведении организаций, </w:t>
            </w:r>
            <w:r w:rsidR="00FC12C2" w:rsidRPr="00CF1D1B">
              <w:rPr>
                <w:rFonts w:ascii="Times New Roman" w:hAnsi="Times New Roman"/>
                <w:sz w:val="24"/>
                <w:szCs w:val="24"/>
              </w:rPr>
              <w:lastRenderedPageBreak/>
              <w:t>предприятий и учреждений, участвующих в планировании, подготовке, проведении и контроле исполнения конкурентных процедур;</w:t>
            </w:r>
          </w:p>
          <w:p w:rsidR="00FC12C2" w:rsidRPr="00CF1D1B" w:rsidRDefault="00E40897" w:rsidP="00FC12C2">
            <w:pPr>
              <w:spacing w:after="0" w:line="240" w:lineRule="auto"/>
              <w:jc w:val="both"/>
              <w:rPr>
                <w:rFonts w:ascii="Times New Roman" w:hAnsi="Times New Roman"/>
                <w:sz w:val="24"/>
                <w:szCs w:val="24"/>
              </w:rPr>
            </w:pPr>
            <m:oMath>
              <m:sSub>
                <m:sSubPr>
                  <m:ctrlPr>
                    <w:rPr>
                      <w:rFonts w:ascii="Cambria Math" w:hAnsi="Times New Roman"/>
                      <w:i/>
                      <w:sz w:val="24"/>
                      <w:szCs w:val="24"/>
                      <w:lang w:val="en-US"/>
                    </w:rPr>
                  </m:ctrlPr>
                </m:sSubPr>
                <m:e>
                  <m:r>
                    <w:rPr>
                      <w:rFonts w:ascii="Cambria Math" w:hAnsi="Cambria Math"/>
                      <w:sz w:val="24"/>
                      <w:szCs w:val="24"/>
                      <w:lang w:val="en-US"/>
                    </w:rPr>
                    <m:t>R</m:t>
                  </m:r>
                </m:e>
                <m:sub>
                  <m:r>
                    <w:rPr>
                      <w:rFonts w:ascii="Cambria Math" w:hAnsi="Times New Roman"/>
                      <w:sz w:val="24"/>
                      <w:szCs w:val="24"/>
                    </w:rPr>
                    <m:t>3</m:t>
                  </m:r>
                </m:sub>
              </m:sSub>
            </m:oMath>
            <w:r w:rsidR="00FC12C2" w:rsidRPr="00CF1D1B">
              <w:rPr>
                <w:rFonts w:ascii="Times New Roman" w:hAnsi="Times New Roman"/>
                <w:sz w:val="24"/>
                <w:szCs w:val="24"/>
              </w:rPr>
              <w:t xml:space="preserve"> – количество ОМСУ муниципального образования Московской области, а также находящихся в их ведении организаций и учреждений, использующих ЕИСУГИ для учета и контроля эффективности использования государственного и муниципального имущества;</w:t>
            </w:r>
          </w:p>
          <w:p w:rsidR="00FC12C2" w:rsidRPr="00CF1D1B" w:rsidRDefault="00E40897" w:rsidP="00FC12C2">
            <w:pPr>
              <w:autoSpaceDE w:val="0"/>
              <w:autoSpaceDN w:val="0"/>
              <w:adjustRightInd w:val="0"/>
              <w:spacing w:after="0" w:line="240" w:lineRule="auto"/>
              <w:rPr>
                <w:rFonts w:ascii="Times New Roman" w:eastAsia="Times New Roman" w:hAnsi="Times New Roman"/>
                <w:sz w:val="24"/>
                <w:szCs w:val="24"/>
              </w:rPr>
            </w:pPr>
            <m:oMath>
              <m:sSub>
                <m:sSubPr>
                  <m:ctrlPr>
                    <w:rPr>
                      <w:rFonts w:ascii="Cambria Math" w:hAnsi="Times New Roman"/>
                      <w:i/>
                      <w:sz w:val="24"/>
                      <w:szCs w:val="24"/>
                      <w:lang w:val="en-US"/>
                    </w:rPr>
                  </m:ctrlPr>
                </m:sSubPr>
                <m:e>
                  <m:r>
                    <w:rPr>
                      <w:rFonts w:ascii="Cambria Math" w:hAnsi="Cambria Math"/>
                      <w:sz w:val="24"/>
                      <w:szCs w:val="24"/>
                      <w:lang w:val="en-US"/>
                    </w:rPr>
                    <m:t>K</m:t>
                  </m:r>
                </m:e>
                <m:sub>
                  <m:r>
                    <w:rPr>
                      <w:rFonts w:ascii="Cambria Math" w:hAnsi="Times New Roman"/>
                      <w:sz w:val="24"/>
                      <w:szCs w:val="24"/>
                    </w:rPr>
                    <m:t>3</m:t>
                  </m:r>
                </m:sub>
              </m:sSub>
            </m:oMath>
            <w:r w:rsidR="00FC12C2" w:rsidRPr="00CF1D1B">
              <w:rPr>
                <w:rFonts w:ascii="Times New Roman" w:hAnsi="Times New Roman"/>
                <w:sz w:val="24"/>
                <w:szCs w:val="24"/>
              </w:rPr>
              <w:t xml:space="preserve"> – общее количество ОМСУ муниципального образования Московской области, а также находящихся в их ведении организаций и учреждений.</w:t>
            </w:r>
          </w:p>
        </w:tc>
        <w:tc>
          <w:tcPr>
            <w:tcW w:w="725" w:type="pct"/>
          </w:tcPr>
          <w:p w:rsidR="00FC12C2" w:rsidRPr="00DD77BB" w:rsidRDefault="00FC12C2" w:rsidP="00FC12C2">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FC12C2" w:rsidRPr="00DD77BB" w:rsidRDefault="00FC12C2" w:rsidP="00FC12C2">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FC12C2" w:rsidRPr="00CF1D1B" w:rsidTr="00627B8E">
        <w:tc>
          <w:tcPr>
            <w:tcW w:w="222" w:type="pct"/>
          </w:tcPr>
          <w:p w:rsidR="00FC12C2" w:rsidRPr="00CF1D1B"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2.14</w:t>
            </w:r>
          </w:p>
        </w:tc>
        <w:tc>
          <w:tcPr>
            <w:tcW w:w="1083" w:type="pct"/>
          </w:tcPr>
          <w:p w:rsidR="00FC12C2" w:rsidRPr="00CF1D1B" w:rsidRDefault="00FC12C2" w:rsidP="00FC12C2">
            <w:pPr>
              <w:spacing w:after="0" w:line="240" w:lineRule="auto"/>
              <w:rPr>
                <w:rFonts w:ascii="Times New Roman" w:eastAsia="Times New Roman" w:hAnsi="Times New Roman"/>
                <w:sz w:val="24"/>
                <w:szCs w:val="24"/>
              </w:rPr>
            </w:pPr>
            <w:r w:rsidRPr="00DC0728">
              <w:rPr>
                <w:rFonts w:ascii="Times New Roman" w:hAnsi="Times New Roman"/>
                <w:sz w:val="24"/>
                <w:szCs w:val="24"/>
              </w:rPr>
              <w:t>Доля используемых в деятельности ОМСУ муниципального образования Московской области информационно-аналитических сервисов ЕИАС ЖКХ МО</w:t>
            </w:r>
          </w:p>
        </w:tc>
        <w:tc>
          <w:tcPr>
            <w:tcW w:w="425" w:type="pct"/>
          </w:tcPr>
          <w:p w:rsidR="00FC12C2" w:rsidRDefault="00FC12C2" w:rsidP="00FC12C2">
            <w:pPr>
              <w:widowControl w:val="0"/>
              <w:spacing w:after="0" w:line="240" w:lineRule="auto"/>
              <w:rPr>
                <w:rFonts w:ascii="Times New Roman" w:hAnsi="Times New Roman"/>
                <w:sz w:val="24"/>
                <w:szCs w:val="24"/>
              </w:rPr>
            </w:pPr>
            <w:r>
              <w:rPr>
                <w:rFonts w:ascii="Times New Roman" w:hAnsi="Times New Roman"/>
                <w:sz w:val="24"/>
                <w:szCs w:val="24"/>
              </w:rPr>
              <w:t>процент</w:t>
            </w:r>
          </w:p>
        </w:tc>
        <w:tc>
          <w:tcPr>
            <w:tcW w:w="1891" w:type="pct"/>
          </w:tcPr>
          <w:p w:rsidR="00FC12C2" w:rsidRPr="00CF1D1B" w:rsidRDefault="00FC12C2" w:rsidP="00FC12C2">
            <w:pPr>
              <w:widowControl w:val="0"/>
              <w:spacing w:after="0" w:line="240" w:lineRule="auto"/>
              <w:rPr>
                <w:rFonts w:ascii="Courier New" w:eastAsia="Courier New" w:hAnsi="Courier New" w:cs="Courier New"/>
                <w:i/>
                <w:sz w:val="24"/>
                <w:szCs w:val="24"/>
                <w:shd w:val="clear" w:color="auto" w:fill="FFFFFF"/>
              </w:rPr>
            </w:pPr>
            <m:oMathPara>
              <m:oMathParaPr>
                <m:jc m:val="center"/>
              </m:oMathParaPr>
              <m:oMath>
                <m:r>
                  <w:rPr>
                    <w:rFonts w:ascii="Cambria Math" w:eastAsia="Times New Roman" w:hAnsi="Cambria Math"/>
                    <w:sz w:val="24"/>
                    <w:szCs w:val="24"/>
                  </w:rPr>
                  <m:t>n=</m:t>
                </m:r>
                <m:f>
                  <m:fPr>
                    <m:ctrlPr>
                      <w:rPr>
                        <w:rFonts w:ascii="Cambria Math" w:eastAsia="Times New Roman" w:hAnsi="Cambria Math"/>
                        <w:i/>
                        <w:sz w:val="24"/>
                        <w:szCs w:val="24"/>
                      </w:rPr>
                    </m:ctrlPr>
                  </m:fPr>
                  <m:num>
                    <m:r>
                      <w:rPr>
                        <w:rFonts w:ascii="Cambria Math" w:eastAsia="Times New Roman" w:hAnsi="Cambria Math"/>
                        <w:sz w:val="24"/>
                        <w:szCs w:val="24"/>
                      </w:rPr>
                      <m:t>R</m:t>
                    </m:r>
                  </m:num>
                  <m:den>
                    <m:r>
                      <w:rPr>
                        <w:rFonts w:ascii="Cambria Math" w:eastAsia="Times New Roman" w:hAnsi="Cambria Math"/>
                        <w:sz w:val="24"/>
                        <w:szCs w:val="24"/>
                      </w:rPr>
                      <m:t>K</m:t>
                    </m:r>
                  </m:den>
                </m:f>
                <m:r>
                  <w:rPr>
                    <w:rFonts w:ascii="Cambria Math" w:eastAsia="Times New Roman" w:hAnsi="Cambria Math"/>
                    <w:sz w:val="24"/>
                    <w:szCs w:val="24"/>
                  </w:rPr>
                  <m:t>×100%</m:t>
                </m:r>
              </m:oMath>
            </m:oMathPara>
          </w:p>
          <w:p w:rsidR="00FC12C2" w:rsidRPr="00CF1D1B" w:rsidRDefault="00FC12C2" w:rsidP="00FC12C2">
            <w:pPr>
              <w:widowControl w:val="0"/>
              <w:spacing w:after="0" w:line="240" w:lineRule="auto"/>
              <w:rPr>
                <w:rFonts w:ascii="Times New Roman" w:eastAsia="Times New Roman" w:hAnsi="Times New Roman"/>
                <w:sz w:val="24"/>
                <w:szCs w:val="24"/>
              </w:rPr>
            </w:pPr>
            <w:r w:rsidRPr="00CF1D1B">
              <w:rPr>
                <w:rFonts w:ascii="Times New Roman" w:eastAsia="Times New Roman" w:hAnsi="Times New Roman"/>
                <w:sz w:val="24"/>
                <w:szCs w:val="24"/>
              </w:rPr>
              <w:t>где:</w:t>
            </w:r>
          </w:p>
          <w:p w:rsidR="00FC12C2" w:rsidRPr="00CF1D1B" w:rsidRDefault="00FC12C2" w:rsidP="00FC12C2">
            <w:pPr>
              <w:widowControl w:val="0"/>
              <w:spacing w:after="0" w:line="240" w:lineRule="auto"/>
              <w:rPr>
                <w:rFonts w:ascii="Times New Roman" w:eastAsia="Times New Roman" w:hAnsi="Times New Roman"/>
                <w:sz w:val="24"/>
                <w:szCs w:val="24"/>
              </w:rPr>
            </w:pPr>
            <m:oMath>
              <m:r>
                <m:rPr>
                  <m:sty m:val="p"/>
                </m:rPr>
                <w:rPr>
                  <w:rFonts w:ascii="Cambria Math" w:eastAsia="Times New Roman" w:hAnsi="Cambria Math"/>
                  <w:sz w:val="24"/>
                  <w:szCs w:val="24"/>
                  <w:lang w:val="en-US"/>
                </w:rPr>
                <m:t>n</m:t>
              </m:r>
            </m:oMath>
            <w:r w:rsidRPr="00CF1D1B">
              <w:rPr>
                <w:rFonts w:ascii="Times New Roman" w:eastAsia="Times New Roman" w:hAnsi="Times New Roman"/>
                <w:sz w:val="24"/>
                <w:szCs w:val="24"/>
              </w:rPr>
              <w:t xml:space="preserve"> – доля </w:t>
            </w:r>
            <w:r w:rsidRPr="00CF1D1B">
              <w:rPr>
                <w:rFonts w:ascii="Times New Roman" w:hAnsi="Times New Roman"/>
                <w:sz w:val="24"/>
                <w:szCs w:val="24"/>
              </w:rPr>
              <w:t>используемых в деятельности ОМСУ муниципального образования Московской области информационно-аналитических сервисов ЕИАС ЖКХ МО</w:t>
            </w:r>
            <w:r w:rsidRPr="00CF1D1B">
              <w:rPr>
                <w:rFonts w:ascii="Times New Roman" w:eastAsia="Times New Roman" w:hAnsi="Times New Roman"/>
                <w:sz w:val="24"/>
                <w:szCs w:val="24"/>
              </w:rPr>
              <w:t>;</w:t>
            </w:r>
          </w:p>
          <w:p w:rsidR="00FC12C2" w:rsidRPr="00CF1D1B" w:rsidRDefault="00FC12C2" w:rsidP="00FC12C2">
            <w:pPr>
              <w:widowControl w:val="0"/>
              <w:spacing w:after="0" w:line="240" w:lineRule="auto"/>
              <w:rPr>
                <w:rFonts w:ascii="Times New Roman" w:eastAsia="Times New Roman" w:hAnsi="Times New Roman"/>
                <w:sz w:val="24"/>
                <w:szCs w:val="24"/>
              </w:rPr>
            </w:pPr>
            <m:oMath>
              <m:r>
                <m:rPr>
                  <m:sty m:val="p"/>
                </m:rPr>
                <w:rPr>
                  <w:rFonts w:ascii="Cambria Math" w:eastAsia="Times New Roman" w:hAnsi="Cambria Math"/>
                  <w:sz w:val="24"/>
                  <w:szCs w:val="24"/>
                </w:rPr>
                <m:t>R</m:t>
              </m:r>
            </m:oMath>
            <w:r w:rsidRPr="00CF1D1B">
              <w:rPr>
                <w:rFonts w:ascii="Times New Roman" w:eastAsia="Times New Roman" w:hAnsi="Times New Roman"/>
                <w:sz w:val="24"/>
                <w:szCs w:val="24"/>
              </w:rPr>
              <w:t xml:space="preserve"> – количество </w:t>
            </w:r>
            <w:r w:rsidRPr="00CF1D1B">
              <w:rPr>
                <w:rFonts w:ascii="Times New Roman" w:hAnsi="Times New Roman"/>
                <w:sz w:val="24"/>
                <w:szCs w:val="24"/>
              </w:rPr>
              <w:t>используемых в деятельности ОМСУ муниципального образования Московской области информационно-аналитических сервисов ЕИАС ЖКХ МО</w:t>
            </w:r>
            <w:r w:rsidRPr="00CF1D1B">
              <w:rPr>
                <w:rFonts w:ascii="Times New Roman" w:eastAsia="Times New Roman" w:hAnsi="Times New Roman"/>
                <w:sz w:val="24"/>
                <w:szCs w:val="24"/>
              </w:rPr>
              <w:t>;</w:t>
            </w:r>
          </w:p>
          <w:p w:rsidR="00FC12C2" w:rsidRPr="00CF1D1B" w:rsidRDefault="00FC12C2" w:rsidP="00FC12C2">
            <w:pPr>
              <w:widowControl w:val="0"/>
              <w:spacing w:after="0" w:line="240" w:lineRule="auto"/>
              <w:rPr>
                <w:rFonts w:ascii="Times New Roman" w:eastAsia="Times New Roman" w:hAnsi="Times New Roman"/>
                <w:sz w:val="24"/>
                <w:szCs w:val="24"/>
              </w:rPr>
            </w:pPr>
            <m:oMath>
              <m:r>
                <m:rPr>
                  <m:sty m:val="p"/>
                </m:rPr>
                <w:rPr>
                  <w:rFonts w:ascii="Cambria Math" w:eastAsia="Times New Roman" w:hAnsi="Cambria Math"/>
                  <w:sz w:val="24"/>
                  <w:szCs w:val="24"/>
                  <w:lang w:eastAsia="ru-RU"/>
                </w:rPr>
                <m:t>K</m:t>
              </m:r>
            </m:oMath>
            <w:r w:rsidRPr="00CF1D1B">
              <w:rPr>
                <w:rFonts w:ascii="Times New Roman" w:eastAsia="Times New Roman" w:hAnsi="Times New Roman"/>
                <w:sz w:val="24"/>
                <w:szCs w:val="24"/>
                <w:lang w:eastAsia="ru-RU"/>
              </w:rPr>
              <w:t xml:space="preserve"> – общее количество информационно-аналитических сервисов ЕИАС ЖКХ МО.</w:t>
            </w:r>
          </w:p>
        </w:tc>
        <w:tc>
          <w:tcPr>
            <w:tcW w:w="725" w:type="pct"/>
          </w:tcPr>
          <w:p w:rsidR="00FC12C2" w:rsidRPr="00DD77BB" w:rsidRDefault="00FC12C2" w:rsidP="00FC12C2">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t>Данные ОМСУ муниципального образования Московской области</w:t>
            </w:r>
          </w:p>
        </w:tc>
        <w:tc>
          <w:tcPr>
            <w:tcW w:w="653" w:type="pct"/>
          </w:tcPr>
          <w:p w:rsidR="00FC12C2" w:rsidRPr="00DD77BB" w:rsidRDefault="00FC12C2" w:rsidP="00FC12C2">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FC12C2" w:rsidRPr="00CF1D1B" w:rsidTr="00627B8E">
        <w:tc>
          <w:tcPr>
            <w:tcW w:w="222" w:type="pct"/>
          </w:tcPr>
          <w:p w:rsidR="00FC12C2" w:rsidRPr="00CF1D1B"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2.15</w:t>
            </w:r>
          </w:p>
        </w:tc>
        <w:tc>
          <w:tcPr>
            <w:tcW w:w="1083" w:type="pct"/>
          </w:tcPr>
          <w:p w:rsidR="00FC12C2" w:rsidRPr="00DC0728" w:rsidRDefault="00FC12C2" w:rsidP="00FC12C2">
            <w:pPr>
              <w:spacing w:after="0" w:line="240" w:lineRule="auto"/>
              <w:rPr>
                <w:rFonts w:ascii="Times New Roman" w:hAnsi="Times New Roman"/>
                <w:sz w:val="24"/>
                <w:szCs w:val="24"/>
              </w:rPr>
            </w:pPr>
            <w:r w:rsidRPr="00DC0728">
              <w:rPr>
                <w:rFonts w:ascii="Times New Roman" w:hAnsi="Times New Roman"/>
                <w:sz w:val="24"/>
                <w:szCs w:val="24"/>
              </w:rPr>
              <w:t xml:space="preserve">Доля муниципальных дошкольных образовательных организаций и муниципальных общеобразовательных организаций в муниципальном </w:t>
            </w:r>
            <w:r w:rsidRPr="00DC0728">
              <w:rPr>
                <w:rFonts w:ascii="Times New Roman" w:hAnsi="Times New Roman"/>
                <w:sz w:val="24"/>
                <w:szCs w:val="24"/>
              </w:rPr>
              <w:lastRenderedPageBreak/>
              <w:t>образовании Московской области, подключенных к сети Интернет на скорости:</w:t>
            </w:r>
          </w:p>
          <w:p w:rsidR="00FC12C2" w:rsidRPr="00CF1D1B" w:rsidRDefault="00FC12C2" w:rsidP="00FC12C2">
            <w:pPr>
              <w:spacing w:after="0" w:line="240" w:lineRule="auto"/>
              <w:rPr>
                <w:rFonts w:ascii="Times New Roman" w:hAnsi="Times New Roman"/>
                <w:sz w:val="24"/>
                <w:szCs w:val="24"/>
              </w:rPr>
            </w:pPr>
            <w:r w:rsidRPr="00DC0728">
              <w:rPr>
                <w:rFonts w:ascii="Times New Roman" w:hAnsi="Times New Roman"/>
                <w:sz w:val="24"/>
                <w:szCs w:val="24"/>
              </w:rPr>
              <w:t>для дошкольных образовательных организаций – не менее 2 Мбит/с;</w:t>
            </w:r>
          </w:p>
          <w:p w:rsidR="00FC12C2" w:rsidRPr="00CF1D1B" w:rsidRDefault="00FC12C2" w:rsidP="00FC12C2">
            <w:pPr>
              <w:spacing w:after="0" w:line="240" w:lineRule="auto"/>
              <w:rPr>
                <w:rFonts w:ascii="Times New Roman" w:hAnsi="Times New Roman"/>
                <w:sz w:val="24"/>
                <w:szCs w:val="24"/>
              </w:rPr>
            </w:pPr>
            <w:r w:rsidRPr="00CF1D1B">
              <w:rPr>
                <w:rFonts w:ascii="Times New Roman" w:hAnsi="Times New Roman"/>
                <w:sz w:val="24"/>
                <w:szCs w:val="24"/>
              </w:rPr>
              <w:t xml:space="preserve">для общеобразовательных организаций, расположенных в городских </w:t>
            </w:r>
            <w:r>
              <w:rPr>
                <w:rFonts w:ascii="Times New Roman" w:hAnsi="Times New Roman"/>
                <w:sz w:val="24"/>
                <w:szCs w:val="24"/>
              </w:rPr>
              <w:t>поселениях и городских округах</w:t>
            </w:r>
            <w:r w:rsidRPr="00CF1D1B">
              <w:rPr>
                <w:rFonts w:ascii="Times New Roman" w:hAnsi="Times New Roman"/>
                <w:sz w:val="24"/>
                <w:szCs w:val="24"/>
              </w:rPr>
              <w:t>, – не менее 100 Мбит/с;</w:t>
            </w:r>
          </w:p>
          <w:p w:rsidR="00FC12C2" w:rsidRPr="00CF1D1B" w:rsidRDefault="00FC12C2" w:rsidP="00FC12C2">
            <w:pPr>
              <w:spacing w:after="0" w:line="240" w:lineRule="auto"/>
              <w:rPr>
                <w:rFonts w:ascii="Times New Roman" w:eastAsia="Times New Roman" w:hAnsi="Times New Roman"/>
                <w:sz w:val="24"/>
                <w:szCs w:val="24"/>
              </w:rPr>
            </w:pPr>
            <w:r w:rsidRPr="00CF1D1B">
              <w:rPr>
                <w:rFonts w:ascii="Times New Roman" w:hAnsi="Times New Roman"/>
                <w:sz w:val="24"/>
                <w:szCs w:val="24"/>
              </w:rPr>
              <w:t xml:space="preserve">для общеобразовательных организаций, расположенных в сельских населенных пунктах, – не менее </w:t>
            </w:r>
            <w:r>
              <w:rPr>
                <w:rFonts w:ascii="Times New Roman" w:hAnsi="Times New Roman"/>
                <w:sz w:val="24"/>
                <w:szCs w:val="24"/>
              </w:rPr>
              <w:t>5</w:t>
            </w:r>
            <w:r w:rsidRPr="00CF1D1B">
              <w:rPr>
                <w:rFonts w:ascii="Times New Roman" w:hAnsi="Times New Roman"/>
                <w:sz w:val="24"/>
                <w:szCs w:val="24"/>
              </w:rPr>
              <w:t>0 Мбит/с</w:t>
            </w:r>
          </w:p>
        </w:tc>
        <w:tc>
          <w:tcPr>
            <w:tcW w:w="425" w:type="pct"/>
          </w:tcPr>
          <w:p w:rsidR="00FC12C2" w:rsidRDefault="00FC12C2" w:rsidP="00FC12C2">
            <w:pPr>
              <w:widowControl w:val="0"/>
              <w:spacing w:after="0" w:line="240" w:lineRule="auto"/>
              <w:jc w:val="center"/>
              <w:rPr>
                <w:rFonts w:ascii="Times New Roman" w:hAnsi="Times New Roman"/>
                <w:sz w:val="24"/>
                <w:szCs w:val="24"/>
              </w:rPr>
            </w:pPr>
            <w:r>
              <w:rPr>
                <w:rFonts w:ascii="Times New Roman" w:hAnsi="Times New Roman"/>
                <w:sz w:val="24"/>
                <w:szCs w:val="24"/>
              </w:rPr>
              <w:lastRenderedPageBreak/>
              <w:t>процент</w:t>
            </w:r>
          </w:p>
        </w:tc>
        <w:tc>
          <w:tcPr>
            <w:tcW w:w="1891" w:type="pct"/>
          </w:tcPr>
          <w:p w:rsidR="00FC12C2" w:rsidRPr="00CF1D1B" w:rsidRDefault="00FC12C2" w:rsidP="00FC12C2">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m:oMath>
              <m:r>
                <w:rPr>
                  <w:rFonts w:ascii="Cambria Math" w:hAnsi="Cambria Math"/>
                  <w:sz w:val="24"/>
                  <w:szCs w:val="24"/>
                </w:rPr>
                <m:t>n=</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K</m:t>
                  </m:r>
                </m:den>
              </m:f>
              <m:r>
                <w:rPr>
                  <w:rFonts w:ascii="Cambria Math" w:hAnsi="Cambria Math"/>
                  <w:sz w:val="24"/>
                  <w:szCs w:val="24"/>
                </w:rPr>
                <m:t>×100%</m:t>
              </m:r>
            </m:oMath>
          </w:p>
          <w:p w:rsidR="00FC12C2" w:rsidRPr="00CF1D1B" w:rsidRDefault="00FC12C2" w:rsidP="00FC12C2">
            <w:pPr>
              <w:widowControl w:val="0"/>
              <w:spacing w:after="0" w:line="240" w:lineRule="auto"/>
              <w:jc w:val="both"/>
              <w:rPr>
                <w:rFonts w:ascii="Times New Roman" w:hAnsi="Times New Roman"/>
                <w:sz w:val="24"/>
                <w:szCs w:val="24"/>
              </w:rPr>
            </w:pPr>
            <w:r w:rsidRPr="00CF1D1B">
              <w:rPr>
                <w:rFonts w:ascii="Times New Roman" w:hAnsi="Times New Roman"/>
                <w:sz w:val="24"/>
                <w:szCs w:val="24"/>
              </w:rPr>
              <w:t>где:</w:t>
            </w:r>
          </w:p>
          <w:p w:rsidR="00FC12C2" w:rsidRPr="00CF1D1B" w:rsidRDefault="00FC12C2" w:rsidP="00FC12C2">
            <w:pPr>
              <w:spacing w:after="0" w:line="240" w:lineRule="auto"/>
              <w:jc w:val="both"/>
              <w:rPr>
                <w:rFonts w:ascii="Times New Roman" w:eastAsia="Courier New" w:hAnsi="Times New Roman"/>
                <w:sz w:val="24"/>
                <w:szCs w:val="24"/>
                <w:shd w:val="clear" w:color="auto" w:fill="FFFFFF"/>
              </w:rPr>
            </w:pPr>
            <m:oMath>
              <m:r>
                <m:rPr>
                  <m:sty m:val="p"/>
                </m:rPr>
                <w:rPr>
                  <w:rFonts w:ascii="Cambria Math" w:hAnsi="Cambria Math"/>
                  <w:sz w:val="24"/>
                  <w:szCs w:val="24"/>
                </w:rPr>
                <m:t>n</m:t>
              </m:r>
            </m:oMath>
            <w:r w:rsidRPr="00CF1D1B">
              <w:rPr>
                <w:rFonts w:ascii="Times New Roman" w:hAnsi="Times New Roman"/>
                <w:sz w:val="24"/>
                <w:szCs w:val="24"/>
              </w:rPr>
              <w:t xml:space="preserve">– доля муниципальных </w:t>
            </w:r>
            <w:r>
              <w:rPr>
                <w:rFonts w:ascii="Times New Roman" w:hAnsi="Times New Roman"/>
                <w:sz w:val="24"/>
                <w:szCs w:val="24"/>
              </w:rPr>
              <w:t xml:space="preserve">дошкольных образовательных организаций и муниципальных общеобразовательных организаций в муниципальном образовании Московской области,  подключенных к сети </w:t>
            </w:r>
            <w:r w:rsidRPr="00CF1D1B">
              <w:rPr>
                <w:rFonts w:ascii="Times New Roman" w:hAnsi="Times New Roman"/>
                <w:sz w:val="24"/>
                <w:szCs w:val="24"/>
              </w:rPr>
              <w:t xml:space="preserve">Интернет на скорости: для </w:t>
            </w:r>
            <w:r>
              <w:rPr>
                <w:rFonts w:ascii="Times New Roman" w:hAnsi="Times New Roman"/>
                <w:sz w:val="24"/>
                <w:szCs w:val="24"/>
              </w:rPr>
              <w:t>дошкольных образовательных организаций</w:t>
            </w:r>
            <w:r w:rsidRPr="00CF1D1B">
              <w:rPr>
                <w:rFonts w:ascii="Times New Roman" w:hAnsi="Times New Roman"/>
                <w:sz w:val="24"/>
                <w:szCs w:val="24"/>
              </w:rPr>
              <w:t xml:space="preserve"> – не </w:t>
            </w:r>
            <w:r w:rsidRPr="00CF1D1B">
              <w:rPr>
                <w:rFonts w:ascii="Times New Roman" w:hAnsi="Times New Roman"/>
                <w:sz w:val="24"/>
                <w:szCs w:val="24"/>
              </w:rPr>
              <w:lastRenderedPageBreak/>
              <w:t xml:space="preserve">менее 2 Мбит/с, для общеобразовательных организаций, расположенных в городских </w:t>
            </w:r>
            <w:r>
              <w:rPr>
                <w:rFonts w:ascii="Times New Roman" w:hAnsi="Times New Roman"/>
                <w:sz w:val="24"/>
                <w:szCs w:val="24"/>
              </w:rPr>
              <w:t>поселениях и городских округах</w:t>
            </w:r>
            <w:r w:rsidRPr="00CF1D1B">
              <w:rPr>
                <w:rFonts w:ascii="Times New Roman" w:hAnsi="Times New Roman"/>
                <w:sz w:val="24"/>
                <w:szCs w:val="24"/>
              </w:rPr>
              <w:t xml:space="preserve">, – не менее 100 Мбит/с, для общеобразовательных организаций, расположенных в городских </w:t>
            </w:r>
            <w:r>
              <w:rPr>
                <w:rFonts w:ascii="Times New Roman" w:hAnsi="Times New Roman"/>
                <w:sz w:val="24"/>
                <w:szCs w:val="24"/>
              </w:rPr>
              <w:t>поселениях и городских округах</w:t>
            </w:r>
            <w:r w:rsidRPr="00CF1D1B">
              <w:rPr>
                <w:rFonts w:ascii="Times New Roman" w:hAnsi="Times New Roman"/>
                <w:sz w:val="24"/>
                <w:szCs w:val="24"/>
              </w:rPr>
              <w:t xml:space="preserve">, – не менее </w:t>
            </w:r>
            <w:r>
              <w:rPr>
                <w:rFonts w:ascii="Times New Roman" w:hAnsi="Times New Roman"/>
                <w:sz w:val="24"/>
                <w:szCs w:val="24"/>
              </w:rPr>
              <w:t>5</w:t>
            </w:r>
            <w:r w:rsidRPr="00CF1D1B">
              <w:rPr>
                <w:rFonts w:ascii="Times New Roman" w:hAnsi="Times New Roman"/>
                <w:sz w:val="24"/>
                <w:szCs w:val="24"/>
              </w:rPr>
              <w:t>0 Мбит/с;</w:t>
            </w:r>
          </w:p>
          <w:p w:rsidR="00FC12C2"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lang w:val="en-US"/>
              </w:rPr>
              <w:t>R</w:t>
            </w:r>
            <w:r w:rsidRPr="00CF1D1B">
              <w:rPr>
                <w:rFonts w:ascii="Times New Roman" w:hAnsi="Times New Roman"/>
                <w:sz w:val="24"/>
                <w:szCs w:val="24"/>
              </w:rPr>
              <w:t xml:space="preserve">–количество муниципальных </w:t>
            </w:r>
            <w:r>
              <w:rPr>
                <w:rFonts w:ascii="Times New Roman" w:hAnsi="Times New Roman"/>
                <w:sz w:val="24"/>
                <w:szCs w:val="24"/>
              </w:rPr>
              <w:t>дошкольн</w:t>
            </w:r>
            <w:r w:rsidR="00627B8E">
              <w:rPr>
                <w:rFonts w:ascii="Times New Roman" w:hAnsi="Times New Roman"/>
                <w:sz w:val="24"/>
                <w:szCs w:val="24"/>
              </w:rPr>
              <w:t xml:space="preserve">ых образовательных организаций </w:t>
            </w:r>
            <w:r>
              <w:rPr>
                <w:rFonts w:ascii="Times New Roman" w:hAnsi="Times New Roman"/>
                <w:sz w:val="24"/>
                <w:szCs w:val="24"/>
              </w:rPr>
              <w:t>муниципальных образовательных организаций в муниципальном образовании Московской области</w:t>
            </w:r>
            <w:r w:rsidRPr="00CF1D1B">
              <w:rPr>
                <w:rFonts w:ascii="Times New Roman" w:hAnsi="Times New Roman"/>
                <w:sz w:val="24"/>
                <w:szCs w:val="24"/>
              </w:rPr>
              <w:t xml:space="preserve">, </w:t>
            </w:r>
            <w:r>
              <w:rPr>
                <w:rFonts w:ascii="Times New Roman" w:hAnsi="Times New Roman"/>
                <w:sz w:val="24"/>
                <w:szCs w:val="24"/>
              </w:rPr>
              <w:t>подключенных к сети</w:t>
            </w:r>
            <w:r w:rsidRPr="00CF1D1B">
              <w:rPr>
                <w:rFonts w:ascii="Times New Roman" w:hAnsi="Times New Roman"/>
                <w:sz w:val="24"/>
                <w:szCs w:val="24"/>
              </w:rPr>
              <w:t xml:space="preserve"> Интернет на скорости: для </w:t>
            </w:r>
            <w:r>
              <w:rPr>
                <w:rFonts w:ascii="Times New Roman" w:hAnsi="Times New Roman"/>
                <w:sz w:val="24"/>
                <w:szCs w:val="24"/>
              </w:rPr>
              <w:t>дошкольных образовательных организаций</w:t>
            </w:r>
            <w:r w:rsidRPr="00CF1D1B">
              <w:rPr>
                <w:rFonts w:ascii="Times New Roman" w:hAnsi="Times New Roman"/>
                <w:sz w:val="24"/>
                <w:szCs w:val="24"/>
              </w:rPr>
              <w:t xml:space="preserve"> – не менее 2 Мбит/с, для общеобразовательных организаций, расположенных в городских </w:t>
            </w:r>
            <w:r>
              <w:rPr>
                <w:rFonts w:ascii="Times New Roman" w:hAnsi="Times New Roman"/>
                <w:sz w:val="24"/>
                <w:szCs w:val="24"/>
              </w:rPr>
              <w:t>поселениях и городских округах</w:t>
            </w:r>
            <w:r w:rsidRPr="00CF1D1B">
              <w:rPr>
                <w:rFonts w:ascii="Times New Roman" w:hAnsi="Times New Roman"/>
                <w:sz w:val="24"/>
                <w:szCs w:val="24"/>
              </w:rPr>
              <w:t xml:space="preserve">, – не менее 100 Мбит/с, для общеобразовательных организаций, расположенных в городских </w:t>
            </w:r>
            <w:r>
              <w:rPr>
                <w:rFonts w:ascii="Times New Roman" w:hAnsi="Times New Roman"/>
                <w:sz w:val="24"/>
                <w:szCs w:val="24"/>
              </w:rPr>
              <w:t>поселениях и городских округах</w:t>
            </w:r>
            <w:r w:rsidRPr="00CF1D1B">
              <w:rPr>
                <w:rFonts w:ascii="Times New Roman" w:hAnsi="Times New Roman"/>
                <w:sz w:val="24"/>
                <w:szCs w:val="24"/>
              </w:rPr>
              <w:t xml:space="preserve">, – не менее </w:t>
            </w:r>
            <w:r>
              <w:rPr>
                <w:rFonts w:ascii="Times New Roman" w:hAnsi="Times New Roman"/>
                <w:sz w:val="24"/>
                <w:szCs w:val="24"/>
              </w:rPr>
              <w:t>5</w:t>
            </w:r>
            <w:r w:rsidRPr="00CF1D1B">
              <w:rPr>
                <w:rFonts w:ascii="Times New Roman" w:hAnsi="Times New Roman"/>
                <w:sz w:val="24"/>
                <w:szCs w:val="24"/>
              </w:rPr>
              <w:t>0 Мбит/с</w:t>
            </w:r>
            <w:r>
              <w:rPr>
                <w:rFonts w:ascii="Times New Roman" w:hAnsi="Times New Roman"/>
                <w:sz w:val="24"/>
                <w:szCs w:val="24"/>
              </w:rPr>
              <w:t>;</w:t>
            </w:r>
          </w:p>
          <w:p w:rsidR="00FC12C2" w:rsidRPr="00CF1D1B" w:rsidRDefault="00FC12C2" w:rsidP="00FC12C2">
            <w:pPr>
              <w:spacing w:after="0" w:line="240" w:lineRule="auto"/>
              <w:jc w:val="both"/>
              <w:rPr>
                <w:rFonts w:ascii="Times New Roman" w:eastAsia="Courier New" w:hAnsi="Times New Roman"/>
                <w:sz w:val="24"/>
                <w:szCs w:val="24"/>
                <w:shd w:val="clear" w:color="auto" w:fill="FFFFFF"/>
              </w:rPr>
            </w:pPr>
            <w:r>
              <w:rPr>
                <w:rFonts w:ascii="Times New Roman" w:hAnsi="Times New Roman"/>
                <w:sz w:val="24"/>
                <w:szCs w:val="24"/>
              </w:rPr>
              <w:t>К – общее количество муниципальных учреждений образования муниципального образования Московской области.</w:t>
            </w:r>
          </w:p>
          <w:p w:rsidR="00FC12C2" w:rsidRPr="00CF1D1B" w:rsidRDefault="00FC12C2" w:rsidP="00FC12C2">
            <w:pPr>
              <w:autoSpaceDE w:val="0"/>
              <w:autoSpaceDN w:val="0"/>
              <w:adjustRightInd w:val="0"/>
              <w:spacing w:after="0" w:line="240" w:lineRule="auto"/>
              <w:rPr>
                <w:rFonts w:ascii="Times New Roman" w:eastAsia="Times New Roman" w:hAnsi="Times New Roman"/>
                <w:sz w:val="24"/>
                <w:szCs w:val="24"/>
              </w:rPr>
            </w:pPr>
          </w:p>
        </w:tc>
        <w:tc>
          <w:tcPr>
            <w:tcW w:w="725" w:type="pct"/>
          </w:tcPr>
          <w:p w:rsidR="00FC12C2" w:rsidRPr="00DD77BB" w:rsidRDefault="00FC12C2" w:rsidP="00FC12C2">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FC12C2" w:rsidRPr="00DD77BB" w:rsidRDefault="00FC12C2" w:rsidP="00FC12C2">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FC12C2" w:rsidRPr="00CF1D1B" w:rsidTr="00627B8E">
        <w:tc>
          <w:tcPr>
            <w:tcW w:w="222" w:type="pct"/>
          </w:tcPr>
          <w:p w:rsidR="00FC12C2"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2.16</w:t>
            </w:r>
          </w:p>
        </w:tc>
        <w:tc>
          <w:tcPr>
            <w:tcW w:w="1083" w:type="pct"/>
          </w:tcPr>
          <w:p w:rsidR="00FC12C2" w:rsidRPr="00CF1D1B" w:rsidRDefault="00B55975" w:rsidP="00FC12C2">
            <w:pPr>
              <w:spacing w:after="0" w:line="240" w:lineRule="auto"/>
              <w:rPr>
                <w:rFonts w:ascii="Times New Roman" w:hAnsi="Times New Roman"/>
                <w:sz w:val="24"/>
                <w:szCs w:val="24"/>
              </w:rPr>
            </w:pPr>
            <w:r w:rsidRPr="00B55975">
              <w:rPr>
                <w:rFonts w:ascii="Times New Roman" w:hAnsi="Times New Roman"/>
                <w:sz w:val="24"/>
                <w:szCs w:val="24"/>
              </w:rPr>
              <w:t xml:space="preserve">Доля образовательных организаций, у которых есть широкополосный доступ к сети Интернет (не менее 100 Мбит/с для образовательных организаций, расположенных в городах, и не менее 50 Мбит/с для образовательных организаций, расположенных в сельских </w:t>
            </w:r>
            <w:r w:rsidRPr="00B55975">
              <w:rPr>
                <w:rFonts w:ascii="Times New Roman" w:hAnsi="Times New Roman"/>
                <w:sz w:val="24"/>
                <w:szCs w:val="24"/>
              </w:rPr>
              <w:lastRenderedPageBreak/>
              <w:t>населенных пунктах и поселках городского типа), за исключением дошкольных</w:t>
            </w:r>
          </w:p>
        </w:tc>
        <w:tc>
          <w:tcPr>
            <w:tcW w:w="425" w:type="pct"/>
          </w:tcPr>
          <w:p w:rsidR="00FC12C2" w:rsidRDefault="00FC12C2" w:rsidP="00FC12C2">
            <w:pPr>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процент</w:t>
            </w:r>
          </w:p>
        </w:tc>
        <w:tc>
          <w:tcPr>
            <w:tcW w:w="1891" w:type="pct"/>
          </w:tcPr>
          <w:p w:rsidR="00B55975" w:rsidRPr="00B55975" w:rsidRDefault="00E40897" w:rsidP="00B55975">
            <w:pPr>
              <w:spacing w:after="0" w:line="240" w:lineRule="auto"/>
              <w:jc w:val="both"/>
              <w:rPr>
                <w:rFonts w:ascii="Times New Roman" w:hAnsi="Times New Roman"/>
                <w:color w:val="000000"/>
                <w:sz w:val="24"/>
                <w:szCs w:val="24"/>
                <w:lang w:val="en-US" w:eastAsia="ru-RU"/>
              </w:rPr>
            </w:pPr>
            <m:oMathPara>
              <m:oMath>
                <m:f>
                  <m:fPr>
                    <m:ctrlPr>
                      <w:rPr>
                        <w:rFonts w:ascii="Cambria Math" w:hAnsi="Cambria Math"/>
                        <w:i/>
                        <w:color w:val="000000"/>
                        <w:sz w:val="24"/>
                        <w:szCs w:val="24"/>
                        <w:lang w:eastAsia="ru-RU"/>
                      </w:rPr>
                    </m:ctrlPr>
                  </m:fPr>
                  <m:num>
                    <m:f>
                      <m:fPr>
                        <m:ctrlPr>
                          <w:rPr>
                            <w:rFonts w:ascii="Cambria Math" w:hAnsi="Cambria Math"/>
                            <w:i/>
                            <w:color w:val="000000"/>
                            <w:sz w:val="24"/>
                            <w:szCs w:val="24"/>
                            <w:lang w:eastAsia="ru-RU"/>
                          </w:rPr>
                        </m:ctrlPr>
                      </m:fPr>
                      <m:num>
                        <m:sSub>
                          <m:sSubPr>
                            <m:ctrlPr>
                              <w:rPr>
                                <w:rFonts w:ascii="Cambria Math" w:hAnsi="Cambria Math"/>
                                <w:i/>
                                <w:color w:val="000000"/>
                                <w:sz w:val="24"/>
                                <w:szCs w:val="24"/>
                                <w:lang w:val="en-US" w:eastAsia="ru-RU"/>
                              </w:rPr>
                            </m:ctrlPr>
                          </m:sSubPr>
                          <m:e>
                            <m:r>
                              <w:rPr>
                                <w:rFonts w:ascii="Cambria Math" w:hAnsi="Cambria Math"/>
                                <w:color w:val="000000"/>
                                <w:sz w:val="24"/>
                                <w:szCs w:val="24"/>
                                <w:lang w:val="en-US" w:eastAsia="ru-RU"/>
                              </w:rPr>
                              <m:t>R</m:t>
                            </m:r>
                          </m:e>
                          <m:sub>
                            <m:r>
                              <w:rPr>
                                <w:rFonts w:ascii="Cambria Math" w:hAnsi="Cambria Math"/>
                                <w:color w:val="000000"/>
                                <w:sz w:val="24"/>
                                <w:szCs w:val="24"/>
                                <w:lang w:val="en-US" w:eastAsia="ru-RU"/>
                              </w:rPr>
                              <m:t>1</m:t>
                            </m:r>
                          </m:sub>
                        </m:sSub>
                      </m:num>
                      <m:den>
                        <m:sSub>
                          <m:sSubPr>
                            <m:ctrlPr>
                              <w:rPr>
                                <w:rFonts w:ascii="Cambria Math" w:hAnsi="Cambria Math"/>
                                <w:i/>
                                <w:color w:val="000000"/>
                                <w:sz w:val="24"/>
                                <w:szCs w:val="24"/>
                                <w:lang w:val="en-US" w:eastAsia="ru-RU"/>
                              </w:rPr>
                            </m:ctrlPr>
                          </m:sSubPr>
                          <m:e>
                            <m:r>
                              <w:rPr>
                                <w:rFonts w:ascii="Cambria Math" w:hAnsi="Cambria Math"/>
                                <w:color w:val="000000"/>
                                <w:sz w:val="24"/>
                                <w:szCs w:val="24"/>
                                <w:lang w:val="en-US" w:eastAsia="ru-RU"/>
                              </w:rPr>
                              <m:t>K</m:t>
                            </m:r>
                          </m:e>
                          <m:sub>
                            <m:r>
                              <w:rPr>
                                <w:rFonts w:ascii="Cambria Math" w:hAnsi="Cambria Math"/>
                                <w:color w:val="000000"/>
                                <w:sz w:val="24"/>
                                <w:szCs w:val="24"/>
                                <w:lang w:val="en-US" w:eastAsia="ru-RU"/>
                              </w:rPr>
                              <m:t>1</m:t>
                            </m:r>
                          </m:sub>
                        </m:sSub>
                      </m:den>
                    </m:f>
                    <m:r>
                      <w:rPr>
                        <w:rFonts w:ascii="Cambria Math" w:hAnsi="Cambria Math"/>
                        <w:color w:val="000000"/>
                        <w:sz w:val="24"/>
                        <w:szCs w:val="24"/>
                        <w:lang w:eastAsia="ru-RU"/>
                      </w:rPr>
                      <m:t>×100%+</m:t>
                    </m:r>
                    <m:f>
                      <m:fPr>
                        <m:ctrlPr>
                          <w:rPr>
                            <w:rFonts w:ascii="Cambria Math" w:hAnsi="Cambria Math"/>
                            <w:i/>
                            <w:color w:val="000000"/>
                            <w:sz w:val="24"/>
                            <w:szCs w:val="24"/>
                            <w:lang w:eastAsia="ru-RU"/>
                          </w:rPr>
                        </m:ctrlPr>
                      </m:fPr>
                      <m:num>
                        <m:sSub>
                          <m:sSubPr>
                            <m:ctrlPr>
                              <w:rPr>
                                <w:rFonts w:ascii="Cambria Math" w:hAnsi="Cambria Math"/>
                                <w:i/>
                                <w:color w:val="000000"/>
                                <w:sz w:val="24"/>
                                <w:szCs w:val="24"/>
                                <w:lang w:val="en-US" w:eastAsia="ru-RU"/>
                              </w:rPr>
                            </m:ctrlPr>
                          </m:sSubPr>
                          <m:e>
                            <m:r>
                              <w:rPr>
                                <w:rFonts w:ascii="Cambria Math" w:hAnsi="Cambria Math"/>
                                <w:color w:val="000000"/>
                                <w:sz w:val="24"/>
                                <w:szCs w:val="24"/>
                                <w:lang w:val="en-US" w:eastAsia="ru-RU"/>
                              </w:rPr>
                              <m:t>R</m:t>
                            </m:r>
                          </m:e>
                          <m:sub>
                            <m:r>
                              <w:rPr>
                                <w:rFonts w:ascii="Cambria Math" w:hAnsi="Cambria Math"/>
                                <w:color w:val="000000"/>
                                <w:sz w:val="24"/>
                                <w:szCs w:val="24"/>
                                <w:lang w:val="en-US" w:eastAsia="ru-RU"/>
                              </w:rPr>
                              <m:t>2</m:t>
                            </m:r>
                          </m:sub>
                        </m:sSub>
                      </m:num>
                      <m:den>
                        <m:sSub>
                          <m:sSubPr>
                            <m:ctrlPr>
                              <w:rPr>
                                <w:rFonts w:ascii="Cambria Math" w:hAnsi="Cambria Math"/>
                                <w:i/>
                                <w:color w:val="000000"/>
                                <w:sz w:val="24"/>
                                <w:szCs w:val="24"/>
                                <w:lang w:val="en-US" w:eastAsia="ru-RU"/>
                              </w:rPr>
                            </m:ctrlPr>
                          </m:sSubPr>
                          <m:e>
                            <m:r>
                              <w:rPr>
                                <w:rFonts w:ascii="Cambria Math" w:hAnsi="Cambria Math"/>
                                <w:color w:val="000000"/>
                                <w:sz w:val="24"/>
                                <w:szCs w:val="24"/>
                                <w:lang w:val="en-US" w:eastAsia="ru-RU"/>
                              </w:rPr>
                              <m:t>K</m:t>
                            </m:r>
                          </m:e>
                          <m:sub>
                            <m:r>
                              <w:rPr>
                                <w:rFonts w:ascii="Cambria Math" w:hAnsi="Cambria Math"/>
                                <w:color w:val="000000"/>
                                <w:sz w:val="24"/>
                                <w:szCs w:val="24"/>
                                <w:lang w:val="en-US" w:eastAsia="ru-RU"/>
                              </w:rPr>
                              <m:t>2</m:t>
                            </m:r>
                          </m:sub>
                        </m:sSub>
                      </m:den>
                    </m:f>
                    <m:r>
                      <w:rPr>
                        <w:rFonts w:ascii="Cambria Math" w:hAnsi="Cambria Math"/>
                        <w:color w:val="000000"/>
                        <w:sz w:val="24"/>
                        <w:szCs w:val="24"/>
                        <w:lang w:eastAsia="ru-RU"/>
                      </w:rPr>
                      <m:t>×100%</m:t>
                    </m:r>
                  </m:num>
                  <m:den>
                    <m:r>
                      <w:rPr>
                        <w:rFonts w:ascii="Cambria Math" w:hAnsi="Cambria Math"/>
                        <w:color w:val="000000"/>
                        <w:sz w:val="24"/>
                        <w:szCs w:val="24"/>
                        <w:lang w:eastAsia="ru-RU"/>
                      </w:rPr>
                      <m:t>2</m:t>
                    </m:r>
                  </m:den>
                </m:f>
              </m:oMath>
            </m:oMathPara>
          </w:p>
          <w:p w:rsidR="00B55975" w:rsidRPr="00B55975" w:rsidRDefault="00B55975" w:rsidP="00B55975">
            <w:pPr>
              <w:spacing w:after="0" w:line="240" w:lineRule="auto"/>
              <w:jc w:val="both"/>
              <w:rPr>
                <w:rFonts w:ascii="Times New Roman" w:eastAsia="Times New Roman" w:hAnsi="Times New Roman"/>
                <w:color w:val="000000"/>
                <w:sz w:val="24"/>
                <w:szCs w:val="24"/>
                <w:lang w:eastAsia="ru-RU"/>
              </w:rPr>
            </w:pPr>
            <w:r w:rsidRPr="00B55975">
              <w:rPr>
                <w:rFonts w:ascii="Times New Roman" w:eastAsia="Times New Roman" w:hAnsi="Times New Roman"/>
                <w:color w:val="000000"/>
                <w:sz w:val="24"/>
                <w:szCs w:val="24"/>
                <w:lang w:eastAsia="ru-RU"/>
              </w:rPr>
              <w:t>где:</w:t>
            </w:r>
          </w:p>
          <w:p w:rsidR="00B55975" w:rsidRPr="00B55975" w:rsidRDefault="00B55975" w:rsidP="00B55975">
            <w:pPr>
              <w:spacing w:after="0" w:line="240" w:lineRule="auto"/>
              <w:jc w:val="both"/>
              <w:rPr>
                <w:rFonts w:ascii="Times New Roman" w:eastAsia="Times New Roman" w:hAnsi="Times New Roman"/>
                <w:color w:val="000000"/>
                <w:sz w:val="24"/>
                <w:szCs w:val="24"/>
                <w:lang w:eastAsia="ru-RU"/>
              </w:rPr>
            </w:pPr>
            <w:r w:rsidRPr="00B55975">
              <w:rPr>
                <w:rFonts w:ascii="Times New Roman" w:eastAsia="Times New Roman" w:hAnsi="Times New Roman"/>
                <w:color w:val="000000"/>
                <w:sz w:val="24"/>
                <w:szCs w:val="24"/>
                <w:lang w:val="en-US" w:eastAsia="ru-RU"/>
              </w:rPr>
              <w:t>n</w:t>
            </w:r>
            <w:r w:rsidRPr="00B55975">
              <w:rPr>
                <w:rFonts w:ascii="Times New Roman" w:eastAsia="Times New Roman" w:hAnsi="Times New Roman"/>
                <w:color w:val="000000"/>
                <w:sz w:val="24"/>
                <w:szCs w:val="24"/>
                <w:lang w:eastAsia="ru-RU"/>
              </w:rPr>
              <w:t xml:space="preserve"> – доля образовательных организаций, у которых есть широкополосный доступ к сети Интернет (не менее 100 Мбит/с для образовательных организаций, расположенных в городах, и не менее 50 Мбит/с для образовательных организаций, расположенных в сельских населенных пунктах и поселках городского типа), за</w:t>
            </w:r>
            <w:r w:rsidRPr="00B55975">
              <w:rPr>
                <w:rFonts w:ascii="Times New Roman" w:eastAsia="Times New Roman" w:hAnsi="Times New Roman"/>
                <w:color w:val="000000"/>
                <w:sz w:val="24"/>
                <w:szCs w:val="24"/>
                <w:lang w:val="en-US" w:eastAsia="ru-RU"/>
              </w:rPr>
              <w:t> </w:t>
            </w:r>
            <w:r w:rsidRPr="00B55975">
              <w:rPr>
                <w:rFonts w:ascii="Times New Roman" w:eastAsia="Times New Roman" w:hAnsi="Times New Roman"/>
                <w:color w:val="000000"/>
                <w:sz w:val="24"/>
                <w:szCs w:val="24"/>
                <w:lang w:eastAsia="ru-RU"/>
              </w:rPr>
              <w:t>исключением дошкольных;</w:t>
            </w:r>
          </w:p>
          <w:p w:rsidR="00B55975" w:rsidRPr="00B55975" w:rsidRDefault="00B55975" w:rsidP="00B55975">
            <w:pPr>
              <w:spacing w:after="0" w:line="240" w:lineRule="auto"/>
              <w:jc w:val="both"/>
              <w:rPr>
                <w:rFonts w:ascii="Times New Roman" w:eastAsia="Times New Roman" w:hAnsi="Times New Roman"/>
                <w:color w:val="000000"/>
                <w:sz w:val="24"/>
                <w:szCs w:val="24"/>
                <w:lang w:eastAsia="ru-RU"/>
              </w:rPr>
            </w:pPr>
            <w:r w:rsidRPr="00B55975">
              <w:rPr>
                <w:rFonts w:ascii="Times New Roman" w:eastAsia="Times New Roman" w:hAnsi="Times New Roman"/>
                <w:color w:val="000000"/>
                <w:sz w:val="24"/>
                <w:szCs w:val="24"/>
                <w:lang w:eastAsia="ru-RU"/>
              </w:rPr>
              <w:lastRenderedPageBreak/>
              <w:t>R</w:t>
            </w:r>
            <w:r w:rsidRPr="00B55975">
              <w:rPr>
                <w:rFonts w:ascii="Times New Roman" w:eastAsia="Times New Roman" w:hAnsi="Times New Roman"/>
                <w:color w:val="000000"/>
                <w:sz w:val="24"/>
                <w:szCs w:val="24"/>
                <w:vertAlign w:val="subscript"/>
                <w:lang w:eastAsia="ru-RU"/>
              </w:rPr>
              <w:t>1</w:t>
            </w:r>
            <w:r w:rsidRPr="00B55975">
              <w:rPr>
                <w:rFonts w:ascii="Times New Roman" w:eastAsia="Times New Roman" w:hAnsi="Times New Roman"/>
                <w:color w:val="000000"/>
                <w:sz w:val="24"/>
                <w:szCs w:val="24"/>
                <w:lang w:eastAsia="ru-RU"/>
              </w:rPr>
              <w:t xml:space="preserve"> – количество образовательных организаций, расположенных в городах муниципального образования Московской области, у</w:t>
            </w:r>
            <w:r w:rsidRPr="00B55975">
              <w:rPr>
                <w:rFonts w:ascii="Times New Roman" w:eastAsia="Times New Roman" w:hAnsi="Times New Roman"/>
                <w:color w:val="000000"/>
                <w:sz w:val="24"/>
                <w:szCs w:val="24"/>
                <w:lang w:val="en-US" w:eastAsia="ru-RU"/>
              </w:rPr>
              <w:t> </w:t>
            </w:r>
            <w:r w:rsidRPr="00B55975">
              <w:rPr>
                <w:rFonts w:ascii="Times New Roman" w:eastAsia="Times New Roman" w:hAnsi="Times New Roman"/>
                <w:color w:val="000000"/>
                <w:sz w:val="24"/>
                <w:szCs w:val="24"/>
                <w:lang w:eastAsia="ru-RU"/>
              </w:rPr>
              <w:t>которых есть широкополосный доступ к сети Интернет (не менее 100 Мбит/с), за исключением дошкольных;</w:t>
            </w:r>
          </w:p>
          <w:p w:rsidR="00FC12C2" w:rsidRDefault="00FC12C2" w:rsidP="00FC12C2">
            <w:pPr>
              <w:spacing w:after="0"/>
              <w:jc w:val="both"/>
              <w:rPr>
                <w:rFonts w:ascii="Times New Roman" w:eastAsia="Times New Roman" w:hAnsi="Times New Roman"/>
                <w:sz w:val="24"/>
                <w:szCs w:val="24"/>
              </w:rPr>
            </w:pPr>
          </w:p>
        </w:tc>
        <w:tc>
          <w:tcPr>
            <w:tcW w:w="725" w:type="pct"/>
          </w:tcPr>
          <w:p w:rsidR="00FC12C2" w:rsidRPr="00DD77BB" w:rsidRDefault="00FC12C2" w:rsidP="00FC12C2">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FC12C2" w:rsidRPr="00DD77BB" w:rsidRDefault="00FC12C2" w:rsidP="00FC12C2">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FC12C2" w:rsidRPr="00CF1D1B" w:rsidTr="00627B8E">
        <w:tc>
          <w:tcPr>
            <w:tcW w:w="222" w:type="pct"/>
          </w:tcPr>
          <w:p w:rsidR="00FC12C2" w:rsidRPr="00CF1D1B"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2.17</w:t>
            </w:r>
          </w:p>
        </w:tc>
        <w:tc>
          <w:tcPr>
            <w:tcW w:w="1083" w:type="pct"/>
          </w:tcPr>
          <w:p w:rsidR="00FC12C2" w:rsidRPr="00CF1D1B" w:rsidRDefault="00FC12C2" w:rsidP="00FC12C2">
            <w:pPr>
              <w:autoSpaceDE w:val="0"/>
              <w:autoSpaceDN w:val="0"/>
              <w:adjustRightInd w:val="0"/>
              <w:spacing w:after="0" w:line="240" w:lineRule="auto"/>
              <w:rPr>
                <w:rFonts w:ascii="Times New Roman" w:eastAsia="Times New Roman" w:hAnsi="Times New Roman"/>
                <w:sz w:val="24"/>
                <w:szCs w:val="24"/>
              </w:rPr>
            </w:pPr>
            <w:r w:rsidRPr="00DC0728">
              <w:rPr>
                <w:rFonts w:ascii="Times New Roman" w:hAnsi="Times New Roman"/>
                <w:sz w:val="24"/>
                <w:szCs w:val="24"/>
              </w:rPr>
              <w:t>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tc>
        <w:tc>
          <w:tcPr>
            <w:tcW w:w="425" w:type="pct"/>
          </w:tcPr>
          <w:p w:rsidR="00FC12C2" w:rsidRDefault="00FC12C2" w:rsidP="00FC12C2">
            <w:pPr>
              <w:spacing w:after="0" w:line="240" w:lineRule="auto"/>
              <w:jc w:val="center"/>
              <w:rPr>
                <w:rFonts w:ascii="Times New Roman" w:hAnsi="Times New Roman"/>
                <w:sz w:val="24"/>
                <w:szCs w:val="24"/>
              </w:rPr>
            </w:pPr>
            <w:r>
              <w:rPr>
                <w:rFonts w:ascii="Times New Roman" w:hAnsi="Times New Roman"/>
                <w:sz w:val="24"/>
                <w:szCs w:val="24"/>
              </w:rPr>
              <w:t>единица</w:t>
            </w:r>
          </w:p>
        </w:tc>
        <w:tc>
          <w:tcPr>
            <w:tcW w:w="1891" w:type="pct"/>
          </w:tcPr>
          <w:p w:rsidR="00FC12C2" w:rsidRPr="00CF1D1B" w:rsidRDefault="00FC12C2" w:rsidP="00FC12C2">
            <w:pPr>
              <w:spacing w:after="0" w:line="240" w:lineRule="auto"/>
              <w:jc w:val="center"/>
              <w:rPr>
                <w:rFonts w:ascii="Times New Roman" w:eastAsia="Courier New" w:hAnsi="Times New Roman"/>
                <w:i/>
                <w:sz w:val="24"/>
                <w:szCs w:val="24"/>
                <w:lang w:val="en-US"/>
              </w:rPr>
            </w:pPr>
            <w:r>
              <w:rPr>
                <w:rFonts w:ascii="Times New Roman" w:hAnsi="Times New Roman"/>
                <w:sz w:val="24"/>
                <w:szCs w:val="24"/>
              </w:rPr>
              <w:t xml:space="preserve">  </w:t>
            </w:r>
            <m:oMath>
              <m:r>
                <w:rPr>
                  <w:rFonts w:ascii="Cambria Math" w:hAnsi="Cambria Math"/>
                  <w:sz w:val="24"/>
                  <w:szCs w:val="24"/>
                </w:rPr>
                <m:t>n=</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K</m:t>
                  </m:r>
                </m:den>
              </m:f>
              <m:r>
                <w:rPr>
                  <w:rFonts w:ascii="Cambria Math" w:hAnsi="Cambria Math"/>
                  <w:sz w:val="24"/>
                  <w:szCs w:val="24"/>
                </w:rPr>
                <m:t>×100</m:t>
              </m:r>
            </m:oMath>
          </w:p>
          <w:p w:rsidR="00FC12C2" w:rsidRPr="00CF1D1B"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rPr>
              <w:t>где:</w:t>
            </w:r>
          </w:p>
          <w:p w:rsidR="00FC12C2" w:rsidRPr="00CF1D1B"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lang w:val="en-US"/>
              </w:rPr>
              <w:t>n</w:t>
            </w:r>
            <w:r w:rsidRPr="00CF1D1B">
              <w:rPr>
                <w:rFonts w:ascii="Times New Roman" w:hAnsi="Times New Roman"/>
                <w:sz w:val="24"/>
                <w:szCs w:val="24"/>
              </w:rPr>
              <w:t xml:space="preserve"> – количество современных компьютеров (со сроком эксплуатации не более семи лет) на 100 обучающихся в общеобразовательных организациях муниципального образования Московской области;</w:t>
            </w:r>
          </w:p>
          <w:p w:rsidR="00FC12C2" w:rsidRPr="00CF1D1B"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rPr>
              <w:t>R – количество используемых в общеобразовательных организациях муниципального образования Московской области современных компьютеров (со сроком эксплуатации не более семи лет);</w:t>
            </w:r>
          </w:p>
          <w:p w:rsidR="00FC12C2" w:rsidRPr="00CF1D1B" w:rsidRDefault="00FC12C2" w:rsidP="00FC12C2">
            <w:pPr>
              <w:autoSpaceDE w:val="0"/>
              <w:autoSpaceDN w:val="0"/>
              <w:adjustRightInd w:val="0"/>
              <w:spacing w:after="0" w:line="240" w:lineRule="auto"/>
              <w:rPr>
                <w:rFonts w:ascii="Times New Roman" w:eastAsia="Times New Roman" w:hAnsi="Times New Roman"/>
                <w:sz w:val="24"/>
                <w:szCs w:val="24"/>
              </w:rPr>
            </w:pPr>
            <w:r w:rsidRPr="00CF1D1B">
              <w:rPr>
                <w:rFonts w:ascii="Times New Roman" w:hAnsi="Times New Roman"/>
                <w:sz w:val="24"/>
                <w:szCs w:val="24"/>
              </w:rPr>
              <w:t>K – количество обучающихся в общеобразовательных организациях муниципального образования Московской области.</w:t>
            </w:r>
          </w:p>
        </w:tc>
        <w:tc>
          <w:tcPr>
            <w:tcW w:w="725" w:type="pct"/>
          </w:tcPr>
          <w:p w:rsidR="00FC12C2" w:rsidRPr="00DD77BB" w:rsidRDefault="00FC12C2" w:rsidP="00FC12C2">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t>Данные ОМСУ муниципального образования Московской области</w:t>
            </w:r>
          </w:p>
        </w:tc>
        <w:tc>
          <w:tcPr>
            <w:tcW w:w="653" w:type="pct"/>
          </w:tcPr>
          <w:p w:rsidR="00FC12C2" w:rsidRPr="00DD77BB" w:rsidRDefault="00FC12C2" w:rsidP="00FC12C2">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FC12C2" w:rsidRPr="00CF1D1B" w:rsidTr="00627B8E">
        <w:tc>
          <w:tcPr>
            <w:tcW w:w="222" w:type="pct"/>
          </w:tcPr>
          <w:p w:rsidR="00FC12C2" w:rsidRPr="00C60467" w:rsidRDefault="00FC12C2" w:rsidP="00FC12C2">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2.18</w:t>
            </w:r>
          </w:p>
        </w:tc>
        <w:tc>
          <w:tcPr>
            <w:tcW w:w="1083" w:type="pct"/>
          </w:tcPr>
          <w:p w:rsidR="00FC12C2" w:rsidRPr="00DC0728" w:rsidRDefault="00FC12C2" w:rsidP="00FC12C2">
            <w:pPr>
              <w:autoSpaceDE w:val="0"/>
              <w:autoSpaceDN w:val="0"/>
              <w:adjustRightInd w:val="0"/>
              <w:spacing w:after="0" w:line="240" w:lineRule="auto"/>
              <w:rPr>
                <w:rFonts w:ascii="Times New Roman" w:eastAsia="Times New Roman" w:hAnsi="Times New Roman"/>
                <w:sz w:val="24"/>
                <w:szCs w:val="24"/>
              </w:rPr>
            </w:pPr>
            <w:r w:rsidRPr="00DC0728">
              <w:rPr>
                <w:rFonts w:ascii="Times New Roman" w:hAnsi="Times New Roman"/>
                <w:sz w:val="24"/>
                <w:szCs w:val="24"/>
              </w:rPr>
              <w:t>Доля муниципальных организаций в муниципальном образовании Московской области, обеспеченных современными аппаратно-программными комплексами со средствами криптографической защиты информации</w:t>
            </w:r>
          </w:p>
        </w:tc>
        <w:tc>
          <w:tcPr>
            <w:tcW w:w="425" w:type="pct"/>
          </w:tcPr>
          <w:p w:rsidR="00FC12C2" w:rsidRDefault="00FC12C2" w:rsidP="00FC12C2">
            <w:pPr>
              <w:snapToGrid w:val="0"/>
              <w:spacing w:after="0" w:line="240" w:lineRule="auto"/>
              <w:jc w:val="center"/>
              <w:rPr>
                <w:rFonts w:ascii="Times New Roman" w:hAnsi="Times New Roman"/>
                <w:sz w:val="24"/>
                <w:szCs w:val="24"/>
              </w:rPr>
            </w:pPr>
            <w:r>
              <w:rPr>
                <w:rFonts w:ascii="Times New Roman" w:hAnsi="Times New Roman"/>
                <w:sz w:val="24"/>
                <w:szCs w:val="24"/>
              </w:rPr>
              <w:t>процент</w:t>
            </w:r>
          </w:p>
        </w:tc>
        <w:tc>
          <w:tcPr>
            <w:tcW w:w="1891" w:type="pct"/>
          </w:tcPr>
          <w:p w:rsidR="00FC12C2" w:rsidRPr="00CF1D1B" w:rsidRDefault="00FC12C2" w:rsidP="00FC12C2">
            <w:pPr>
              <w:snapToGrid w:val="0"/>
              <w:spacing w:after="0" w:line="240" w:lineRule="auto"/>
              <w:jc w:val="center"/>
              <w:rPr>
                <w:rFonts w:ascii="Times New Roman" w:hAnsi="Times New Roman"/>
                <w:sz w:val="24"/>
                <w:szCs w:val="24"/>
              </w:rPr>
            </w:pPr>
            <m:oMathPara>
              <m:oMath>
                <m:r>
                  <w:rPr>
                    <w:rFonts w:ascii="Cambria Math" w:hAnsi="Cambria Math"/>
                    <w:sz w:val="24"/>
                    <w:szCs w:val="24"/>
                  </w:rPr>
                  <m:t>n=</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K</m:t>
                    </m:r>
                  </m:den>
                </m:f>
                <m:r>
                  <w:rPr>
                    <w:rFonts w:ascii="Cambria Math" w:hAnsi="Cambria Math"/>
                    <w:sz w:val="24"/>
                    <w:szCs w:val="24"/>
                  </w:rPr>
                  <m:t>×100</m:t>
                </m:r>
              </m:oMath>
            </m:oMathPara>
          </w:p>
          <w:p w:rsidR="00FC12C2" w:rsidRPr="00CF1D1B" w:rsidRDefault="00FC12C2" w:rsidP="00FC12C2">
            <w:pPr>
              <w:snapToGrid w:val="0"/>
              <w:spacing w:after="0" w:line="240" w:lineRule="auto"/>
              <w:rPr>
                <w:rFonts w:ascii="Times New Roman" w:hAnsi="Times New Roman"/>
                <w:sz w:val="24"/>
                <w:szCs w:val="24"/>
              </w:rPr>
            </w:pPr>
            <w:r w:rsidRPr="00CF1D1B">
              <w:rPr>
                <w:rFonts w:ascii="Times New Roman" w:hAnsi="Times New Roman"/>
                <w:sz w:val="24"/>
                <w:szCs w:val="24"/>
              </w:rPr>
              <w:t>где:</w:t>
            </w:r>
          </w:p>
          <w:p w:rsidR="00FC12C2" w:rsidRPr="00CF1D1B"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lang w:val="en-US"/>
              </w:rPr>
              <w:t>n</w:t>
            </w:r>
            <w:r w:rsidRPr="00CF1D1B">
              <w:rPr>
                <w:rFonts w:ascii="Times New Roman" w:hAnsi="Times New Roman"/>
                <w:sz w:val="24"/>
                <w:szCs w:val="24"/>
              </w:rPr>
              <w:t xml:space="preserve"> – доля муниципальных организаций в муниципальном образовании Московской области, использующих Единую информационную систему, содержащую сведения о возможностях дополнительного образования на территории Московской области (ЕИСДОП), и обеспеченных современными аппаратно-программными комплексами со средствами криптографической защиты информации.</w:t>
            </w:r>
          </w:p>
          <w:p w:rsidR="00FC12C2" w:rsidRPr="00CF1D1B" w:rsidRDefault="00FC12C2" w:rsidP="00FC12C2">
            <w:pPr>
              <w:spacing w:after="0" w:line="240" w:lineRule="auto"/>
              <w:jc w:val="both"/>
              <w:rPr>
                <w:rFonts w:ascii="Times New Roman" w:hAnsi="Times New Roman"/>
                <w:sz w:val="24"/>
                <w:szCs w:val="24"/>
              </w:rPr>
            </w:pPr>
            <w:r w:rsidRPr="00CF1D1B">
              <w:rPr>
                <w:rFonts w:ascii="Times New Roman" w:hAnsi="Times New Roman"/>
                <w:sz w:val="24"/>
                <w:szCs w:val="24"/>
                <w:lang w:val="en-US"/>
              </w:rPr>
              <w:lastRenderedPageBreak/>
              <w:t>R</w:t>
            </w:r>
            <w:r w:rsidRPr="00CF1D1B">
              <w:rPr>
                <w:rFonts w:ascii="Times New Roman" w:hAnsi="Times New Roman"/>
                <w:sz w:val="24"/>
                <w:szCs w:val="24"/>
              </w:rPr>
              <w:t>– количество муниципальных организаций в муниципальном образовании Московской области, использующих ЕИСДОП и обеспеченных современными аппаратно-программными комплексами со</w:t>
            </w:r>
            <w:r w:rsidRPr="00CF1D1B">
              <w:rPr>
                <w:rFonts w:ascii="Times New Roman" w:hAnsi="Times New Roman"/>
                <w:sz w:val="24"/>
                <w:szCs w:val="24"/>
                <w:lang w:val="en-US"/>
              </w:rPr>
              <w:t> </w:t>
            </w:r>
            <w:r w:rsidRPr="00CF1D1B">
              <w:rPr>
                <w:rFonts w:ascii="Times New Roman" w:hAnsi="Times New Roman"/>
                <w:sz w:val="24"/>
                <w:szCs w:val="24"/>
              </w:rPr>
              <w:t>средствами криптографической защиты информации;</w:t>
            </w:r>
          </w:p>
          <w:p w:rsidR="00FC12C2" w:rsidRPr="00CF1D1B" w:rsidRDefault="00FC12C2" w:rsidP="00FC12C2">
            <w:pPr>
              <w:autoSpaceDE w:val="0"/>
              <w:autoSpaceDN w:val="0"/>
              <w:adjustRightInd w:val="0"/>
              <w:spacing w:after="0" w:line="240" w:lineRule="auto"/>
              <w:rPr>
                <w:rFonts w:ascii="Times New Roman" w:eastAsia="Times New Roman" w:hAnsi="Times New Roman"/>
                <w:sz w:val="24"/>
                <w:szCs w:val="24"/>
              </w:rPr>
            </w:pPr>
            <w:r w:rsidRPr="00CF1D1B">
              <w:rPr>
                <w:rFonts w:ascii="Times New Roman" w:hAnsi="Times New Roman"/>
                <w:sz w:val="24"/>
                <w:szCs w:val="24"/>
                <w:lang w:val="en-US"/>
              </w:rPr>
              <w:t>K</w:t>
            </w:r>
            <w:r w:rsidRPr="00CF1D1B">
              <w:rPr>
                <w:rFonts w:ascii="Times New Roman" w:hAnsi="Times New Roman"/>
                <w:sz w:val="24"/>
                <w:szCs w:val="24"/>
              </w:rPr>
              <w:t xml:space="preserve"> – количество муниципальных организаций в муниципальном образовании Московской области, использующих ЕИСДОП.</w:t>
            </w:r>
          </w:p>
        </w:tc>
        <w:tc>
          <w:tcPr>
            <w:tcW w:w="725" w:type="pct"/>
          </w:tcPr>
          <w:p w:rsidR="00FC12C2" w:rsidRPr="00DD77BB" w:rsidRDefault="00FC12C2" w:rsidP="00FC12C2">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FC12C2" w:rsidRPr="00DD77BB" w:rsidRDefault="00FC12C2" w:rsidP="00FC12C2">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B55975" w:rsidRPr="00CF1D1B" w:rsidTr="00627B8E">
        <w:tc>
          <w:tcPr>
            <w:tcW w:w="222" w:type="pct"/>
          </w:tcPr>
          <w:p w:rsidR="00B55975" w:rsidRPr="00D53499" w:rsidRDefault="00B55975" w:rsidP="00B55975">
            <w:pPr>
              <w:pStyle w:val="ConsPlusNormal"/>
              <w:jc w:val="center"/>
              <w:outlineLvl w:val="1"/>
              <w:rPr>
                <w:rFonts w:ascii="Times New Roman" w:hAnsi="Times New Roman" w:cs="Times New Roman"/>
                <w:sz w:val="24"/>
                <w:szCs w:val="24"/>
                <w:lang w:val="en-US"/>
              </w:rPr>
            </w:pPr>
            <w:r>
              <w:rPr>
                <w:rFonts w:ascii="Times New Roman" w:hAnsi="Times New Roman" w:cs="Times New Roman"/>
                <w:sz w:val="24"/>
                <w:szCs w:val="24"/>
                <w:lang w:val="en-US"/>
              </w:rPr>
              <w:lastRenderedPageBreak/>
              <w:t>2.19</w:t>
            </w:r>
          </w:p>
        </w:tc>
        <w:tc>
          <w:tcPr>
            <w:tcW w:w="1083" w:type="pct"/>
          </w:tcPr>
          <w:p w:rsidR="00B55975" w:rsidRPr="00CF1D1B" w:rsidRDefault="00B55975" w:rsidP="00B55975">
            <w:pPr>
              <w:spacing w:after="0" w:line="240" w:lineRule="auto"/>
              <w:rPr>
                <w:rFonts w:ascii="Times New Roman" w:hAnsi="Times New Roman"/>
                <w:sz w:val="24"/>
                <w:szCs w:val="24"/>
              </w:rPr>
            </w:pPr>
            <w:r w:rsidRPr="007C7F10">
              <w:rPr>
                <w:rFonts w:ascii="Times New Roman" w:hAnsi="Times New Roman"/>
                <w:sz w:val="24"/>
                <w:szCs w:val="24"/>
              </w:rPr>
              <w:t>Внедрена целевая модель цифровой образовательной среды в общеобразовательных организациях и</w:t>
            </w:r>
            <w:r w:rsidRPr="007C7F10">
              <w:rPr>
                <w:rFonts w:ascii="Times New Roman" w:hAnsi="Times New Roman"/>
                <w:sz w:val="24"/>
                <w:szCs w:val="24"/>
                <w:lang w:val="en-US"/>
              </w:rPr>
              <w:t> </w:t>
            </w:r>
            <w:r w:rsidRPr="007C7F10">
              <w:rPr>
                <w:rFonts w:ascii="Times New Roman" w:hAnsi="Times New Roman"/>
                <w:sz w:val="24"/>
                <w:szCs w:val="24"/>
              </w:rPr>
              <w:t>профессиональных образовательных организациях во всех субъектах Российской Федерации</w:t>
            </w:r>
          </w:p>
        </w:tc>
        <w:tc>
          <w:tcPr>
            <w:tcW w:w="425" w:type="pct"/>
          </w:tcPr>
          <w:p w:rsidR="00B55975" w:rsidRPr="00D53499" w:rsidRDefault="00B55975" w:rsidP="00B55975">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шт</w:t>
            </w:r>
          </w:p>
        </w:tc>
        <w:tc>
          <w:tcPr>
            <w:tcW w:w="1891" w:type="pct"/>
          </w:tcPr>
          <w:p w:rsidR="00B55975" w:rsidRPr="007C7F10" w:rsidRDefault="00B55975" w:rsidP="00B55975">
            <w:pPr>
              <w:snapToGrid w:val="0"/>
              <w:spacing w:after="0"/>
              <w:jc w:val="both"/>
              <w:rPr>
                <w:rFonts w:ascii="Times New Roman" w:hAnsi="Times New Roman"/>
                <w:sz w:val="24"/>
                <w:szCs w:val="24"/>
              </w:rPr>
            </w:pPr>
            <w:r w:rsidRPr="007C7F10">
              <w:rPr>
                <w:rFonts w:ascii="Times New Roman" w:hAnsi="Times New Roman"/>
                <w:sz w:val="24"/>
                <w:szCs w:val="24"/>
                <w:lang w:val="en-US"/>
              </w:rPr>
              <w:t>n</w:t>
            </w:r>
            <w:r w:rsidRPr="007C7F10">
              <w:rPr>
                <w:rFonts w:ascii="Times New Roman" w:hAnsi="Times New Roman"/>
                <w:sz w:val="24"/>
                <w:szCs w:val="24"/>
              </w:rPr>
              <w:t xml:space="preserve"> – количество общеобразовательных организаций и</w:t>
            </w:r>
            <w:r>
              <w:rPr>
                <w:rFonts w:ascii="Times New Roman" w:hAnsi="Times New Roman"/>
                <w:sz w:val="24"/>
                <w:szCs w:val="24"/>
                <w:lang w:val="en-US"/>
              </w:rPr>
              <w:t> </w:t>
            </w:r>
            <w:r w:rsidRPr="007C7F10">
              <w:rPr>
                <w:rFonts w:ascii="Times New Roman" w:hAnsi="Times New Roman"/>
                <w:sz w:val="24"/>
                <w:szCs w:val="24"/>
              </w:rPr>
              <w:t>профессиональных образовательных организаций муниципального образования Московской области, в</w:t>
            </w:r>
            <w:r w:rsidRPr="007C7F10">
              <w:rPr>
                <w:rFonts w:ascii="Times New Roman" w:hAnsi="Times New Roman"/>
                <w:sz w:val="24"/>
                <w:szCs w:val="24"/>
                <w:lang w:val="en-US"/>
              </w:rPr>
              <w:t> </w:t>
            </w:r>
            <w:r w:rsidRPr="007C7F10">
              <w:rPr>
                <w:rFonts w:ascii="Times New Roman" w:hAnsi="Times New Roman"/>
                <w:sz w:val="24"/>
                <w:szCs w:val="24"/>
              </w:rPr>
              <w:t>которых внедрена целевая модель цифровой образовательной среды.</w:t>
            </w:r>
          </w:p>
          <w:p w:rsidR="00B55975" w:rsidRPr="00D53499" w:rsidRDefault="00B55975" w:rsidP="00B55975">
            <w:pPr>
              <w:widowControl w:val="0"/>
              <w:spacing w:after="0" w:line="240" w:lineRule="auto"/>
              <w:jc w:val="center"/>
              <w:rPr>
                <w:rFonts w:ascii="Times New Roman" w:eastAsia="Times New Roman" w:hAnsi="Times New Roman"/>
                <w:sz w:val="24"/>
                <w:szCs w:val="24"/>
              </w:rPr>
            </w:pPr>
          </w:p>
        </w:tc>
        <w:tc>
          <w:tcPr>
            <w:tcW w:w="725" w:type="pct"/>
          </w:tcPr>
          <w:p w:rsidR="00B55975" w:rsidRPr="00DD77BB" w:rsidRDefault="00B55975" w:rsidP="00B55975">
            <w:pPr>
              <w:widowControl w:val="0"/>
              <w:autoSpaceDE w:val="0"/>
              <w:autoSpaceDN w:val="0"/>
              <w:adjustRightInd w:val="0"/>
              <w:rPr>
                <w:rFonts w:ascii="Times New Roman" w:eastAsiaTheme="minorEastAsia" w:hAnsi="Times New Roman"/>
                <w:sz w:val="24"/>
                <w:szCs w:val="24"/>
              </w:rPr>
            </w:pPr>
            <w:r w:rsidRPr="00DD77BB">
              <w:rPr>
                <w:rFonts w:ascii="Times New Roman" w:eastAsiaTheme="minorEastAsia" w:hAnsi="Times New Roman"/>
                <w:sz w:val="24"/>
                <w:szCs w:val="24"/>
              </w:rPr>
              <w:t>Данные ОМСУ муниципального образования Московской области</w:t>
            </w:r>
          </w:p>
        </w:tc>
        <w:tc>
          <w:tcPr>
            <w:tcW w:w="653" w:type="pct"/>
          </w:tcPr>
          <w:p w:rsidR="00B55975" w:rsidRPr="00DD77BB" w:rsidRDefault="00B55975" w:rsidP="00B55975">
            <w:pPr>
              <w:widowControl w:val="0"/>
              <w:autoSpaceDE w:val="0"/>
              <w:autoSpaceDN w:val="0"/>
              <w:adjustRightInd w:val="0"/>
              <w:jc w:val="center"/>
              <w:rPr>
                <w:rFonts w:ascii="Times New Roman" w:hAnsi="Times New Roman"/>
                <w:sz w:val="24"/>
                <w:szCs w:val="24"/>
              </w:rPr>
            </w:pPr>
            <w:r w:rsidRPr="00DD77BB">
              <w:rPr>
                <w:rFonts w:ascii="Times New Roman" w:hAnsi="Times New Roman"/>
                <w:sz w:val="24"/>
                <w:szCs w:val="24"/>
              </w:rPr>
              <w:t>ежегодно</w:t>
            </w:r>
          </w:p>
        </w:tc>
      </w:tr>
      <w:tr w:rsidR="00B55975" w:rsidRPr="00CF1D1B" w:rsidTr="00627B8E">
        <w:tc>
          <w:tcPr>
            <w:tcW w:w="222" w:type="pct"/>
          </w:tcPr>
          <w:p w:rsidR="00B55975" w:rsidRPr="002E05C8" w:rsidRDefault="00B55975" w:rsidP="00B55975">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t>2.20</w:t>
            </w:r>
          </w:p>
        </w:tc>
        <w:tc>
          <w:tcPr>
            <w:tcW w:w="1083" w:type="pct"/>
          </w:tcPr>
          <w:p w:rsidR="00B55975" w:rsidRPr="00CF1D1B" w:rsidRDefault="00B55975" w:rsidP="00B55975">
            <w:pPr>
              <w:autoSpaceDE w:val="0"/>
              <w:autoSpaceDN w:val="0"/>
              <w:adjustRightInd w:val="0"/>
              <w:spacing w:after="0" w:line="240" w:lineRule="auto"/>
              <w:rPr>
                <w:rFonts w:ascii="Times New Roman" w:eastAsia="Times New Roman" w:hAnsi="Times New Roman"/>
                <w:sz w:val="24"/>
                <w:szCs w:val="24"/>
              </w:rPr>
            </w:pPr>
            <w:r w:rsidRPr="00DC0728">
              <w:rPr>
                <w:rFonts w:ascii="Times New Roman" w:hAnsi="Times New Roman"/>
                <w:sz w:val="24"/>
                <w:szCs w:val="24"/>
              </w:rPr>
              <w:t>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tc>
        <w:tc>
          <w:tcPr>
            <w:tcW w:w="425" w:type="pct"/>
          </w:tcPr>
          <w:p w:rsidR="00B55975" w:rsidRPr="00223AFC" w:rsidRDefault="00B55975" w:rsidP="00B55975">
            <w:pPr>
              <w:widowControl w:val="0"/>
              <w:spacing w:after="0" w:line="240" w:lineRule="auto"/>
              <w:jc w:val="center"/>
              <w:rPr>
                <w:rFonts w:ascii="Times New Roman" w:hAnsi="Times New Roman"/>
                <w:sz w:val="24"/>
                <w:szCs w:val="24"/>
              </w:rPr>
            </w:pPr>
            <w:r>
              <w:rPr>
                <w:rFonts w:ascii="Times New Roman" w:hAnsi="Times New Roman"/>
                <w:sz w:val="24"/>
                <w:szCs w:val="24"/>
              </w:rPr>
              <w:t>процент</w:t>
            </w:r>
          </w:p>
        </w:tc>
        <w:tc>
          <w:tcPr>
            <w:tcW w:w="1891" w:type="pct"/>
          </w:tcPr>
          <w:p w:rsidR="00B55975" w:rsidRPr="00CF1D1B" w:rsidRDefault="00B55975" w:rsidP="00B55975">
            <w:pPr>
              <w:widowControl w:val="0"/>
              <w:spacing w:after="0" w:line="240" w:lineRule="auto"/>
              <w:jc w:val="center"/>
              <w:rPr>
                <w:rFonts w:ascii="Times New Roman" w:eastAsia="Courier New" w:hAnsi="Times New Roman"/>
                <w:i/>
                <w:sz w:val="24"/>
                <w:szCs w:val="24"/>
                <w:shd w:val="clear" w:color="auto" w:fill="FFFFFF"/>
              </w:rPr>
            </w:pPr>
            <m:oMathPara>
              <m:oMathParaPr>
                <m:jc m:val="center"/>
              </m:oMathParaPr>
              <m:oMath>
                <m:r>
                  <w:rPr>
                    <w:rFonts w:ascii="Cambria Math" w:hAnsi="Cambria Math"/>
                    <w:sz w:val="24"/>
                    <w:szCs w:val="24"/>
                    <w:lang w:val="en-US"/>
                  </w:rPr>
                  <m:t>n</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K</m:t>
                    </m:r>
                  </m:den>
                </m:f>
                <m:r>
                  <w:rPr>
                    <w:rFonts w:ascii="Cambria Math" w:hAnsi="Cambria Math"/>
                    <w:sz w:val="24"/>
                    <w:szCs w:val="24"/>
                  </w:rPr>
                  <m:t>×100%</m:t>
                </m:r>
              </m:oMath>
            </m:oMathPara>
          </w:p>
          <w:p w:rsidR="00B55975" w:rsidRPr="00CF1D1B" w:rsidRDefault="00B55975" w:rsidP="00B55975">
            <w:pPr>
              <w:widowControl w:val="0"/>
              <w:spacing w:after="0" w:line="240" w:lineRule="auto"/>
              <w:rPr>
                <w:rFonts w:ascii="Times New Roman" w:hAnsi="Times New Roman"/>
                <w:sz w:val="24"/>
                <w:szCs w:val="24"/>
              </w:rPr>
            </w:pPr>
            <w:r w:rsidRPr="00CF1D1B">
              <w:rPr>
                <w:rFonts w:ascii="Times New Roman" w:hAnsi="Times New Roman"/>
                <w:sz w:val="24"/>
                <w:szCs w:val="24"/>
              </w:rPr>
              <w:t>где:</w:t>
            </w:r>
          </w:p>
          <w:p w:rsidR="00B55975" w:rsidRPr="00CF1D1B" w:rsidRDefault="00B55975" w:rsidP="00B55975">
            <w:pPr>
              <w:widowControl w:val="0"/>
              <w:spacing w:after="0" w:line="240" w:lineRule="auto"/>
              <w:jc w:val="both"/>
              <w:rPr>
                <w:rFonts w:ascii="Times New Roman" w:hAnsi="Times New Roman"/>
                <w:sz w:val="24"/>
                <w:szCs w:val="24"/>
              </w:rPr>
            </w:pPr>
            <w:r w:rsidRPr="00CF1D1B">
              <w:rPr>
                <w:rFonts w:ascii="Times New Roman" w:hAnsi="Times New Roman"/>
                <w:sz w:val="24"/>
                <w:szCs w:val="24"/>
                <w:lang w:val="en-US"/>
              </w:rPr>
              <w:t>n</w:t>
            </w:r>
            <w:r w:rsidRPr="00CF1D1B">
              <w:rPr>
                <w:rFonts w:ascii="Times New Roman" w:hAnsi="Times New Roman"/>
                <w:sz w:val="24"/>
                <w:szCs w:val="24"/>
              </w:rPr>
              <w:t xml:space="preserve"> – доля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p w:rsidR="00B55975" w:rsidRPr="00CF1D1B" w:rsidRDefault="00B55975" w:rsidP="00B55975">
            <w:pPr>
              <w:widowControl w:val="0"/>
              <w:spacing w:after="0" w:line="240" w:lineRule="auto"/>
              <w:jc w:val="both"/>
              <w:rPr>
                <w:rFonts w:ascii="Times New Roman" w:hAnsi="Times New Roman"/>
                <w:sz w:val="24"/>
                <w:szCs w:val="24"/>
              </w:rPr>
            </w:pPr>
            <w:r w:rsidRPr="00CF1D1B">
              <w:rPr>
                <w:rFonts w:ascii="Times New Roman" w:hAnsi="Times New Roman"/>
                <w:sz w:val="24"/>
                <w:szCs w:val="24"/>
                <w:lang w:val="en-US"/>
              </w:rPr>
              <w:t>R</w:t>
            </w:r>
            <w:r w:rsidRPr="00CF1D1B">
              <w:rPr>
                <w:rFonts w:ascii="Times New Roman" w:hAnsi="Times New Roman"/>
                <w:sz w:val="24"/>
                <w:szCs w:val="24"/>
              </w:rPr>
              <w:t xml:space="preserve"> – количество многоквартирных домов, имеющих возможность пользоваться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p w:rsidR="00B55975" w:rsidRPr="00CF1D1B" w:rsidRDefault="00B55975" w:rsidP="00B55975">
            <w:pPr>
              <w:autoSpaceDE w:val="0"/>
              <w:autoSpaceDN w:val="0"/>
              <w:adjustRightInd w:val="0"/>
              <w:spacing w:after="0" w:line="240" w:lineRule="auto"/>
              <w:rPr>
                <w:rFonts w:ascii="Times New Roman" w:eastAsia="Times New Roman" w:hAnsi="Times New Roman"/>
                <w:sz w:val="24"/>
                <w:szCs w:val="24"/>
              </w:rPr>
            </w:pPr>
            <w:r w:rsidRPr="00CF1D1B">
              <w:rPr>
                <w:rFonts w:ascii="Times New Roman" w:hAnsi="Times New Roman"/>
                <w:sz w:val="24"/>
                <w:szCs w:val="24"/>
                <w:lang w:val="en-US"/>
              </w:rPr>
              <w:lastRenderedPageBreak/>
              <w:t>K</w:t>
            </w:r>
            <w:r w:rsidRPr="00CF1D1B">
              <w:rPr>
                <w:rFonts w:ascii="Times New Roman" w:hAnsi="Times New Roman"/>
                <w:sz w:val="24"/>
                <w:szCs w:val="24"/>
              </w:rPr>
              <w:t xml:space="preserve"> – общее количество многоквартирных домов в муниципальном образовании Московской области;</w:t>
            </w:r>
          </w:p>
        </w:tc>
        <w:tc>
          <w:tcPr>
            <w:tcW w:w="725" w:type="pct"/>
          </w:tcPr>
          <w:p w:rsidR="00B55975" w:rsidRPr="00DD77BB" w:rsidRDefault="00B55975" w:rsidP="00B55975">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lastRenderedPageBreak/>
              <w:t>Данные ОМСУ муниципального образования Московской области</w:t>
            </w:r>
          </w:p>
        </w:tc>
        <w:tc>
          <w:tcPr>
            <w:tcW w:w="653" w:type="pct"/>
          </w:tcPr>
          <w:p w:rsidR="00B55975" w:rsidRPr="00DD77BB" w:rsidRDefault="00B55975" w:rsidP="00B55975">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r w:rsidR="00B55975" w:rsidRPr="00CF1D1B" w:rsidTr="00627B8E">
        <w:tc>
          <w:tcPr>
            <w:tcW w:w="222" w:type="pct"/>
          </w:tcPr>
          <w:p w:rsidR="00B55975" w:rsidRPr="002E05C8" w:rsidRDefault="00B55975" w:rsidP="00B55975">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2.21</w:t>
            </w:r>
          </w:p>
        </w:tc>
        <w:tc>
          <w:tcPr>
            <w:tcW w:w="1083" w:type="pct"/>
          </w:tcPr>
          <w:p w:rsidR="00B55975" w:rsidRPr="00CF1D1B" w:rsidRDefault="00B55975" w:rsidP="00B55975">
            <w:pPr>
              <w:spacing w:after="0" w:line="240" w:lineRule="auto"/>
              <w:rPr>
                <w:rFonts w:ascii="Times New Roman" w:hAnsi="Times New Roman"/>
                <w:sz w:val="24"/>
                <w:szCs w:val="24"/>
              </w:rPr>
            </w:pPr>
            <w:r w:rsidRPr="00CF1D1B">
              <w:rPr>
                <w:rFonts w:ascii="Times New Roman" w:hAnsi="Times New Roman"/>
                <w:sz w:val="24"/>
                <w:szCs w:val="24"/>
              </w:rPr>
              <w:t>Доля муниципальных учреждений культуры, обеспеченных доступом в информационно-телекоммуникационную сеть Интернет на скорости:</w:t>
            </w:r>
          </w:p>
          <w:p w:rsidR="00B55975" w:rsidRPr="00CF1D1B" w:rsidRDefault="00B55975" w:rsidP="00B55975">
            <w:pPr>
              <w:spacing w:after="0" w:line="240" w:lineRule="auto"/>
              <w:rPr>
                <w:rFonts w:ascii="Times New Roman" w:hAnsi="Times New Roman"/>
                <w:sz w:val="24"/>
                <w:szCs w:val="24"/>
              </w:rPr>
            </w:pPr>
            <w:r w:rsidRPr="00CF1D1B">
              <w:rPr>
                <w:rFonts w:ascii="Times New Roman" w:hAnsi="Times New Roman"/>
                <w:sz w:val="24"/>
                <w:szCs w:val="24"/>
              </w:rPr>
              <w:t>для учреждений культуры, расположенных в городских населенных пунктах, – не менее 50 Мбит/с;</w:t>
            </w:r>
          </w:p>
          <w:p w:rsidR="00B55975" w:rsidRPr="00CF1D1B" w:rsidRDefault="00B55975" w:rsidP="00B55975">
            <w:pPr>
              <w:autoSpaceDE w:val="0"/>
              <w:autoSpaceDN w:val="0"/>
              <w:adjustRightInd w:val="0"/>
              <w:spacing w:after="0" w:line="240" w:lineRule="auto"/>
              <w:rPr>
                <w:rFonts w:ascii="Times New Roman" w:eastAsia="Times New Roman" w:hAnsi="Times New Roman"/>
                <w:sz w:val="24"/>
                <w:szCs w:val="24"/>
              </w:rPr>
            </w:pPr>
            <w:r w:rsidRPr="00CF1D1B">
              <w:rPr>
                <w:rFonts w:ascii="Times New Roman" w:hAnsi="Times New Roman"/>
                <w:sz w:val="24"/>
                <w:szCs w:val="24"/>
              </w:rPr>
              <w:t>для учреждений культуры, расположенных в сельских населенных пунктах, – не менее 10 Мбит/с</w:t>
            </w:r>
          </w:p>
        </w:tc>
        <w:tc>
          <w:tcPr>
            <w:tcW w:w="425" w:type="pct"/>
          </w:tcPr>
          <w:p w:rsidR="00B55975" w:rsidRDefault="00B55975" w:rsidP="00B55975">
            <w:pPr>
              <w:widowControl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процент</w:t>
            </w:r>
          </w:p>
        </w:tc>
        <w:tc>
          <w:tcPr>
            <w:tcW w:w="1891" w:type="pct"/>
          </w:tcPr>
          <w:p w:rsidR="00B55975" w:rsidRPr="00CF1D1B" w:rsidRDefault="00B55975" w:rsidP="00B55975">
            <w:pPr>
              <w:widowControl w:val="0"/>
              <w:spacing w:after="0" w:line="240" w:lineRule="auto"/>
              <w:jc w:val="center"/>
              <w:rPr>
                <w:rFonts w:ascii="Times New Roman" w:eastAsia="Courier New" w:hAnsi="Times New Roman"/>
                <w:i/>
                <w:sz w:val="24"/>
                <w:szCs w:val="24"/>
                <w:shd w:val="clear" w:color="auto" w:fill="FFFFFF"/>
              </w:rPr>
            </w:pPr>
            <m:oMathPara>
              <m:oMath>
                <m:r>
                  <w:rPr>
                    <w:rFonts w:ascii="Cambria Math" w:hAnsi="Cambria Math"/>
                    <w:sz w:val="24"/>
                    <w:szCs w:val="24"/>
                    <w:lang w:val="en-US"/>
                  </w:rPr>
                  <m:t>n</m:t>
                </m:r>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R</m:t>
                    </m:r>
                  </m:num>
                  <m:den>
                    <m:r>
                      <w:rPr>
                        <w:rFonts w:ascii="Cambria Math" w:hAnsi="Cambria Math"/>
                        <w:sz w:val="24"/>
                        <w:szCs w:val="24"/>
                      </w:rPr>
                      <m:t>K</m:t>
                    </m:r>
                  </m:den>
                </m:f>
                <m:r>
                  <w:rPr>
                    <w:rFonts w:ascii="Cambria Math" w:hAnsi="Cambria Math"/>
                    <w:sz w:val="24"/>
                    <w:szCs w:val="24"/>
                  </w:rPr>
                  <m:t>×100%</m:t>
                </m:r>
              </m:oMath>
            </m:oMathPara>
          </w:p>
          <w:p w:rsidR="00B55975" w:rsidRPr="00CF1D1B" w:rsidRDefault="00B55975" w:rsidP="00B55975">
            <w:pPr>
              <w:widowControl w:val="0"/>
              <w:spacing w:after="0" w:line="240" w:lineRule="auto"/>
              <w:jc w:val="both"/>
              <w:rPr>
                <w:rFonts w:ascii="Times New Roman" w:hAnsi="Times New Roman"/>
                <w:sz w:val="24"/>
                <w:szCs w:val="24"/>
              </w:rPr>
            </w:pPr>
            <w:r w:rsidRPr="00CF1D1B">
              <w:rPr>
                <w:rFonts w:ascii="Times New Roman" w:hAnsi="Times New Roman"/>
                <w:sz w:val="24"/>
                <w:szCs w:val="24"/>
              </w:rPr>
              <w:t>где:</w:t>
            </w:r>
          </w:p>
          <w:p w:rsidR="00B55975" w:rsidRPr="00CF1D1B" w:rsidRDefault="00B55975" w:rsidP="00B55975">
            <w:pPr>
              <w:spacing w:after="0" w:line="240" w:lineRule="auto"/>
              <w:jc w:val="both"/>
              <w:rPr>
                <w:rFonts w:ascii="Times New Roman" w:eastAsia="Courier New" w:hAnsi="Times New Roman"/>
                <w:sz w:val="24"/>
                <w:szCs w:val="24"/>
                <w:shd w:val="clear" w:color="auto" w:fill="FFFFFF"/>
              </w:rPr>
            </w:pPr>
            <w:r w:rsidRPr="00CF1D1B">
              <w:rPr>
                <w:rFonts w:ascii="Times New Roman" w:hAnsi="Times New Roman"/>
                <w:sz w:val="24"/>
                <w:szCs w:val="24"/>
                <w:lang w:val="en-US"/>
              </w:rPr>
              <w:t>n</w:t>
            </w:r>
            <w:r w:rsidRPr="00CF1D1B">
              <w:rPr>
                <w:rFonts w:ascii="Times New Roman" w:hAnsi="Times New Roman"/>
                <w:sz w:val="24"/>
                <w:szCs w:val="24"/>
              </w:rPr>
              <w:t xml:space="preserve"> – доля муниципальных учреждений культуры, обеспеченных доступом в информационно-телекоммуникационную сеть Интернет на скорости: для учреждений культуры, расположенных в городских населенных пунктах, – не менее 50 Мбит/с, для учреждений культуры, расположенных в сельских населенных пунктах, – не менее 10 Мбит/с;</w:t>
            </w:r>
          </w:p>
          <w:p w:rsidR="00B55975" w:rsidRPr="00CF1D1B" w:rsidRDefault="00B55975" w:rsidP="00B55975">
            <w:pPr>
              <w:widowControl w:val="0"/>
              <w:spacing w:after="0" w:line="240" w:lineRule="auto"/>
              <w:jc w:val="both"/>
              <w:rPr>
                <w:rFonts w:ascii="Times New Roman" w:eastAsia="Courier New" w:hAnsi="Times New Roman"/>
                <w:sz w:val="24"/>
                <w:szCs w:val="24"/>
                <w:shd w:val="clear" w:color="auto" w:fill="FFFFFF"/>
              </w:rPr>
            </w:pPr>
            <w:r w:rsidRPr="00CF1D1B">
              <w:rPr>
                <w:rFonts w:ascii="Times New Roman" w:hAnsi="Times New Roman"/>
                <w:sz w:val="24"/>
                <w:szCs w:val="24"/>
                <w:lang w:val="en-US"/>
              </w:rPr>
              <w:t>R</w:t>
            </w:r>
            <w:r w:rsidRPr="00CF1D1B">
              <w:rPr>
                <w:rFonts w:ascii="Times New Roman" w:hAnsi="Times New Roman"/>
                <w:sz w:val="24"/>
                <w:szCs w:val="24"/>
              </w:rPr>
              <w:t>–количество муниципальных учреждений культуры, обеспеченных доступом в информационно-телекоммуникационную сеть Интернет на скорости: для общеобразовательных организаций, расположенных в городских населенных пунктах, – не менее 50 Мбит/с, для учреждений культуры, расположенных в сельских населенных пунктах, – не менее 10 Мбит/с;</w:t>
            </w:r>
          </w:p>
          <w:p w:rsidR="00B55975" w:rsidRPr="00CF1D1B" w:rsidRDefault="00B55975" w:rsidP="00B55975">
            <w:pPr>
              <w:autoSpaceDE w:val="0"/>
              <w:autoSpaceDN w:val="0"/>
              <w:adjustRightInd w:val="0"/>
              <w:spacing w:after="0" w:line="240" w:lineRule="auto"/>
              <w:rPr>
                <w:rFonts w:ascii="Times New Roman" w:eastAsia="Times New Roman" w:hAnsi="Times New Roman"/>
                <w:sz w:val="24"/>
                <w:szCs w:val="24"/>
              </w:rPr>
            </w:pPr>
            <w:r w:rsidRPr="00CF1D1B">
              <w:rPr>
                <w:rFonts w:ascii="Times New Roman" w:hAnsi="Times New Roman"/>
                <w:sz w:val="24"/>
                <w:szCs w:val="24"/>
                <w:lang w:val="en-US"/>
              </w:rPr>
              <w:t>K</w:t>
            </w:r>
            <w:r w:rsidRPr="00CF1D1B">
              <w:rPr>
                <w:rFonts w:ascii="Times New Roman" w:hAnsi="Times New Roman"/>
                <w:sz w:val="24"/>
                <w:szCs w:val="24"/>
              </w:rPr>
              <w:t xml:space="preserve"> – общее количество муниципальных учреждений культуры муниципального образования Московской области.</w:t>
            </w:r>
          </w:p>
        </w:tc>
        <w:tc>
          <w:tcPr>
            <w:tcW w:w="725" w:type="pct"/>
          </w:tcPr>
          <w:p w:rsidR="00B55975" w:rsidRPr="00DD77BB" w:rsidRDefault="00B55975" w:rsidP="00B55975">
            <w:pPr>
              <w:widowControl w:val="0"/>
              <w:autoSpaceDE w:val="0"/>
              <w:autoSpaceDN w:val="0"/>
              <w:adjustRightInd w:val="0"/>
              <w:rPr>
                <w:rFonts w:ascii="Times New Roman" w:eastAsiaTheme="minorEastAsia" w:hAnsi="Times New Roman"/>
                <w:sz w:val="24"/>
                <w:szCs w:val="24"/>
                <w:highlight w:val="yellow"/>
              </w:rPr>
            </w:pPr>
            <w:r w:rsidRPr="00DD77BB">
              <w:rPr>
                <w:rFonts w:ascii="Times New Roman" w:eastAsiaTheme="minorEastAsia" w:hAnsi="Times New Roman"/>
                <w:sz w:val="24"/>
                <w:szCs w:val="24"/>
              </w:rPr>
              <w:t>Данные ОМСУ муниципального образования Московской области</w:t>
            </w:r>
          </w:p>
        </w:tc>
        <w:tc>
          <w:tcPr>
            <w:tcW w:w="653" w:type="pct"/>
          </w:tcPr>
          <w:p w:rsidR="00B55975" w:rsidRPr="00DD77BB" w:rsidRDefault="00B55975" w:rsidP="00B55975">
            <w:pPr>
              <w:widowControl w:val="0"/>
              <w:autoSpaceDE w:val="0"/>
              <w:autoSpaceDN w:val="0"/>
              <w:adjustRightInd w:val="0"/>
              <w:jc w:val="center"/>
              <w:rPr>
                <w:rFonts w:ascii="Times New Roman" w:eastAsiaTheme="minorEastAsia" w:hAnsi="Times New Roman"/>
                <w:sz w:val="24"/>
                <w:szCs w:val="24"/>
              </w:rPr>
            </w:pPr>
            <w:r w:rsidRPr="00DD77BB">
              <w:rPr>
                <w:rFonts w:ascii="Times New Roman" w:hAnsi="Times New Roman"/>
                <w:sz w:val="24"/>
                <w:szCs w:val="24"/>
              </w:rPr>
              <w:t>Ежеквартально, ежегодно</w:t>
            </w:r>
          </w:p>
        </w:tc>
      </w:tr>
    </w:tbl>
    <w:p w:rsidR="00CB2A6E" w:rsidRPr="007E38A4" w:rsidRDefault="00CB2A6E" w:rsidP="00CB2A6E">
      <w:pPr>
        <w:pStyle w:val="ConsPlusNormal"/>
        <w:jc w:val="center"/>
        <w:outlineLvl w:val="1"/>
        <w:rPr>
          <w:rFonts w:ascii="Times New Roman" w:hAnsi="Times New Roman" w:cs="Times New Roman"/>
          <w:b/>
          <w:sz w:val="24"/>
          <w:szCs w:val="24"/>
        </w:rPr>
        <w:sectPr w:rsidR="00CB2A6E" w:rsidRPr="007E38A4" w:rsidSect="00FF6652">
          <w:pgSz w:w="16838" w:h="11906" w:orient="landscape"/>
          <w:pgMar w:top="1134" w:right="851" w:bottom="1134" w:left="1134" w:header="709" w:footer="709" w:gutter="0"/>
          <w:cols w:space="708"/>
          <w:titlePg/>
          <w:docGrid w:linePitch="360"/>
        </w:sectPr>
      </w:pPr>
    </w:p>
    <w:p w:rsidR="00713E23" w:rsidRPr="007E38A4" w:rsidRDefault="00421E16" w:rsidP="00713E2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lastRenderedPageBreak/>
        <w:t>8</w:t>
      </w:r>
      <w:r w:rsidR="00713E23" w:rsidRPr="007E38A4">
        <w:rPr>
          <w:rFonts w:ascii="Times New Roman" w:hAnsi="Times New Roman" w:cs="Times New Roman"/>
          <w:b/>
          <w:sz w:val="24"/>
          <w:szCs w:val="24"/>
        </w:rPr>
        <w:t>. Порядок взаимодействия ответственного за выполнение мероприятия с муниципальным заказчиком подпрограммы</w:t>
      </w:r>
    </w:p>
    <w:p w:rsidR="00713E23" w:rsidRPr="007E38A4" w:rsidRDefault="00713E23" w:rsidP="00713E23">
      <w:pPr>
        <w:pStyle w:val="ConsPlusNormal"/>
        <w:jc w:val="center"/>
        <w:outlineLvl w:val="1"/>
        <w:rPr>
          <w:rFonts w:ascii="Times New Roman" w:hAnsi="Times New Roman" w:cs="Times New Roman"/>
          <w:b/>
          <w:sz w:val="24"/>
          <w:szCs w:val="24"/>
        </w:rPr>
      </w:pPr>
    </w:p>
    <w:p w:rsidR="00713E23" w:rsidRPr="007E38A4" w:rsidRDefault="00713E23" w:rsidP="00713E23">
      <w:pPr>
        <w:pStyle w:val="ConsPlusNormal"/>
        <w:ind w:firstLine="709"/>
        <w:jc w:val="both"/>
        <w:outlineLvl w:val="1"/>
        <w:rPr>
          <w:rFonts w:ascii="Times New Roman" w:hAnsi="Times New Roman" w:cs="Times New Roman"/>
          <w:sz w:val="24"/>
          <w:szCs w:val="24"/>
        </w:rPr>
      </w:pPr>
      <w:r w:rsidRPr="007E38A4">
        <w:rPr>
          <w:rFonts w:ascii="Times New Roman" w:hAnsi="Times New Roman" w:cs="Times New Roman"/>
          <w:sz w:val="24"/>
          <w:szCs w:val="24"/>
        </w:rPr>
        <w:t xml:space="preserve">Взаимодействие ответственного за выполнение мероприятия с муниципальным заказчиком подпрограммы осуществляется на основании </w:t>
      </w:r>
      <w:hyperlink r:id="rId11" w:history="1">
        <w:r w:rsidRPr="007E38A4">
          <w:rPr>
            <w:rFonts w:ascii="Times New Roman" w:hAnsi="Times New Roman" w:cs="Times New Roman"/>
            <w:sz w:val="24"/>
            <w:szCs w:val="24"/>
          </w:rPr>
          <w:t>постановления</w:t>
        </w:r>
      </w:hyperlink>
      <w:r w:rsidR="007579CB">
        <w:rPr>
          <w:rFonts w:ascii="Times New Roman" w:hAnsi="Times New Roman" w:cs="Times New Roman"/>
          <w:sz w:val="24"/>
          <w:szCs w:val="24"/>
        </w:rPr>
        <w:t xml:space="preserve"> </w:t>
      </w:r>
      <w:r w:rsidRPr="007E38A4">
        <w:rPr>
          <w:rFonts w:ascii="Times New Roman" w:hAnsi="Times New Roman" w:cs="Times New Roman"/>
          <w:sz w:val="24"/>
          <w:szCs w:val="24"/>
        </w:rPr>
        <w:t>руководителя администрации городского округа Зв</w:t>
      </w:r>
      <w:r w:rsidR="00BD3BEA">
        <w:rPr>
          <w:rFonts w:ascii="Times New Roman" w:hAnsi="Times New Roman" w:cs="Times New Roman"/>
          <w:sz w:val="24"/>
          <w:szCs w:val="24"/>
        </w:rPr>
        <w:t>ё</w:t>
      </w:r>
      <w:r w:rsidRPr="007E38A4">
        <w:rPr>
          <w:rFonts w:ascii="Times New Roman" w:hAnsi="Times New Roman" w:cs="Times New Roman"/>
          <w:sz w:val="24"/>
          <w:szCs w:val="24"/>
        </w:rPr>
        <w:t>здный городок Моско</w:t>
      </w:r>
      <w:r w:rsidR="000B3563">
        <w:rPr>
          <w:rFonts w:ascii="Times New Roman" w:hAnsi="Times New Roman" w:cs="Times New Roman"/>
          <w:sz w:val="24"/>
          <w:szCs w:val="24"/>
        </w:rPr>
        <w:t>вской области от 05.12.2018 № 37</w:t>
      </w:r>
      <w:r w:rsidRPr="007E38A4">
        <w:rPr>
          <w:rFonts w:ascii="Times New Roman" w:hAnsi="Times New Roman" w:cs="Times New Roman"/>
          <w:sz w:val="24"/>
          <w:szCs w:val="24"/>
        </w:rPr>
        <w:t>2 «О внесении изменений в постановление руководител</w:t>
      </w:r>
      <w:r w:rsidR="00AD6402">
        <w:rPr>
          <w:rFonts w:ascii="Times New Roman" w:hAnsi="Times New Roman" w:cs="Times New Roman"/>
          <w:sz w:val="24"/>
          <w:szCs w:val="24"/>
        </w:rPr>
        <w:t xml:space="preserve">я администрации от 21.11.2017 </w:t>
      </w:r>
      <w:r w:rsidRPr="007E38A4">
        <w:rPr>
          <w:rFonts w:ascii="Times New Roman" w:hAnsi="Times New Roman" w:cs="Times New Roman"/>
          <w:sz w:val="24"/>
          <w:szCs w:val="24"/>
        </w:rPr>
        <w:t>№ 356 «Об утверждении Порядка разработки и реализации муниципальных программ городского округа Зв</w:t>
      </w:r>
      <w:r w:rsidR="00742CD8">
        <w:rPr>
          <w:rFonts w:ascii="Times New Roman" w:hAnsi="Times New Roman" w:cs="Times New Roman"/>
          <w:sz w:val="24"/>
          <w:szCs w:val="24"/>
        </w:rPr>
        <w:t>ё</w:t>
      </w:r>
      <w:r w:rsidRPr="007E38A4">
        <w:rPr>
          <w:rFonts w:ascii="Times New Roman" w:hAnsi="Times New Roman" w:cs="Times New Roman"/>
          <w:sz w:val="24"/>
          <w:szCs w:val="24"/>
        </w:rPr>
        <w:t>здный городок Московской области» (далее - Порядок).</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Ответственными за выполнение мероприятий подпрограмм являются:</w:t>
      </w:r>
    </w:p>
    <w:p w:rsidR="00713E23"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отдел по экономической политике, финансам и организации закупок;</w:t>
      </w:r>
    </w:p>
    <w:p w:rsidR="00A037D5" w:rsidRPr="007E38A4" w:rsidRDefault="0072371B" w:rsidP="00713E23">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главный специалист администрации.</w:t>
      </w:r>
    </w:p>
    <w:p w:rsidR="00713E23" w:rsidRPr="007E38A4" w:rsidRDefault="00713E23" w:rsidP="00713E23">
      <w:pPr>
        <w:pStyle w:val="ConsPlusNormal"/>
        <w:ind w:firstLine="540"/>
        <w:jc w:val="both"/>
        <w:rPr>
          <w:rFonts w:ascii="Times New Roman" w:hAnsi="Times New Roman" w:cs="Times New Roman"/>
          <w:sz w:val="24"/>
          <w:szCs w:val="24"/>
        </w:rPr>
      </w:pPr>
      <w:r w:rsidRPr="007E38A4">
        <w:rPr>
          <w:rFonts w:ascii="Times New Roman" w:hAnsi="Times New Roman" w:cs="Times New Roman"/>
          <w:sz w:val="24"/>
          <w:szCs w:val="24"/>
        </w:rPr>
        <w:t>Ответственный за выполнение мероприятия подпрограммы:</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формирует прогноз расходов на реализацию мероприятия и направляет его муниципальному заказчику подпрограммы;</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направляет муниципальному заказчику подпрограммы предложения по формированию «Дорожных карт»;</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вводит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Московской области) информацию о выполнении мероприятий;</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заключает с главными распорядителями бюджетных средств Московской области, хозяйствующими субъектами, участвующими в финансировании программы, соглашения о предоставлении субсидии на реализацию мероприятий в текущем финансовом году (в текущем финансовом году и плановом периоде при наличии соответствующего распределения субсидии на текущий и плановый период);</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готовит предложения по формированию:</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адресного перечня объектов капитального ремонта (ремонта) объектов муниципальной собственности;</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распределение бюджетных ассигнований, направляемых на организацию, проведение и участие в выставках, ярмарках, а также проведение торжественных и праздничных мероприятий, предусмотренных программой.</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Ответственный за выполнение мероприятия подпрограммы в недельный срок после заключения соглашений, предусмотренных Порядком, доводит до муниципального заказчика подпрограммы информацию о заключенных соглашениях.</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Размещение заказов на закупку товара, работы, услуги для обеспечения государственных или муниципальных нужд, обеспечиваемых за счет субсидий, полученных из бюджета Московской области, осуществляется с использованием Единой автоматизированной системы управления закупками Московской области (далее - ЕАСУЗ).</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Корректировка муниципальной программы и подпрограмм, в том числе включение в нее новых мероприятий, а также продление срока ее реализации осуществляется в соответствии с Порядком.</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Муниципальным заказчиком Программы является администрация городского округа Звёздный городок Московской области.</w:t>
      </w:r>
    </w:p>
    <w:p w:rsidR="000C269F" w:rsidRPr="007E38A4" w:rsidRDefault="000C269F" w:rsidP="00CB2A6E">
      <w:pPr>
        <w:pStyle w:val="ConsPlusNormal"/>
        <w:ind w:firstLine="539"/>
        <w:jc w:val="both"/>
        <w:rPr>
          <w:rFonts w:ascii="Times New Roman" w:hAnsi="Times New Roman" w:cs="Times New Roman"/>
          <w:sz w:val="24"/>
          <w:szCs w:val="24"/>
        </w:rPr>
      </w:pPr>
    </w:p>
    <w:p w:rsidR="00713E23" w:rsidRPr="007E38A4" w:rsidRDefault="00421E16" w:rsidP="00713E23">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9</w:t>
      </w:r>
      <w:r w:rsidR="00713E23" w:rsidRPr="007E38A4">
        <w:rPr>
          <w:rFonts w:ascii="Times New Roman" w:hAnsi="Times New Roman" w:cs="Times New Roman"/>
          <w:b/>
          <w:sz w:val="24"/>
          <w:szCs w:val="24"/>
        </w:rPr>
        <w:t>. Состав, форма и сроки представления отчетности о ходе реализации мероприятий, ответственным</w:t>
      </w:r>
      <w:r w:rsidR="002C3A8F">
        <w:rPr>
          <w:rFonts w:ascii="Times New Roman" w:hAnsi="Times New Roman" w:cs="Times New Roman"/>
          <w:b/>
          <w:sz w:val="24"/>
          <w:szCs w:val="24"/>
        </w:rPr>
        <w:t>и</w:t>
      </w:r>
      <w:r w:rsidR="00713E23" w:rsidRPr="007E38A4">
        <w:rPr>
          <w:rFonts w:ascii="Times New Roman" w:hAnsi="Times New Roman" w:cs="Times New Roman"/>
          <w:b/>
          <w:sz w:val="24"/>
          <w:szCs w:val="24"/>
        </w:rPr>
        <w:t xml:space="preserve"> за выполнение мероприятия муниципальному заказчику подпрограммы</w:t>
      </w:r>
    </w:p>
    <w:p w:rsidR="00713E23" w:rsidRPr="007E38A4" w:rsidRDefault="00713E23" w:rsidP="00713E23">
      <w:pPr>
        <w:widowControl w:val="0"/>
        <w:autoSpaceDE w:val="0"/>
        <w:autoSpaceDN w:val="0"/>
        <w:spacing w:after="0" w:line="240" w:lineRule="auto"/>
        <w:jc w:val="center"/>
        <w:rPr>
          <w:rFonts w:ascii="Times New Roman" w:eastAsia="Times New Roman" w:hAnsi="Times New Roman"/>
          <w:b/>
          <w:sz w:val="24"/>
          <w:szCs w:val="24"/>
        </w:rPr>
      </w:pP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Контроль за реализацией муниципальной программы осуществляется главой городского округа Звёздный городок Московской области.</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lastRenderedPageBreak/>
        <w:t xml:space="preserve">Ответственность за реализацию муниципальной программы и обеспечение достижения значений количественных и качественных показателей эффективности реализации муниципальной программы несет муниципальный заказчик муниципальной программы (подпрограммы), а именно: </w:t>
      </w:r>
    </w:p>
    <w:p w:rsidR="0072371B" w:rsidRDefault="0072371B" w:rsidP="0072371B">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отдел по экономической политике, финансам и организации закупок;</w:t>
      </w:r>
    </w:p>
    <w:p w:rsidR="0072371B" w:rsidRPr="007E38A4" w:rsidRDefault="0072371B" w:rsidP="0072371B">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главный специалист администрации.</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В целях подготовки отчетов ответственные за выполнение мероприятий подпрограмм направляют муниципальному заказчику программы и вносят в систему ГАСУ Московской области:</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ежеквартально до 10 числа месяца, следующего за отчетным кварталом:</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оперативный отчет о реализации мероприятий по форме, утвержденной постановлением руководителя администрации городского округа Зв</w:t>
      </w:r>
      <w:r w:rsidR="00D5784E">
        <w:rPr>
          <w:rFonts w:ascii="Times New Roman" w:hAnsi="Times New Roman" w:cs="Times New Roman"/>
          <w:sz w:val="24"/>
          <w:szCs w:val="24"/>
        </w:rPr>
        <w:t>ё</w:t>
      </w:r>
      <w:r w:rsidRPr="007E38A4">
        <w:rPr>
          <w:rFonts w:ascii="Times New Roman" w:hAnsi="Times New Roman" w:cs="Times New Roman"/>
          <w:sz w:val="24"/>
          <w:szCs w:val="24"/>
        </w:rPr>
        <w:t>здный городок Московской области от 01.02.2018 № 47, который содержит в том числе:</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анализ причин несвоевременного выполнения мероприятий;</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оперативный (годовой) отчет о выполнении муниципальной программы по объектам строительства, реконструкции и капитального ремонта по форме, утвержденной постановлением руководителя администрации городского округа Звёздный городок Московской области от 01.02.2018 № 47, который содержит в том числе:</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наименование объекта, адрес объекта, планируемые работы;</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анализ причин невыполнения (несвоевременного выполнения) работ;</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ежегодно до 1 марта года, следующего за отчетным периодом, годовой отчет о реализации муниципальной программы для оценки эффективности реализации государственной программы по форме, утвержденной постановлением руководителя администрации городского округа Звёздный городок Московской области от 01.02.2018 № 47, который содержит в том числе:</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аналитическую записку, в которой указываются:</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степень достижения планируемых результатов реализации муниципальной программы и намеченной цели муниципальной программы;</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общий объем фактически произведенных расходов, в том числе по источникам финансирования и в разрезе городского округа Звёздный городок Московской области, на территории которого реализовывались мероприятия;</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таблицу, в которой указываются данные:</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об использовании средств бюджета городского округа Звёздный городок Московской области и средств иных привлекаемых для реализации муниципальной программы источников по каждому мероприятию и в целом по муниципальной программе;</w:t>
      </w:r>
    </w:p>
    <w:p w:rsidR="00713E23" w:rsidRPr="007E38A4" w:rsidRDefault="00713E23" w:rsidP="00713E23">
      <w:pPr>
        <w:pStyle w:val="ConsPlusNormal"/>
        <w:ind w:firstLine="539"/>
        <w:jc w:val="both"/>
        <w:rPr>
          <w:rFonts w:ascii="Times New Roman" w:hAnsi="Times New Roman" w:cs="Times New Roman"/>
          <w:sz w:val="24"/>
          <w:szCs w:val="24"/>
        </w:rPr>
      </w:pPr>
      <w:r w:rsidRPr="007E38A4">
        <w:rPr>
          <w:rFonts w:ascii="Times New Roman" w:hAnsi="Times New Roman" w:cs="Times New Roman"/>
          <w:sz w:val="24"/>
          <w:szCs w:val="24"/>
        </w:rPr>
        <w:t>по всем мероприятиям, из них по не завершенным в утвержденные сроки, указываются причины их невыполнения и предложения по дальнейшей реализации;</w:t>
      </w:r>
    </w:p>
    <w:p w:rsidR="00713E23" w:rsidRPr="007E38A4" w:rsidRDefault="00713E23" w:rsidP="00713E23">
      <w:pPr>
        <w:pStyle w:val="ConsPlusNormal"/>
        <w:ind w:firstLine="540"/>
        <w:jc w:val="both"/>
        <w:rPr>
          <w:rFonts w:ascii="Times New Roman" w:hAnsi="Times New Roman" w:cs="Times New Roman"/>
          <w:sz w:val="24"/>
          <w:szCs w:val="24"/>
        </w:rPr>
      </w:pPr>
      <w:r w:rsidRPr="007E38A4">
        <w:rPr>
          <w:rFonts w:ascii="Times New Roman" w:hAnsi="Times New Roman" w:cs="Times New Roman"/>
          <w:sz w:val="24"/>
          <w:szCs w:val="24"/>
        </w:rPr>
        <w:t>по планируемым результатам реализации муниципальной программы. По результатам, не достигшим запланированного уровня, приводятся причины невыполнения и предложения по их дальнейшему достижению.</w:t>
      </w:r>
    </w:p>
    <w:p w:rsidR="0032442A" w:rsidRPr="007E38A4" w:rsidRDefault="0032442A" w:rsidP="00CB2A6E">
      <w:pPr>
        <w:pStyle w:val="ConsPlusNormal"/>
        <w:ind w:firstLine="539"/>
        <w:jc w:val="both"/>
        <w:rPr>
          <w:rFonts w:ascii="Times New Roman" w:hAnsi="Times New Roman" w:cs="Times New Roman"/>
          <w:sz w:val="24"/>
          <w:szCs w:val="24"/>
        </w:rPr>
        <w:sectPr w:rsidR="0032442A" w:rsidRPr="007E38A4" w:rsidSect="00FF6652">
          <w:pgSz w:w="11906" w:h="16838"/>
          <w:pgMar w:top="1134" w:right="851" w:bottom="1134" w:left="1134" w:header="709" w:footer="709" w:gutter="0"/>
          <w:cols w:space="708"/>
          <w:titlePg/>
          <w:docGrid w:linePitch="360"/>
        </w:sectPr>
      </w:pPr>
    </w:p>
    <w:p w:rsidR="00887337" w:rsidRPr="007579CB" w:rsidRDefault="00F6142E" w:rsidP="00542ADB">
      <w:pPr>
        <w:pStyle w:val="a3"/>
        <w:keepNext/>
        <w:keepLines/>
        <w:numPr>
          <w:ilvl w:val="0"/>
          <w:numId w:val="9"/>
        </w:numPr>
        <w:tabs>
          <w:tab w:val="left" w:pos="1701"/>
          <w:tab w:val="left" w:pos="2694"/>
          <w:tab w:val="left" w:pos="2977"/>
          <w:tab w:val="center" w:pos="7568"/>
        </w:tabs>
        <w:spacing w:after="0" w:line="240" w:lineRule="auto"/>
        <w:jc w:val="center"/>
        <w:outlineLvl w:val="0"/>
        <w:rPr>
          <w:rFonts w:ascii="Times New Roman" w:hAnsi="Times New Roman"/>
          <w:b/>
          <w:bCs/>
          <w:sz w:val="24"/>
          <w:szCs w:val="24"/>
          <w:lang w:eastAsia="ru-RU"/>
        </w:rPr>
      </w:pPr>
      <w:r w:rsidRPr="007579CB">
        <w:rPr>
          <w:rFonts w:ascii="Times New Roman" w:hAnsi="Times New Roman"/>
          <w:b/>
          <w:bCs/>
          <w:sz w:val="24"/>
          <w:szCs w:val="24"/>
          <w:lang w:eastAsia="ru-RU"/>
        </w:rPr>
        <w:lastRenderedPageBreak/>
        <w:t>Паспорт п</w:t>
      </w:r>
      <w:r w:rsidR="00055062" w:rsidRPr="007579CB">
        <w:rPr>
          <w:rFonts w:ascii="Times New Roman" w:hAnsi="Times New Roman"/>
          <w:b/>
          <w:bCs/>
          <w:sz w:val="24"/>
          <w:szCs w:val="24"/>
          <w:lang w:eastAsia="ru-RU"/>
        </w:rPr>
        <w:t>од</w:t>
      </w:r>
      <w:r w:rsidRPr="007579CB">
        <w:rPr>
          <w:rFonts w:ascii="Times New Roman" w:hAnsi="Times New Roman"/>
          <w:b/>
          <w:bCs/>
          <w:sz w:val="24"/>
          <w:szCs w:val="24"/>
          <w:lang w:eastAsia="ru-RU"/>
        </w:rPr>
        <w:t>программы</w:t>
      </w:r>
      <w:r w:rsidR="00D50BE6" w:rsidRPr="00D50BE6">
        <w:rPr>
          <w:rFonts w:ascii="Times New Roman" w:hAnsi="Times New Roman"/>
          <w:b/>
          <w:bCs/>
          <w:sz w:val="24"/>
          <w:szCs w:val="24"/>
          <w:lang w:eastAsia="ru-RU"/>
        </w:rPr>
        <w:t xml:space="preserve"> </w:t>
      </w:r>
      <w:r w:rsidR="00D50BE6">
        <w:rPr>
          <w:rFonts w:ascii="Times New Roman" w:hAnsi="Times New Roman"/>
          <w:b/>
          <w:bCs/>
          <w:sz w:val="24"/>
          <w:szCs w:val="24"/>
          <w:lang w:val="en-US" w:eastAsia="ru-RU"/>
        </w:rPr>
        <w:t>I</w:t>
      </w:r>
      <w:r w:rsidRPr="007579CB">
        <w:rPr>
          <w:rFonts w:ascii="Times New Roman" w:hAnsi="Times New Roman"/>
          <w:b/>
          <w:bCs/>
          <w:sz w:val="24"/>
          <w:szCs w:val="24"/>
          <w:lang w:eastAsia="ru-RU"/>
        </w:rPr>
        <w:t xml:space="preserve"> </w:t>
      </w:r>
      <w:r w:rsidR="00B5055B" w:rsidRPr="007579CB">
        <w:rPr>
          <w:rFonts w:ascii="Times New Roman" w:hAnsi="Times New Roman"/>
          <w:b/>
          <w:bCs/>
          <w:sz w:val="24"/>
          <w:szCs w:val="24"/>
          <w:lang w:eastAsia="ru-RU"/>
        </w:rPr>
        <w:t>«</w:t>
      </w:r>
      <w:r w:rsidR="00887337" w:rsidRPr="007579CB">
        <w:rPr>
          <w:rFonts w:ascii="Times New Roman" w:hAnsi="Times New Roman"/>
          <w:b/>
          <w:bCs/>
          <w:sz w:val="24"/>
          <w:szCs w:val="24"/>
          <w:lang w:eastAsia="ru-RU"/>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w:t>
      </w:r>
      <w:r w:rsidR="00B5055B" w:rsidRPr="007579CB">
        <w:rPr>
          <w:rFonts w:ascii="Times New Roman" w:hAnsi="Times New Roman"/>
          <w:b/>
          <w:bCs/>
          <w:sz w:val="24"/>
          <w:szCs w:val="24"/>
          <w:lang w:eastAsia="ru-RU"/>
        </w:rPr>
        <w:t>рственных и муниципальных услуг</w:t>
      </w:r>
      <w:r w:rsidR="0037133A" w:rsidRPr="007579CB">
        <w:rPr>
          <w:rFonts w:ascii="Times New Roman" w:hAnsi="Times New Roman"/>
          <w:b/>
          <w:bCs/>
          <w:sz w:val="24"/>
          <w:szCs w:val="24"/>
          <w:lang w:eastAsia="ru-RU"/>
        </w:rPr>
        <w:t>»</w:t>
      </w:r>
    </w:p>
    <w:p w:rsidR="00887337" w:rsidRPr="007579CB" w:rsidRDefault="00887337" w:rsidP="00C56B7A">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6"/>
        <w:gridCol w:w="1941"/>
        <w:gridCol w:w="1938"/>
        <w:gridCol w:w="1250"/>
        <w:gridCol w:w="1250"/>
        <w:gridCol w:w="1250"/>
        <w:gridCol w:w="1107"/>
        <w:gridCol w:w="1107"/>
        <w:gridCol w:w="1674"/>
      </w:tblGrid>
      <w:tr w:rsidR="00887337" w:rsidRPr="007579CB" w:rsidTr="00627B8E">
        <w:tc>
          <w:tcPr>
            <w:tcW w:w="1120" w:type="pct"/>
          </w:tcPr>
          <w:p w:rsidR="00887337" w:rsidRPr="007579CB" w:rsidRDefault="0062420D" w:rsidP="00C56B7A">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 xml:space="preserve">Муниципальный </w:t>
            </w:r>
            <w:r w:rsidR="00887337" w:rsidRPr="007579CB">
              <w:rPr>
                <w:rFonts w:ascii="Times New Roman" w:eastAsia="Times New Roman" w:hAnsi="Times New Roman"/>
                <w:sz w:val="24"/>
                <w:szCs w:val="24"/>
                <w:lang w:eastAsia="ru-RU"/>
              </w:rPr>
              <w:t xml:space="preserve">заказчик </w:t>
            </w:r>
            <w:r w:rsidR="00055062" w:rsidRPr="007579CB">
              <w:rPr>
                <w:rFonts w:ascii="Times New Roman" w:eastAsia="Times New Roman" w:hAnsi="Times New Roman"/>
                <w:sz w:val="24"/>
                <w:szCs w:val="24"/>
                <w:lang w:eastAsia="ru-RU"/>
              </w:rPr>
              <w:t>под</w:t>
            </w:r>
            <w:r w:rsidR="00887337" w:rsidRPr="007579CB">
              <w:rPr>
                <w:rFonts w:ascii="Times New Roman" w:eastAsia="Times New Roman" w:hAnsi="Times New Roman"/>
                <w:sz w:val="24"/>
                <w:szCs w:val="24"/>
                <w:lang w:eastAsia="ru-RU"/>
              </w:rPr>
              <w:t xml:space="preserve">программы </w:t>
            </w:r>
          </w:p>
          <w:p w:rsidR="002C7A3D" w:rsidRPr="007579CB" w:rsidRDefault="002C7A3D" w:rsidP="00C56B7A">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3880" w:type="pct"/>
            <w:gridSpan w:val="8"/>
          </w:tcPr>
          <w:p w:rsidR="00887337" w:rsidRPr="007579CB" w:rsidRDefault="00055062" w:rsidP="00932794">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Администрация городского округа Зв</w:t>
            </w:r>
            <w:r w:rsidR="00932794" w:rsidRPr="007579CB">
              <w:rPr>
                <w:rFonts w:ascii="Times New Roman" w:eastAsia="Times New Roman" w:hAnsi="Times New Roman"/>
                <w:sz w:val="24"/>
                <w:szCs w:val="24"/>
                <w:lang w:eastAsia="ru-RU"/>
              </w:rPr>
              <w:t>ё</w:t>
            </w:r>
            <w:r w:rsidRPr="007579CB">
              <w:rPr>
                <w:rFonts w:ascii="Times New Roman" w:eastAsia="Times New Roman" w:hAnsi="Times New Roman"/>
                <w:sz w:val="24"/>
                <w:szCs w:val="24"/>
                <w:lang w:eastAsia="ru-RU"/>
              </w:rPr>
              <w:t>здный городок Московской области</w:t>
            </w:r>
          </w:p>
        </w:tc>
      </w:tr>
      <w:tr w:rsidR="00F6142E" w:rsidRPr="007579CB" w:rsidTr="00627B8E">
        <w:trPr>
          <w:cantSplit/>
          <w:trHeight w:val="180"/>
        </w:trPr>
        <w:tc>
          <w:tcPr>
            <w:tcW w:w="1120" w:type="pct"/>
            <w:vMerge w:val="restart"/>
          </w:tcPr>
          <w:p w:rsidR="00F6142E" w:rsidRPr="007579CB" w:rsidRDefault="00F6142E" w:rsidP="00F6142E">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Источники финансирования подпрограммы по годам реализации и главным распорядителям бюджетных средств,</w:t>
            </w:r>
            <w:r w:rsidR="00627B8E">
              <w:rPr>
                <w:rFonts w:ascii="Times New Roman" w:eastAsia="Times New Roman" w:hAnsi="Times New Roman"/>
                <w:sz w:val="24"/>
                <w:szCs w:val="24"/>
                <w:lang w:eastAsia="ru-RU"/>
              </w:rPr>
              <w:t xml:space="preserve"> </w:t>
            </w:r>
            <w:r w:rsidRPr="007579CB">
              <w:rPr>
                <w:rFonts w:ascii="Times New Roman" w:eastAsia="Times New Roman" w:hAnsi="Times New Roman"/>
                <w:sz w:val="24"/>
                <w:szCs w:val="24"/>
                <w:lang w:eastAsia="ru-RU"/>
              </w:rPr>
              <w:t>в том числе по годам:</w:t>
            </w:r>
          </w:p>
        </w:tc>
        <w:tc>
          <w:tcPr>
            <w:tcW w:w="654" w:type="pct"/>
            <w:vMerge w:val="restart"/>
          </w:tcPr>
          <w:p w:rsidR="00F6142E" w:rsidRPr="007579CB" w:rsidRDefault="00F6142E" w:rsidP="00C56B7A">
            <w:pPr>
              <w:tabs>
                <w:tab w:val="left" w:pos="1701"/>
                <w:tab w:val="left" w:pos="2694"/>
                <w:tab w:val="left" w:pos="2977"/>
              </w:tabs>
              <w:spacing w:before="40" w:after="40" w:line="240" w:lineRule="auto"/>
              <w:rPr>
                <w:rFonts w:ascii="Times New Roman" w:eastAsia="Times New Roman" w:hAnsi="Times New Roman"/>
                <w:sz w:val="24"/>
                <w:szCs w:val="24"/>
                <w:lang w:eastAsia="ru-RU"/>
              </w:rPr>
            </w:pPr>
            <w:bookmarkStart w:id="32" w:name="OLE_LINK50"/>
            <w:bookmarkStart w:id="33" w:name="OLE_LINK51"/>
            <w:r w:rsidRPr="007579CB">
              <w:rPr>
                <w:rFonts w:ascii="Times New Roman" w:eastAsia="Times New Roman" w:hAnsi="Times New Roman"/>
                <w:sz w:val="24"/>
                <w:szCs w:val="24"/>
                <w:lang w:eastAsia="ru-RU"/>
              </w:rPr>
              <w:t>Главный распорядитель бюджетных средств</w:t>
            </w:r>
            <w:bookmarkEnd w:id="32"/>
            <w:bookmarkEnd w:id="33"/>
            <w:r w:rsidR="00421E16" w:rsidRPr="007579CB">
              <w:rPr>
                <w:rFonts w:ascii="Times New Roman" w:eastAsia="Times New Roman" w:hAnsi="Times New Roman"/>
                <w:sz w:val="24"/>
                <w:szCs w:val="24"/>
                <w:lang w:eastAsia="ru-RU"/>
              </w:rPr>
              <w:t xml:space="preserve"> (далее ГРБС)</w:t>
            </w:r>
          </w:p>
        </w:tc>
        <w:tc>
          <w:tcPr>
            <w:tcW w:w="653" w:type="pct"/>
            <w:vMerge w:val="restart"/>
          </w:tcPr>
          <w:p w:rsidR="00F6142E" w:rsidRPr="007579CB" w:rsidRDefault="00F6142E" w:rsidP="00C56B7A">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Источник финансирования</w:t>
            </w:r>
          </w:p>
        </w:tc>
        <w:tc>
          <w:tcPr>
            <w:tcW w:w="2573" w:type="pct"/>
            <w:gridSpan w:val="6"/>
            <w:vAlign w:val="center"/>
          </w:tcPr>
          <w:p w:rsidR="00F6142E" w:rsidRPr="007579CB" w:rsidRDefault="00F6142E" w:rsidP="00C56B7A">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Расходы (тыс. рублей)</w:t>
            </w:r>
          </w:p>
        </w:tc>
      </w:tr>
      <w:tr w:rsidR="007579CB" w:rsidRPr="007579CB" w:rsidTr="00627B8E">
        <w:trPr>
          <w:cantSplit/>
          <w:trHeight w:val="144"/>
        </w:trPr>
        <w:tc>
          <w:tcPr>
            <w:tcW w:w="1120" w:type="pct"/>
            <w:vMerge/>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p>
        </w:tc>
        <w:tc>
          <w:tcPr>
            <w:tcW w:w="654"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653"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421" w:type="pct"/>
            <w:vAlign w:val="center"/>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20</w:t>
            </w:r>
            <w:r w:rsidRPr="007579CB">
              <w:rPr>
                <w:rFonts w:ascii="Times New Roman" w:eastAsia="Times New Roman" w:hAnsi="Times New Roman"/>
                <w:sz w:val="24"/>
                <w:szCs w:val="24"/>
                <w:lang w:val="en-US" w:eastAsia="ru-RU"/>
              </w:rPr>
              <w:t>20</w:t>
            </w:r>
            <w:r w:rsidRPr="007579CB">
              <w:rPr>
                <w:rFonts w:ascii="Times New Roman" w:eastAsia="Times New Roman" w:hAnsi="Times New Roman"/>
                <w:sz w:val="24"/>
                <w:szCs w:val="24"/>
                <w:lang w:eastAsia="ru-RU"/>
              </w:rPr>
              <w:t xml:space="preserve"> год</w:t>
            </w:r>
          </w:p>
        </w:tc>
        <w:tc>
          <w:tcPr>
            <w:tcW w:w="421" w:type="pct"/>
            <w:vAlign w:val="center"/>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20</w:t>
            </w:r>
            <w:r w:rsidRPr="007579CB">
              <w:rPr>
                <w:rFonts w:ascii="Times New Roman" w:eastAsia="Times New Roman" w:hAnsi="Times New Roman"/>
                <w:sz w:val="24"/>
                <w:szCs w:val="24"/>
                <w:lang w:val="en-US" w:eastAsia="ru-RU"/>
              </w:rPr>
              <w:t>21</w:t>
            </w:r>
            <w:r w:rsidRPr="007579CB">
              <w:rPr>
                <w:rFonts w:ascii="Times New Roman" w:eastAsia="Times New Roman" w:hAnsi="Times New Roman"/>
                <w:sz w:val="24"/>
                <w:szCs w:val="24"/>
                <w:lang w:eastAsia="ru-RU"/>
              </w:rPr>
              <w:t xml:space="preserve"> год</w:t>
            </w:r>
          </w:p>
        </w:tc>
        <w:tc>
          <w:tcPr>
            <w:tcW w:w="421" w:type="pct"/>
            <w:vAlign w:val="center"/>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202</w:t>
            </w:r>
            <w:r w:rsidRPr="007579CB">
              <w:rPr>
                <w:rFonts w:ascii="Times New Roman" w:eastAsia="Times New Roman" w:hAnsi="Times New Roman"/>
                <w:sz w:val="24"/>
                <w:szCs w:val="24"/>
                <w:lang w:val="en-US" w:eastAsia="ru-RU"/>
              </w:rPr>
              <w:t>2</w:t>
            </w:r>
            <w:r w:rsidRPr="007579CB">
              <w:rPr>
                <w:rFonts w:ascii="Times New Roman" w:eastAsia="Times New Roman" w:hAnsi="Times New Roman"/>
                <w:sz w:val="24"/>
                <w:szCs w:val="24"/>
                <w:lang w:eastAsia="ru-RU"/>
              </w:rPr>
              <w:t xml:space="preserve"> год</w:t>
            </w:r>
          </w:p>
        </w:tc>
        <w:tc>
          <w:tcPr>
            <w:tcW w:w="373" w:type="pct"/>
            <w:vAlign w:val="center"/>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202</w:t>
            </w:r>
            <w:r w:rsidRPr="007579CB">
              <w:rPr>
                <w:rFonts w:ascii="Times New Roman" w:eastAsia="Times New Roman" w:hAnsi="Times New Roman"/>
                <w:sz w:val="24"/>
                <w:szCs w:val="24"/>
                <w:lang w:val="en-US" w:eastAsia="ru-RU"/>
              </w:rPr>
              <w:t>3</w:t>
            </w:r>
            <w:r w:rsidRPr="007579CB">
              <w:rPr>
                <w:rFonts w:ascii="Times New Roman" w:eastAsia="Times New Roman" w:hAnsi="Times New Roman"/>
                <w:sz w:val="24"/>
                <w:szCs w:val="24"/>
                <w:lang w:eastAsia="ru-RU"/>
              </w:rPr>
              <w:t xml:space="preserve"> год</w:t>
            </w:r>
          </w:p>
        </w:tc>
        <w:tc>
          <w:tcPr>
            <w:tcW w:w="373" w:type="pct"/>
            <w:vAlign w:val="center"/>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202</w:t>
            </w:r>
            <w:r w:rsidRPr="007579CB">
              <w:rPr>
                <w:rFonts w:ascii="Times New Roman" w:eastAsia="Times New Roman" w:hAnsi="Times New Roman"/>
                <w:sz w:val="24"/>
                <w:szCs w:val="24"/>
                <w:lang w:val="en-US" w:eastAsia="ru-RU"/>
              </w:rPr>
              <w:t>4</w:t>
            </w:r>
            <w:r w:rsidRPr="007579CB">
              <w:rPr>
                <w:rFonts w:ascii="Times New Roman" w:eastAsia="Times New Roman" w:hAnsi="Times New Roman"/>
                <w:sz w:val="24"/>
                <w:szCs w:val="24"/>
                <w:lang w:eastAsia="ru-RU"/>
              </w:rPr>
              <w:t xml:space="preserve"> год</w:t>
            </w:r>
          </w:p>
        </w:tc>
        <w:tc>
          <w:tcPr>
            <w:tcW w:w="564" w:type="pct"/>
            <w:vAlign w:val="center"/>
          </w:tcPr>
          <w:p w:rsidR="007579CB" w:rsidRPr="007579CB" w:rsidRDefault="007579CB" w:rsidP="007579CB">
            <w:pPr>
              <w:tabs>
                <w:tab w:val="left" w:pos="1701"/>
                <w:tab w:val="left" w:pos="2694"/>
                <w:tab w:val="left" w:pos="2977"/>
              </w:tabs>
              <w:spacing w:before="40" w:after="40" w:line="240" w:lineRule="auto"/>
              <w:jc w:val="center"/>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Итого</w:t>
            </w:r>
          </w:p>
        </w:tc>
      </w:tr>
      <w:tr w:rsidR="007579CB" w:rsidRPr="007579CB" w:rsidTr="00627B8E">
        <w:trPr>
          <w:cantSplit/>
        </w:trPr>
        <w:tc>
          <w:tcPr>
            <w:tcW w:w="1120"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654" w:type="pct"/>
            <w:vMerge w:val="restart"/>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Администрация городского округа Звёздный городок Московской области</w:t>
            </w:r>
          </w:p>
        </w:tc>
        <w:tc>
          <w:tcPr>
            <w:tcW w:w="653" w:type="pct"/>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Всего,</w:t>
            </w:r>
          </w:p>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в том числе:</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13327,72</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13 007,20</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13 007,20</w:t>
            </w:r>
          </w:p>
        </w:tc>
        <w:tc>
          <w:tcPr>
            <w:tcW w:w="373"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373"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564"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lang w:val="en-US"/>
              </w:rPr>
            </w:pPr>
            <w:r w:rsidRPr="007579CB">
              <w:rPr>
                <w:rFonts w:ascii="Times New Roman" w:hAnsi="Times New Roman"/>
                <w:sz w:val="24"/>
                <w:szCs w:val="24"/>
              </w:rPr>
              <w:t>39 342,12</w:t>
            </w:r>
          </w:p>
        </w:tc>
      </w:tr>
      <w:tr w:rsidR="007579CB" w:rsidRPr="007579CB" w:rsidTr="00627B8E">
        <w:trPr>
          <w:cantSplit/>
          <w:trHeight w:val="676"/>
        </w:trPr>
        <w:tc>
          <w:tcPr>
            <w:tcW w:w="1120"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654"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653" w:type="pct"/>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Средства бюджета Московской области</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283,00</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373"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373"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564"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283,00</w:t>
            </w:r>
          </w:p>
        </w:tc>
      </w:tr>
      <w:tr w:rsidR="007579CB" w:rsidRPr="007579CB" w:rsidTr="00627B8E">
        <w:trPr>
          <w:cantSplit/>
          <w:trHeight w:val="676"/>
        </w:trPr>
        <w:tc>
          <w:tcPr>
            <w:tcW w:w="1120"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654" w:type="pct"/>
            <w:vMerge/>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p>
        </w:tc>
        <w:tc>
          <w:tcPr>
            <w:tcW w:w="653" w:type="pct"/>
          </w:tcPr>
          <w:p w:rsidR="007579CB" w:rsidRPr="007579CB" w:rsidRDefault="007579CB" w:rsidP="007579CB">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Средства бюджета городского округа Звёздный городок Московской области</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13 044,72</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13 007,20</w:t>
            </w:r>
          </w:p>
        </w:tc>
        <w:tc>
          <w:tcPr>
            <w:tcW w:w="421"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13 007,20</w:t>
            </w:r>
          </w:p>
        </w:tc>
        <w:tc>
          <w:tcPr>
            <w:tcW w:w="373"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373" w:type="pct"/>
            <w:shd w:val="clear" w:color="auto" w:fill="FFFFFF"/>
          </w:tcPr>
          <w:p w:rsidR="007579CB" w:rsidRPr="007579CB" w:rsidRDefault="007579CB" w:rsidP="00961F19">
            <w:pPr>
              <w:tabs>
                <w:tab w:val="left" w:pos="1701"/>
                <w:tab w:val="left" w:pos="2694"/>
                <w:tab w:val="left" w:pos="2977"/>
              </w:tabs>
              <w:spacing w:before="40" w:after="0" w:line="240" w:lineRule="auto"/>
              <w:jc w:val="center"/>
              <w:rPr>
                <w:rFonts w:ascii="Times New Roman" w:hAnsi="Times New Roman"/>
                <w:sz w:val="24"/>
                <w:szCs w:val="24"/>
              </w:rPr>
            </w:pPr>
            <w:r w:rsidRPr="007579CB">
              <w:rPr>
                <w:rFonts w:ascii="Times New Roman" w:hAnsi="Times New Roman"/>
                <w:sz w:val="24"/>
                <w:szCs w:val="24"/>
              </w:rPr>
              <w:t>0,00</w:t>
            </w:r>
          </w:p>
        </w:tc>
        <w:tc>
          <w:tcPr>
            <w:tcW w:w="564" w:type="pct"/>
            <w:shd w:val="clear" w:color="auto" w:fill="FFFFFF"/>
          </w:tcPr>
          <w:p w:rsidR="007579CB" w:rsidRPr="00666BA1" w:rsidRDefault="007579CB" w:rsidP="00666BA1">
            <w:pPr>
              <w:pStyle w:val="a3"/>
              <w:numPr>
                <w:ilvl w:val="0"/>
                <w:numId w:val="13"/>
              </w:numPr>
              <w:tabs>
                <w:tab w:val="left" w:pos="1701"/>
                <w:tab w:val="left" w:pos="2694"/>
                <w:tab w:val="left" w:pos="2977"/>
              </w:tabs>
              <w:spacing w:before="40" w:after="0" w:line="240" w:lineRule="auto"/>
              <w:jc w:val="center"/>
              <w:rPr>
                <w:rFonts w:ascii="Times New Roman" w:hAnsi="Times New Roman"/>
                <w:sz w:val="24"/>
                <w:szCs w:val="24"/>
              </w:rPr>
            </w:pPr>
            <w:r w:rsidRPr="00666BA1">
              <w:rPr>
                <w:rFonts w:ascii="Times New Roman" w:hAnsi="Times New Roman"/>
                <w:sz w:val="24"/>
                <w:szCs w:val="24"/>
              </w:rPr>
              <w:t>059,12</w:t>
            </w:r>
          </w:p>
        </w:tc>
      </w:tr>
    </w:tbl>
    <w:p w:rsidR="0037647C" w:rsidRPr="007E38A4" w:rsidRDefault="0037647C" w:rsidP="00C56B7A">
      <w:pPr>
        <w:tabs>
          <w:tab w:val="left" w:pos="1701"/>
          <w:tab w:val="left" w:pos="2694"/>
          <w:tab w:val="left" w:pos="2977"/>
        </w:tabs>
        <w:autoSpaceDE w:val="0"/>
        <w:autoSpaceDN w:val="0"/>
        <w:adjustRightInd w:val="0"/>
        <w:spacing w:after="0" w:line="240" w:lineRule="auto"/>
        <w:rPr>
          <w:rFonts w:ascii="Times New Roman" w:hAnsi="Times New Roman"/>
          <w:sz w:val="28"/>
          <w:szCs w:val="28"/>
          <w:lang w:eastAsia="ru-RU"/>
        </w:rPr>
        <w:sectPr w:rsidR="0037647C" w:rsidRPr="007E38A4" w:rsidSect="00FF6652">
          <w:pgSz w:w="16838" w:h="11906" w:orient="landscape"/>
          <w:pgMar w:top="1134" w:right="851" w:bottom="1134" w:left="1134" w:header="709" w:footer="709" w:gutter="0"/>
          <w:cols w:space="708"/>
          <w:titlePg/>
          <w:docGrid w:linePitch="360"/>
        </w:sectPr>
      </w:pPr>
    </w:p>
    <w:p w:rsidR="007579CB" w:rsidRPr="008E030F" w:rsidRDefault="007579CB" w:rsidP="008E030F">
      <w:pPr>
        <w:pStyle w:val="a3"/>
        <w:keepNext/>
        <w:numPr>
          <w:ilvl w:val="0"/>
          <w:numId w:val="9"/>
        </w:numPr>
        <w:tabs>
          <w:tab w:val="left" w:pos="1701"/>
          <w:tab w:val="left" w:pos="2694"/>
          <w:tab w:val="left" w:pos="2977"/>
        </w:tabs>
        <w:spacing w:after="0" w:line="240" w:lineRule="auto"/>
        <w:jc w:val="center"/>
        <w:outlineLvl w:val="1"/>
        <w:rPr>
          <w:rFonts w:ascii="Times New Roman" w:hAnsi="Times New Roman"/>
          <w:b/>
          <w:sz w:val="24"/>
          <w:szCs w:val="24"/>
          <w:lang w:eastAsia="ru-RU"/>
        </w:rPr>
      </w:pPr>
      <w:r w:rsidRPr="008E030F">
        <w:rPr>
          <w:rFonts w:ascii="Times New Roman" w:hAnsi="Times New Roman"/>
          <w:b/>
          <w:sz w:val="24"/>
          <w:szCs w:val="24"/>
          <w:lang w:eastAsia="ru-RU"/>
        </w:rPr>
        <w:lastRenderedPageBreak/>
        <w:t>Описание задачи Программы</w:t>
      </w:r>
    </w:p>
    <w:p w:rsidR="007579CB" w:rsidRDefault="007579CB" w:rsidP="007579CB">
      <w:pPr>
        <w:keepNext/>
        <w:tabs>
          <w:tab w:val="num" w:pos="0"/>
          <w:tab w:val="left" w:pos="1701"/>
          <w:tab w:val="left" w:pos="2694"/>
          <w:tab w:val="left" w:pos="2977"/>
        </w:tabs>
        <w:spacing w:after="0" w:line="240" w:lineRule="auto"/>
        <w:jc w:val="center"/>
        <w:outlineLvl w:val="1"/>
        <w:rPr>
          <w:rFonts w:ascii="Times New Roman" w:hAnsi="Times New Roman"/>
          <w:b/>
          <w:sz w:val="24"/>
          <w:szCs w:val="24"/>
          <w:lang w:eastAsia="ru-RU"/>
        </w:rPr>
      </w:pPr>
    </w:p>
    <w:p w:rsidR="007579CB" w:rsidRPr="00542ADB" w:rsidRDefault="007579CB" w:rsidP="007579CB">
      <w:pPr>
        <w:shd w:val="clear" w:color="auto" w:fill="FFFFFF"/>
        <w:spacing w:before="100" w:beforeAutospacing="1" w:after="100" w:afterAutospacing="1" w:line="240" w:lineRule="auto"/>
        <w:ind w:firstLine="709"/>
        <w:contextualSpacing/>
        <w:jc w:val="both"/>
        <w:rPr>
          <w:rFonts w:ascii="Times New Roman" w:hAnsi="Times New Roman"/>
          <w:sz w:val="24"/>
          <w:szCs w:val="24"/>
        </w:rPr>
      </w:pPr>
      <w:r w:rsidRPr="00542ADB">
        <w:rPr>
          <w:rFonts w:ascii="Times New Roman" w:hAnsi="Times New Roman"/>
          <w:sz w:val="24"/>
          <w:szCs w:val="24"/>
        </w:rPr>
        <w:t>Приоритеты государственной политики Московской области в сфере государственного управления – это, прежде всего, повышение уровня жизни населения и улучшение условий ведения предпринимательской деятельности. Совершенствование системы государственного управления является общегосударственной задачей, которая поставлена перед органами власти всех уровней.</w:t>
      </w:r>
    </w:p>
    <w:p w:rsidR="007579CB" w:rsidRPr="00542ADB" w:rsidRDefault="007579CB" w:rsidP="007579CB">
      <w:pPr>
        <w:shd w:val="clear" w:color="auto" w:fill="FFFFFF"/>
        <w:spacing w:before="100" w:beforeAutospacing="1" w:after="100" w:afterAutospacing="1" w:line="240" w:lineRule="auto"/>
        <w:ind w:firstLine="709"/>
        <w:contextualSpacing/>
        <w:jc w:val="both"/>
        <w:rPr>
          <w:rFonts w:ascii="Times New Roman" w:hAnsi="Times New Roman"/>
          <w:sz w:val="24"/>
          <w:szCs w:val="24"/>
        </w:rPr>
      </w:pPr>
      <w:r w:rsidRPr="00542ADB">
        <w:rPr>
          <w:rFonts w:ascii="Times New Roman" w:hAnsi="Times New Roman"/>
          <w:sz w:val="24"/>
          <w:szCs w:val="24"/>
        </w:rPr>
        <w:t>Основной задачей Подпрограммы является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7579CB" w:rsidRPr="00542ADB" w:rsidRDefault="007579CB" w:rsidP="007579CB">
      <w:pPr>
        <w:keepNext/>
        <w:tabs>
          <w:tab w:val="num" w:pos="0"/>
          <w:tab w:val="left" w:pos="1701"/>
          <w:tab w:val="left" w:pos="2694"/>
          <w:tab w:val="left" w:pos="2977"/>
        </w:tabs>
        <w:spacing w:after="0" w:line="240" w:lineRule="auto"/>
        <w:jc w:val="both"/>
        <w:outlineLvl w:val="1"/>
        <w:rPr>
          <w:rFonts w:ascii="Times New Roman" w:hAnsi="Times New Roman"/>
          <w:b/>
          <w:sz w:val="24"/>
          <w:szCs w:val="24"/>
          <w:lang w:eastAsia="ru-RU"/>
        </w:rPr>
      </w:pPr>
    </w:p>
    <w:p w:rsidR="007579CB" w:rsidRPr="008E030F" w:rsidRDefault="007579CB" w:rsidP="008E030F">
      <w:pPr>
        <w:pStyle w:val="a3"/>
        <w:keepNext/>
        <w:numPr>
          <w:ilvl w:val="0"/>
          <w:numId w:val="9"/>
        </w:numPr>
        <w:tabs>
          <w:tab w:val="num" w:pos="0"/>
          <w:tab w:val="left" w:pos="1701"/>
          <w:tab w:val="left" w:pos="2694"/>
          <w:tab w:val="left" w:pos="2977"/>
        </w:tabs>
        <w:spacing w:after="0" w:line="240" w:lineRule="auto"/>
        <w:jc w:val="center"/>
        <w:outlineLvl w:val="1"/>
        <w:rPr>
          <w:rFonts w:ascii="Times New Roman" w:hAnsi="Times New Roman"/>
          <w:b/>
          <w:sz w:val="24"/>
          <w:szCs w:val="24"/>
          <w:lang w:eastAsia="ru-RU"/>
        </w:rPr>
      </w:pPr>
      <w:r w:rsidRPr="008E030F">
        <w:rPr>
          <w:rFonts w:ascii="Times New Roman" w:hAnsi="Times New Roman"/>
          <w:b/>
          <w:sz w:val="24"/>
          <w:szCs w:val="24"/>
          <w:lang w:eastAsia="ru-RU"/>
        </w:rPr>
        <w:t>Характеристика проблем и мероприятий Подпрограммы</w:t>
      </w:r>
    </w:p>
    <w:p w:rsidR="007579CB" w:rsidRPr="007E38A4" w:rsidRDefault="007579CB" w:rsidP="007579CB">
      <w:pPr>
        <w:keepNext/>
        <w:tabs>
          <w:tab w:val="num" w:pos="0"/>
          <w:tab w:val="left" w:pos="1701"/>
          <w:tab w:val="left" w:pos="2694"/>
          <w:tab w:val="left" w:pos="2977"/>
        </w:tabs>
        <w:spacing w:after="0" w:line="240" w:lineRule="auto"/>
        <w:jc w:val="center"/>
        <w:outlineLvl w:val="1"/>
        <w:rPr>
          <w:rFonts w:ascii="Times New Roman" w:hAnsi="Times New Roman"/>
          <w:b/>
          <w:sz w:val="24"/>
          <w:szCs w:val="24"/>
          <w:lang w:eastAsia="ru-RU"/>
        </w:rPr>
      </w:pPr>
    </w:p>
    <w:p w:rsidR="007579CB" w:rsidRPr="00720131" w:rsidRDefault="007579CB" w:rsidP="007579CB">
      <w:pPr>
        <w:shd w:val="clear" w:color="auto" w:fill="FFFFFF"/>
        <w:spacing w:line="240" w:lineRule="auto"/>
        <w:ind w:firstLine="709"/>
        <w:contextualSpacing/>
        <w:jc w:val="both"/>
        <w:rPr>
          <w:rFonts w:ascii="Times New Roman" w:hAnsi="Times New Roman"/>
          <w:sz w:val="24"/>
          <w:szCs w:val="24"/>
        </w:rPr>
      </w:pPr>
      <w:r w:rsidRPr="00720131">
        <w:rPr>
          <w:rFonts w:ascii="Times New Roman" w:hAnsi="Times New Roman"/>
          <w:sz w:val="24"/>
          <w:szCs w:val="24"/>
        </w:rPr>
        <w:t xml:space="preserve">Качество государственного управления напрямую связано с качеством жизни. Недостатки государственного управления являются одним из главных факторов, негативно влияющих на отношение граждан и представителей бизнеса к органам государственной власти и на предпринимательский климат в территориях. </w:t>
      </w:r>
    </w:p>
    <w:p w:rsidR="007579CB" w:rsidRDefault="007579CB" w:rsidP="007579CB">
      <w:pPr>
        <w:shd w:val="clear" w:color="auto" w:fill="FFFFFF"/>
        <w:spacing w:line="240" w:lineRule="auto"/>
        <w:ind w:firstLine="708"/>
        <w:contextualSpacing/>
        <w:jc w:val="both"/>
        <w:rPr>
          <w:rFonts w:ascii="Times New Roman" w:hAnsi="Times New Roman"/>
          <w:sz w:val="24"/>
          <w:szCs w:val="24"/>
        </w:rPr>
      </w:pPr>
      <w:r w:rsidRPr="00720131">
        <w:rPr>
          <w:rFonts w:ascii="Times New Roman" w:hAnsi="Times New Roman"/>
          <w:sz w:val="24"/>
          <w:szCs w:val="24"/>
        </w:rPr>
        <w:t xml:space="preserve">Решение задачи Подпрограммы осуществляется посредством реализации мероприятий настоящей Подпрограммы. </w:t>
      </w:r>
    </w:p>
    <w:p w:rsidR="007579CB" w:rsidRPr="00720131" w:rsidRDefault="007579CB" w:rsidP="007579CB">
      <w:pPr>
        <w:shd w:val="clear" w:color="auto" w:fill="FFFFFF"/>
        <w:spacing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Ос</w:t>
      </w:r>
      <w:r w:rsidRPr="00720131">
        <w:rPr>
          <w:rFonts w:ascii="Times New Roman" w:hAnsi="Times New Roman"/>
          <w:sz w:val="24"/>
          <w:szCs w:val="24"/>
          <w:lang w:eastAsia="ru-RU"/>
        </w:rPr>
        <w:t xml:space="preserve">новными мероприятиями Подпрограммы являются: </w:t>
      </w:r>
    </w:p>
    <w:p w:rsidR="007579CB" w:rsidRPr="00720131" w:rsidRDefault="007579CB" w:rsidP="007579CB">
      <w:pPr>
        <w:shd w:val="clear" w:color="auto" w:fill="FFFFFF"/>
        <w:spacing w:line="240" w:lineRule="auto"/>
        <w:ind w:firstLine="708"/>
        <w:contextualSpacing/>
        <w:jc w:val="both"/>
        <w:rPr>
          <w:rFonts w:ascii="Times New Roman" w:hAnsi="Times New Roman"/>
          <w:sz w:val="24"/>
          <w:szCs w:val="24"/>
        </w:rPr>
      </w:pPr>
      <w:r w:rsidRPr="00720131">
        <w:rPr>
          <w:rFonts w:ascii="Times New Roman" w:hAnsi="Times New Roman"/>
          <w:sz w:val="24"/>
          <w:szCs w:val="24"/>
        </w:rPr>
        <w:t>реализация общесистемных мер по повышению качества и доступности государственных и муниципальных услуг на территории муниципального образования (далее - реализация общесистемных мер);</w:t>
      </w:r>
    </w:p>
    <w:p w:rsidR="007579CB" w:rsidRPr="00720131" w:rsidRDefault="007579CB" w:rsidP="007579CB">
      <w:pPr>
        <w:shd w:val="clear" w:color="auto" w:fill="FFFFFF"/>
        <w:spacing w:line="240" w:lineRule="auto"/>
        <w:ind w:firstLine="708"/>
        <w:contextualSpacing/>
        <w:jc w:val="both"/>
        <w:rPr>
          <w:rFonts w:ascii="Times New Roman" w:hAnsi="Times New Roman"/>
          <w:sz w:val="24"/>
          <w:szCs w:val="24"/>
        </w:rPr>
      </w:pPr>
      <w:r w:rsidRPr="00720131">
        <w:rPr>
          <w:rFonts w:ascii="Times New Roman" w:hAnsi="Times New Roman"/>
          <w:sz w:val="24"/>
          <w:szCs w:val="24"/>
        </w:rPr>
        <w:t>организация деятельности многофункциональных центров предоставления государственных и муниципальных услуг;</w:t>
      </w:r>
    </w:p>
    <w:p w:rsidR="007579CB" w:rsidRPr="00720131" w:rsidRDefault="007579CB" w:rsidP="007579CB">
      <w:pPr>
        <w:shd w:val="clear" w:color="auto" w:fill="FFFFFF"/>
        <w:spacing w:line="240" w:lineRule="auto"/>
        <w:ind w:firstLine="708"/>
        <w:contextualSpacing/>
        <w:jc w:val="both"/>
        <w:rPr>
          <w:rFonts w:ascii="Times New Roman" w:hAnsi="Times New Roman"/>
          <w:sz w:val="24"/>
          <w:szCs w:val="24"/>
        </w:rPr>
      </w:pPr>
      <w:r w:rsidRPr="00720131">
        <w:rPr>
          <w:rFonts w:ascii="Times New Roman" w:hAnsi="Times New Roman"/>
          <w:sz w:val="24"/>
          <w:szCs w:val="24"/>
        </w:rPr>
        <w:t>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p w:rsidR="007579CB" w:rsidRPr="007E38A4" w:rsidRDefault="007579CB" w:rsidP="007579CB">
      <w:pPr>
        <w:autoSpaceDE w:val="0"/>
        <w:autoSpaceDN w:val="0"/>
        <w:adjustRightInd w:val="0"/>
        <w:spacing w:after="0" w:line="240" w:lineRule="auto"/>
        <w:ind w:firstLine="540"/>
        <w:jc w:val="both"/>
        <w:rPr>
          <w:rFonts w:ascii="Times New Roman" w:hAnsi="Times New Roman"/>
          <w:bCs/>
          <w:sz w:val="24"/>
          <w:szCs w:val="24"/>
          <w:lang w:eastAsia="ru-RU"/>
        </w:rPr>
      </w:pPr>
      <w:r w:rsidRPr="007E38A4">
        <w:rPr>
          <w:rFonts w:ascii="Times New Roman" w:hAnsi="Times New Roman"/>
          <w:bCs/>
          <w:sz w:val="24"/>
          <w:szCs w:val="24"/>
          <w:lang w:eastAsia="ru-RU"/>
        </w:rPr>
        <w:t xml:space="preserve">В рамках реализации общесистемных мер Подпрограммой </w:t>
      </w:r>
      <w:r w:rsidR="00D50BE6">
        <w:rPr>
          <w:rFonts w:ascii="Times New Roman" w:hAnsi="Times New Roman"/>
          <w:bCs/>
          <w:sz w:val="24"/>
          <w:szCs w:val="24"/>
          <w:lang w:val="en-US" w:eastAsia="ru-RU"/>
        </w:rPr>
        <w:t>I</w:t>
      </w:r>
      <w:r w:rsidRPr="007E38A4">
        <w:rPr>
          <w:rFonts w:ascii="Times New Roman" w:hAnsi="Times New Roman"/>
          <w:bCs/>
          <w:sz w:val="24"/>
          <w:szCs w:val="24"/>
          <w:lang w:eastAsia="ru-RU"/>
        </w:rPr>
        <w:t xml:space="preserve"> предусмотрены мероприятия, направленные на снижение административных барьеров, направленные на проведение комплексной оптимизации государственных и муниципальных услуг по сферам общественных отношений.</w:t>
      </w:r>
    </w:p>
    <w:p w:rsidR="007579CB" w:rsidRPr="007E38A4" w:rsidRDefault="007579CB" w:rsidP="007579CB">
      <w:pPr>
        <w:autoSpaceDE w:val="0"/>
        <w:autoSpaceDN w:val="0"/>
        <w:adjustRightInd w:val="0"/>
        <w:spacing w:after="0" w:line="240" w:lineRule="auto"/>
        <w:ind w:firstLine="540"/>
        <w:jc w:val="both"/>
        <w:rPr>
          <w:rFonts w:ascii="Times New Roman" w:hAnsi="Times New Roman"/>
          <w:sz w:val="24"/>
          <w:szCs w:val="24"/>
          <w:lang w:eastAsia="ru-RU"/>
        </w:rPr>
      </w:pPr>
      <w:r w:rsidRPr="007E38A4">
        <w:rPr>
          <w:rFonts w:ascii="Times New Roman" w:hAnsi="Times New Roman"/>
          <w:sz w:val="24"/>
          <w:szCs w:val="24"/>
          <w:lang w:eastAsia="ru-RU"/>
        </w:rPr>
        <w:t xml:space="preserve">Обеспечение качества и доступности государственных и муниципальных услуг планируется в Подпрограмме </w:t>
      </w:r>
      <w:r w:rsidR="00D50BE6">
        <w:rPr>
          <w:rFonts w:ascii="Times New Roman" w:hAnsi="Times New Roman"/>
          <w:sz w:val="24"/>
          <w:szCs w:val="24"/>
          <w:lang w:val="en-US" w:eastAsia="ru-RU"/>
        </w:rPr>
        <w:t>I</w:t>
      </w:r>
      <w:r w:rsidRPr="007E38A4">
        <w:rPr>
          <w:rFonts w:ascii="Times New Roman" w:hAnsi="Times New Roman"/>
          <w:sz w:val="24"/>
          <w:szCs w:val="24"/>
          <w:lang w:eastAsia="ru-RU"/>
        </w:rPr>
        <w:t>, в том числе путем организации предоставления государственных и муниципальных услуг по экстерриториальному принципу, обеспечению возможности обращения заявителя за получением комплекса государственных и муниципальных услуг по жизненным ситуациям.</w:t>
      </w:r>
    </w:p>
    <w:p w:rsidR="007579CB" w:rsidRPr="007E38A4" w:rsidRDefault="00D50BE6" w:rsidP="007579CB">
      <w:pPr>
        <w:autoSpaceDE w:val="0"/>
        <w:autoSpaceDN w:val="0"/>
        <w:adjustRightInd w:val="0"/>
        <w:spacing w:after="0" w:line="240" w:lineRule="auto"/>
        <w:ind w:firstLine="539"/>
        <w:jc w:val="both"/>
        <w:rPr>
          <w:rFonts w:ascii="Times New Roman" w:hAnsi="Times New Roman"/>
          <w:sz w:val="24"/>
          <w:szCs w:val="24"/>
          <w:lang w:eastAsia="ru-RU"/>
        </w:rPr>
      </w:pPr>
      <w:r>
        <w:rPr>
          <w:rFonts w:ascii="Times New Roman" w:hAnsi="Times New Roman"/>
          <w:sz w:val="24"/>
          <w:szCs w:val="24"/>
          <w:lang w:eastAsia="ru-RU"/>
        </w:rPr>
        <w:t>Подпрограммой I</w:t>
      </w:r>
      <w:r w:rsidR="007579CB" w:rsidRPr="007E38A4">
        <w:rPr>
          <w:rFonts w:ascii="Times New Roman" w:hAnsi="Times New Roman"/>
          <w:sz w:val="24"/>
          <w:szCs w:val="24"/>
          <w:lang w:eastAsia="ru-RU"/>
        </w:rPr>
        <w:t xml:space="preserve"> запланированы мероприятия по дальнейшему</w:t>
      </w:r>
      <w:r w:rsidR="007579CB">
        <w:rPr>
          <w:rFonts w:ascii="Times New Roman" w:hAnsi="Times New Roman"/>
          <w:sz w:val="24"/>
          <w:szCs w:val="24"/>
          <w:lang w:eastAsia="ru-RU"/>
        </w:rPr>
        <w:t xml:space="preserve"> развитию в городском округе Звё</w:t>
      </w:r>
      <w:r w:rsidR="007579CB" w:rsidRPr="007E38A4">
        <w:rPr>
          <w:rFonts w:ascii="Times New Roman" w:hAnsi="Times New Roman"/>
          <w:sz w:val="24"/>
          <w:szCs w:val="24"/>
          <w:lang w:eastAsia="ru-RU"/>
        </w:rPr>
        <w:t>здный городок Московской области системы предоставления государственных и муниципальных услуг по принципу «одного окна», в том числе на базе МФЦ.</w:t>
      </w:r>
    </w:p>
    <w:p w:rsidR="007579CB" w:rsidRPr="007E38A4" w:rsidRDefault="007579CB" w:rsidP="007579CB">
      <w:pPr>
        <w:autoSpaceDE w:val="0"/>
        <w:autoSpaceDN w:val="0"/>
        <w:adjustRightInd w:val="0"/>
        <w:spacing w:after="0" w:line="240" w:lineRule="auto"/>
        <w:ind w:firstLine="539"/>
        <w:jc w:val="both"/>
        <w:rPr>
          <w:rFonts w:ascii="Times New Roman" w:hAnsi="Times New Roman"/>
          <w:sz w:val="24"/>
          <w:szCs w:val="24"/>
          <w:lang w:eastAsia="ru-RU"/>
        </w:rPr>
      </w:pPr>
      <w:r w:rsidRPr="007E38A4">
        <w:rPr>
          <w:rFonts w:ascii="Times New Roman" w:hAnsi="Times New Roman"/>
          <w:sz w:val="24"/>
          <w:szCs w:val="24"/>
          <w:lang w:eastAsia="ru-RU"/>
        </w:rPr>
        <w:t>Для эффективного взаимодействия МФЦ городского округа Зв</w:t>
      </w:r>
      <w:r>
        <w:rPr>
          <w:rFonts w:ascii="Times New Roman" w:hAnsi="Times New Roman"/>
          <w:sz w:val="24"/>
          <w:szCs w:val="24"/>
          <w:lang w:eastAsia="ru-RU"/>
        </w:rPr>
        <w:t>ё</w:t>
      </w:r>
      <w:r w:rsidRPr="007E38A4">
        <w:rPr>
          <w:rFonts w:ascii="Times New Roman" w:hAnsi="Times New Roman"/>
          <w:sz w:val="24"/>
          <w:szCs w:val="24"/>
          <w:lang w:eastAsia="ru-RU"/>
        </w:rPr>
        <w:t>здный городок Московской области с ОМСУ городского округа Зв</w:t>
      </w:r>
      <w:r>
        <w:rPr>
          <w:rFonts w:ascii="Times New Roman" w:hAnsi="Times New Roman"/>
          <w:sz w:val="24"/>
          <w:szCs w:val="24"/>
          <w:lang w:eastAsia="ru-RU"/>
        </w:rPr>
        <w:t>ё</w:t>
      </w:r>
      <w:r w:rsidRPr="007E38A4">
        <w:rPr>
          <w:rFonts w:ascii="Times New Roman" w:hAnsi="Times New Roman"/>
          <w:sz w:val="24"/>
          <w:szCs w:val="24"/>
          <w:lang w:eastAsia="ru-RU"/>
        </w:rPr>
        <w:t xml:space="preserve">здный городок Московской области в Подпрограмме </w:t>
      </w:r>
      <w:r w:rsidR="00D50BE6">
        <w:rPr>
          <w:rFonts w:ascii="Times New Roman" w:hAnsi="Times New Roman"/>
          <w:sz w:val="24"/>
          <w:szCs w:val="24"/>
          <w:lang w:val="en-US" w:eastAsia="ru-RU"/>
        </w:rPr>
        <w:t>I</w:t>
      </w:r>
      <w:r w:rsidRPr="007E38A4">
        <w:rPr>
          <w:rFonts w:ascii="Times New Roman" w:hAnsi="Times New Roman"/>
          <w:sz w:val="24"/>
          <w:szCs w:val="24"/>
          <w:lang w:eastAsia="ru-RU"/>
        </w:rPr>
        <w:t xml:space="preserve"> предусмотрены мероприятия по обеспечению деятельности муниципального казенного учреждения городского округа Зв</w:t>
      </w:r>
      <w:r>
        <w:rPr>
          <w:rFonts w:ascii="Times New Roman" w:hAnsi="Times New Roman"/>
          <w:sz w:val="24"/>
          <w:szCs w:val="24"/>
          <w:lang w:eastAsia="ru-RU"/>
        </w:rPr>
        <w:t>ё</w:t>
      </w:r>
      <w:r w:rsidRPr="007E38A4">
        <w:rPr>
          <w:rFonts w:ascii="Times New Roman" w:hAnsi="Times New Roman"/>
          <w:sz w:val="24"/>
          <w:szCs w:val="24"/>
          <w:lang w:eastAsia="ru-RU"/>
        </w:rPr>
        <w:t>здный городок Московской области «Многофункциональный центр предоставления государственных и муниципальных услуг».</w:t>
      </w:r>
    </w:p>
    <w:p w:rsidR="007579CB" w:rsidRPr="007E38A4" w:rsidRDefault="007579CB" w:rsidP="007579CB">
      <w:pPr>
        <w:autoSpaceDE w:val="0"/>
        <w:autoSpaceDN w:val="0"/>
        <w:adjustRightInd w:val="0"/>
        <w:spacing w:after="0" w:line="240" w:lineRule="auto"/>
        <w:ind w:firstLine="540"/>
        <w:jc w:val="both"/>
        <w:rPr>
          <w:rFonts w:ascii="Times New Roman" w:hAnsi="Times New Roman"/>
          <w:sz w:val="24"/>
          <w:szCs w:val="24"/>
          <w:lang w:eastAsia="ru-RU"/>
        </w:rPr>
      </w:pPr>
      <w:r w:rsidRPr="007E38A4">
        <w:rPr>
          <w:rFonts w:ascii="Times New Roman" w:hAnsi="Times New Roman"/>
          <w:sz w:val="24"/>
          <w:szCs w:val="24"/>
          <w:lang w:eastAsia="ru-RU"/>
        </w:rPr>
        <w:t>Проведение анализа и оценки эффективности функционирования многофункциональных центров предоставления государственных и муниципальных услуг на территории городского округа Зв</w:t>
      </w:r>
      <w:r>
        <w:rPr>
          <w:rFonts w:ascii="Times New Roman" w:hAnsi="Times New Roman"/>
          <w:sz w:val="24"/>
          <w:szCs w:val="24"/>
          <w:lang w:eastAsia="ru-RU"/>
        </w:rPr>
        <w:t>ё</w:t>
      </w:r>
      <w:r w:rsidRPr="007E38A4">
        <w:rPr>
          <w:rFonts w:ascii="Times New Roman" w:hAnsi="Times New Roman"/>
          <w:sz w:val="24"/>
          <w:szCs w:val="24"/>
          <w:lang w:eastAsia="ru-RU"/>
        </w:rPr>
        <w:t>здный городок Московской области позволит определять степень удовлетворенности граждан качеством услуг, предоставляемых в том числе на базе МФЦ, а также осуществлять оценку эффективности деятельности ОМСУ городского округа Зв</w:t>
      </w:r>
      <w:r>
        <w:rPr>
          <w:rFonts w:ascii="Times New Roman" w:hAnsi="Times New Roman"/>
          <w:sz w:val="24"/>
          <w:szCs w:val="24"/>
          <w:lang w:eastAsia="ru-RU"/>
        </w:rPr>
        <w:t>ё</w:t>
      </w:r>
      <w:r w:rsidRPr="007E38A4">
        <w:rPr>
          <w:rFonts w:ascii="Times New Roman" w:hAnsi="Times New Roman"/>
          <w:sz w:val="24"/>
          <w:szCs w:val="24"/>
          <w:lang w:eastAsia="ru-RU"/>
        </w:rPr>
        <w:t>здный городок Московской области.</w:t>
      </w:r>
    </w:p>
    <w:p w:rsidR="007579CB" w:rsidRPr="008E030F" w:rsidRDefault="007579CB" w:rsidP="008E030F">
      <w:pPr>
        <w:pStyle w:val="a3"/>
        <w:keepNext/>
        <w:numPr>
          <w:ilvl w:val="0"/>
          <w:numId w:val="9"/>
        </w:numPr>
        <w:tabs>
          <w:tab w:val="num" w:pos="851"/>
          <w:tab w:val="left" w:pos="1701"/>
          <w:tab w:val="left" w:pos="2694"/>
          <w:tab w:val="left" w:pos="2977"/>
        </w:tabs>
        <w:spacing w:after="0" w:line="240" w:lineRule="auto"/>
        <w:ind w:right="707"/>
        <w:jc w:val="center"/>
        <w:outlineLvl w:val="1"/>
        <w:rPr>
          <w:rFonts w:ascii="Times New Roman" w:hAnsi="Times New Roman"/>
          <w:b/>
          <w:sz w:val="24"/>
          <w:szCs w:val="24"/>
        </w:rPr>
      </w:pPr>
      <w:r w:rsidRPr="008E030F">
        <w:rPr>
          <w:rFonts w:ascii="Times New Roman" w:hAnsi="Times New Roman"/>
          <w:b/>
          <w:sz w:val="24"/>
          <w:szCs w:val="24"/>
        </w:rPr>
        <w:lastRenderedPageBreak/>
        <w:t>Концептуальные направления реформирования, модернизации, преобразования сферы муниципального управления, реализуемые в рамках подпрограммы</w:t>
      </w:r>
    </w:p>
    <w:p w:rsidR="007579CB" w:rsidRPr="007E38A4" w:rsidRDefault="007579CB" w:rsidP="007579CB">
      <w:pPr>
        <w:shd w:val="clear" w:color="auto" w:fill="FFFFFF"/>
        <w:tabs>
          <w:tab w:val="left" w:pos="1701"/>
          <w:tab w:val="left" w:pos="2694"/>
          <w:tab w:val="left" w:pos="2977"/>
        </w:tabs>
        <w:spacing w:after="0" w:line="240" w:lineRule="auto"/>
        <w:ind w:firstLine="708"/>
        <w:jc w:val="both"/>
        <w:rPr>
          <w:rFonts w:ascii="Times New Roman" w:hAnsi="Times New Roman"/>
          <w:sz w:val="24"/>
          <w:szCs w:val="24"/>
          <w:lang w:eastAsia="ru-RU"/>
        </w:rPr>
      </w:pPr>
    </w:p>
    <w:p w:rsidR="007579CB" w:rsidRPr="007E38A4" w:rsidRDefault="007579CB" w:rsidP="007579CB">
      <w:pPr>
        <w:shd w:val="clear" w:color="auto" w:fill="FFFFFF"/>
        <w:tabs>
          <w:tab w:val="left" w:pos="1701"/>
          <w:tab w:val="left" w:pos="2694"/>
          <w:tab w:val="left" w:pos="2977"/>
        </w:tabs>
        <w:spacing w:after="0" w:line="240" w:lineRule="auto"/>
        <w:ind w:firstLine="709"/>
        <w:jc w:val="both"/>
        <w:rPr>
          <w:rFonts w:ascii="Times New Roman" w:hAnsi="Times New Roman"/>
          <w:sz w:val="28"/>
          <w:szCs w:val="28"/>
          <w:lang w:eastAsia="ru-RU"/>
        </w:rPr>
      </w:pPr>
      <w:r w:rsidRPr="007E38A4">
        <w:rPr>
          <w:rFonts w:ascii="Times New Roman" w:hAnsi="Times New Roman"/>
          <w:sz w:val="24"/>
          <w:szCs w:val="24"/>
          <w:lang w:eastAsia="ru-RU"/>
        </w:rPr>
        <w:t xml:space="preserve">В целях совершенствования государственного управления в Московской области реализуются комплекс программных мероприятий. Данная работа ведется </w:t>
      </w:r>
      <w:r w:rsidRPr="007E38A4">
        <w:rPr>
          <w:rFonts w:ascii="Times New Roman" w:hAnsi="Times New Roman"/>
          <w:sz w:val="24"/>
          <w:szCs w:val="24"/>
          <w:lang w:eastAsia="ru-RU"/>
        </w:rPr>
        <w:br/>
        <w:t xml:space="preserve">в рамках работ по исполнению поручений Президента Российской Федерации </w:t>
      </w:r>
      <w:r w:rsidRPr="007E38A4">
        <w:rPr>
          <w:rFonts w:ascii="Times New Roman" w:hAnsi="Times New Roman"/>
          <w:sz w:val="24"/>
          <w:szCs w:val="24"/>
          <w:lang w:eastAsia="ru-RU"/>
        </w:rPr>
        <w:br/>
        <w:t xml:space="preserve">и Правительства Российской Федерации в адрес государственных органов власти субъектов Российской Федерации по реализации Указа Президента Российской Федерации от 7 мая 2012 </w:t>
      </w:r>
      <w:r w:rsidR="00627B8E">
        <w:rPr>
          <w:rFonts w:ascii="Times New Roman" w:hAnsi="Times New Roman"/>
          <w:sz w:val="24"/>
          <w:szCs w:val="24"/>
          <w:lang w:eastAsia="ru-RU"/>
        </w:rPr>
        <w:t xml:space="preserve"> </w:t>
      </w:r>
      <w:r w:rsidRPr="007E38A4">
        <w:rPr>
          <w:rFonts w:ascii="Times New Roman" w:hAnsi="Times New Roman"/>
          <w:sz w:val="24"/>
          <w:szCs w:val="24"/>
          <w:lang w:eastAsia="ru-RU"/>
        </w:rPr>
        <w:t>№ 601 «Об основных направлениях совершенствования системы государственного управления».</w:t>
      </w:r>
    </w:p>
    <w:p w:rsidR="007579CB" w:rsidRPr="007A7446" w:rsidRDefault="007579CB" w:rsidP="007579CB">
      <w:pPr>
        <w:shd w:val="clear" w:color="auto" w:fill="FFFFFF"/>
        <w:spacing w:after="100" w:afterAutospacing="1" w:line="240" w:lineRule="auto"/>
        <w:ind w:firstLine="709"/>
        <w:contextualSpacing/>
        <w:jc w:val="both"/>
        <w:rPr>
          <w:rFonts w:ascii="Times New Roman" w:hAnsi="Times New Roman"/>
          <w:sz w:val="24"/>
          <w:szCs w:val="24"/>
        </w:rPr>
      </w:pPr>
      <w:r w:rsidRPr="007A7446">
        <w:rPr>
          <w:rFonts w:ascii="Times New Roman" w:hAnsi="Times New Roman"/>
          <w:sz w:val="24"/>
          <w:szCs w:val="24"/>
        </w:rPr>
        <w:t>Работа ведется по следующим направлениям:</w:t>
      </w:r>
    </w:p>
    <w:p w:rsidR="007579CB" w:rsidRPr="007A7446" w:rsidRDefault="007579CB" w:rsidP="007579CB">
      <w:pPr>
        <w:shd w:val="clear" w:color="auto" w:fill="FFFFFF"/>
        <w:spacing w:after="100" w:afterAutospacing="1" w:line="240" w:lineRule="auto"/>
        <w:ind w:firstLine="709"/>
        <w:contextualSpacing/>
        <w:jc w:val="both"/>
        <w:rPr>
          <w:rFonts w:ascii="Times New Roman" w:hAnsi="Times New Roman"/>
          <w:sz w:val="24"/>
          <w:szCs w:val="24"/>
        </w:rPr>
      </w:pPr>
      <w:r w:rsidRPr="007A7446">
        <w:rPr>
          <w:rFonts w:ascii="Times New Roman" w:hAnsi="Times New Roman"/>
          <w:sz w:val="24"/>
          <w:szCs w:val="24"/>
        </w:rPr>
        <w:t>организация деятельности многофункциональных центров предоставления государственных и муниципальных услуг на территории Московской области;</w:t>
      </w:r>
    </w:p>
    <w:p w:rsidR="007579CB" w:rsidRPr="007A7446" w:rsidRDefault="007579CB" w:rsidP="007579CB">
      <w:pPr>
        <w:shd w:val="clear" w:color="auto" w:fill="FFFFFF"/>
        <w:spacing w:after="100" w:afterAutospacing="1" w:line="240" w:lineRule="auto"/>
        <w:ind w:firstLine="709"/>
        <w:contextualSpacing/>
        <w:jc w:val="both"/>
        <w:rPr>
          <w:rFonts w:ascii="Times New Roman" w:hAnsi="Times New Roman"/>
          <w:sz w:val="24"/>
          <w:szCs w:val="24"/>
        </w:rPr>
      </w:pPr>
      <w:r w:rsidRPr="007A7446">
        <w:rPr>
          <w:rFonts w:ascii="Times New Roman" w:hAnsi="Times New Roman"/>
          <w:sz w:val="24"/>
          <w:szCs w:val="24"/>
        </w:rPr>
        <w:t xml:space="preserve">оптимизация процессов предоставления государственных и муниципальных услуг на базе многофункциональных центров предоставления государственных и муниципальных услуг </w:t>
      </w:r>
      <w:r w:rsidRPr="002E086D">
        <w:rPr>
          <w:rFonts w:ascii="Times New Roman" w:hAnsi="Times New Roman"/>
          <w:sz w:val="24"/>
          <w:szCs w:val="24"/>
        </w:rPr>
        <w:t>в городском округе Звёздный городок Московской области;</w:t>
      </w:r>
    </w:p>
    <w:p w:rsidR="007579CB" w:rsidRPr="007A7446" w:rsidRDefault="007579CB" w:rsidP="007579CB">
      <w:pPr>
        <w:shd w:val="clear" w:color="auto" w:fill="FFFFFF"/>
        <w:spacing w:after="100" w:afterAutospacing="1" w:line="240" w:lineRule="auto"/>
        <w:ind w:firstLine="709"/>
        <w:contextualSpacing/>
        <w:jc w:val="both"/>
        <w:rPr>
          <w:rFonts w:ascii="Times New Roman" w:hAnsi="Times New Roman"/>
          <w:sz w:val="24"/>
          <w:szCs w:val="24"/>
        </w:rPr>
      </w:pPr>
      <w:r w:rsidRPr="007A7446">
        <w:rPr>
          <w:rFonts w:ascii="Times New Roman" w:hAnsi="Times New Roman"/>
          <w:sz w:val="24"/>
          <w:szCs w:val="24"/>
        </w:rPr>
        <w:t>осуществление информационного взаимодействия при предоставлении государственных и муниципальных услуг;</w:t>
      </w:r>
    </w:p>
    <w:p w:rsidR="007579CB" w:rsidRPr="007A7446" w:rsidRDefault="007579CB" w:rsidP="007579CB">
      <w:pPr>
        <w:shd w:val="clear" w:color="auto" w:fill="FFFFFF"/>
        <w:spacing w:after="100" w:afterAutospacing="1" w:line="240" w:lineRule="auto"/>
        <w:ind w:firstLine="709"/>
        <w:contextualSpacing/>
        <w:jc w:val="both"/>
        <w:rPr>
          <w:rFonts w:ascii="Times New Roman" w:hAnsi="Times New Roman"/>
          <w:sz w:val="24"/>
          <w:szCs w:val="24"/>
        </w:rPr>
      </w:pPr>
      <w:r w:rsidRPr="007A7446">
        <w:rPr>
          <w:rFonts w:ascii="Times New Roman" w:hAnsi="Times New Roman"/>
          <w:sz w:val="24"/>
          <w:szCs w:val="24"/>
        </w:rPr>
        <w:t>осуществление мониторинга качества предоставления государственных и муниципальных услуг.</w:t>
      </w:r>
    </w:p>
    <w:p w:rsidR="007579CB" w:rsidRPr="007A7446" w:rsidRDefault="007579CB" w:rsidP="007579CB">
      <w:pPr>
        <w:shd w:val="clear" w:color="auto" w:fill="FFFFFF"/>
        <w:spacing w:after="100" w:afterAutospacing="1" w:line="240" w:lineRule="auto"/>
        <w:ind w:firstLine="709"/>
        <w:contextualSpacing/>
        <w:jc w:val="both"/>
        <w:rPr>
          <w:rFonts w:ascii="Times New Roman" w:hAnsi="Times New Roman"/>
          <w:sz w:val="24"/>
          <w:szCs w:val="24"/>
        </w:rPr>
      </w:pPr>
      <w:r w:rsidRPr="007A7446">
        <w:rPr>
          <w:rFonts w:ascii="Times New Roman" w:hAnsi="Times New Roman"/>
          <w:sz w:val="24"/>
          <w:szCs w:val="24"/>
        </w:rPr>
        <w:t>Реализация данных направлений позволит повысить уровень удовлетворенности качеством предоставления государственных и муниципальных услуг, снизить время ожидания при обращении за получением государственных и муниципальных услуг.</w:t>
      </w:r>
    </w:p>
    <w:p w:rsidR="007579CB" w:rsidRDefault="007579CB" w:rsidP="007579CB">
      <w:pPr>
        <w:tabs>
          <w:tab w:val="left" w:pos="1701"/>
          <w:tab w:val="left" w:pos="2694"/>
          <w:tab w:val="left" w:pos="2977"/>
        </w:tabs>
        <w:autoSpaceDE w:val="0"/>
        <w:autoSpaceDN w:val="0"/>
        <w:adjustRightInd w:val="0"/>
        <w:spacing w:after="0" w:line="240" w:lineRule="auto"/>
        <w:jc w:val="both"/>
        <w:rPr>
          <w:rFonts w:ascii="Times New Roman" w:hAnsi="Times New Roman"/>
          <w:sz w:val="28"/>
          <w:szCs w:val="28"/>
          <w:lang w:eastAsia="ru-RU"/>
        </w:rPr>
      </w:pPr>
    </w:p>
    <w:p w:rsidR="007A7446" w:rsidRPr="007E38A4" w:rsidRDefault="007A7446" w:rsidP="00C56B7A">
      <w:pPr>
        <w:tabs>
          <w:tab w:val="left" w:pos="1701"/>
          <w:tab w:val="left" w:pos="2694"/>
          <w:tab w:val="left" w:pos="2977"/>
        </w:tabs>
        <w:autoSpaceDE w:val="0"/>
        <w:autoSpaceDN w:val="0"/>
        <w:adjustRightInd w:val="0"/>
        <w:spacing w:after="0" w:line="240" w:lineRule="auto"/>
        <w:jc w:val="both"/>
        <w:rPr>
          <w:rFonts w:ascii="Times New Roman" w:hAnsi="Times New Roman"/>
          <w:sz w:val="28"/>
          <w:szCs w:val="28"/>
          <w:lang w:eastAsia="ru-RU"/>
        </w:rPr>
        <w:sectPr w:rsidR="007A7446" w:rsidRPr="007E38A4" w:rsidSect="00FF6652">
          <w:pgSz w:w="11906" w:h="16838"/>
          <w:pgMar w:top="1134" w:right="851" w:bottom="1134" w:left="1134" w:header="709" w:footer="709" w:gutter="0"/>
          <w:cols w:space="708"/>
          <w:docGrid w:linePitch="360"/>
        </w:sectPr>
      </w:pPr>
    </w:p>
    <w:p w:rsidR="007579CB" w:rsidRPr="008E030F" w:rsidRDefault="007579CB" w:rsidP="008E030F">
      <w:pPr>
        <w:pStyle w:val="a3"/>
        <w:keepNext/>
        <w:numPr>
          <w:ilvl w:val="0"/>
          <w:numId w:val="9"/>
        </w:numPr>
        <w:tabs>
          <w:tab w:val="num" w:pos="756"/>
          <w:tab w:val="left" w:pos="1701"/>
          <w:tab w:val="left" w:pos="2694"/>
          <w:tab w:val="left" w:pos="2977"/>
        </w:tabs>
        <w:spacing w:after="0" w:line="240" w:lineRule="auto"/>
        <w:jc w:val="center"/>
        <w:outlineLvl w:val="1"/>
        <w:rPr>
          <w:rFonts w:ascii="Times New Roman" w:hAnsi="Times New Roman"/>
          <w:b/>
          <w:sz w:val="24"/>
          <w:szCs w:val="24"/>
        </w:rPr>
      </w:pPr>
      <w:r w:rsidRPr="008E030F">
        <w:rPr>
          <w:rFonts w:ascii="Times New Roman" w:hAnsi="Times New Roman"/>
          <w:b/>
          <w:sz w:val="24"/>
          <w:szCs w:val="24"/>
        </w:rPr>
        <w:lastRenderedPageBreak/>
        <w:t>Перечень мероприятий подпрограммы</w:t>
      </w:r>
      <w:r w:rsidR="00D50BE6" w:rsidRPr="008E030F">
        <w:rPr>
          <w:rFonts w:ascii="Times New Roman" w:hAnsi="Times New Roman"/>
          <w:b/>
          <w:sz w:val="24"/>
          <w:szCs w:val="24"/>
        </w:rPr>
        <w:t xml:space="preserve"> </w:t>
      </w:r>
      <w:r w:rsidR="00D50BE6" w:rsidRPr="008E030F">
        <w:rPr>
          <w:rFonts w:ascii="Times New Roman" w:hAnsi="Times New Roman"/>
          <w:b/>
          <w:sz w:val="24"/>
          <w:szCs w:val="24"/>
          <w:lang w:val="en-US"/>
        </w:rPr>
        <w:t>I</w:t>
      </w:r>
      <w:r w:rsidRPr="008E030F">
        <w:rPr>
          <w:rFonts w:ascii="Times New Roman" w:hAnsi="Times New Roman"/>
          <w:b/>
          <w:sz w:val="24"/>
          <w:szCs w:val="24"/>
        </w:rPr>
        <w:t xml:space="preserve">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7579CB" w:rsidRPr="007E38A4" w:rsidRDefault="007579CB" w:rsidP="007579CB">
      <w:pPr>
        <w:keepNext/>
        <w:tabs>
          <w:tab w:val="num" w:pos="756"/>
          <w:tab w:val="left" w:pos="1701"/>
          <w:tab w:val="left" w:pos="2694"/>
          <w:tab w:val="left" w:pos="2977"/>
        </w:tabs>
        <w:spacing w:after="0" w:line="240" w:lineRule="auto"/>
        <w:ind w:left="756" w:hanging="576"/>
        <w:jc w:val="center"/>
        <w:outlineLvl w:val="1"/>
        <w:rPr>
          <w:rFonts w:ascii="Times New Roman" w:hAnsi="Times New Roman"/>
          <w:sz w:val="28"/>
          <w:szCs w:val="28"/>
          <w:lang w:eastAsia="ru-RU"/>
        </w:rPr>
      </w:pPr>
    </w:p>
    <w:tbl>
      <w:tblPr>
        <w:tblW w:w="15480" w:type="dxa"/>
        <w:tblInd w:w="-601"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709"/>
        <w:gridCol w:w="1986"/>
        <w:gridCol w:w="708"/>
        <w:gridCol w:w="1417"/>
        <w:gridCol w:w="1163"/>
        <w:gridCol w:w="1134"/>
        <w:gridCol w:w="1276"/>
        <w:gridCol w:w="1134"/>
        <w:gridCol w:w="1134"/>
        <w:gridCol w:w="992"/>
        <w:gridCol w:w="709"/>
        <w:gridCol w:w="1701"/>
        <w:gridCol w:w="1417"/>
      </w:tblGrid>
      <w:tr w:rsidR="007579CB" w:rsidRPr="007E38A4" w:rsidTr="00F14516">
        <w:trPr>
          <w:trHeight w:val="262"/>
          <w:tblHeader/>
        </w:trPr>
        <w:tc>
          <w:tcPr>
            <w:tcW w:w="709" w:type="dxa"/>
            <w:vMerge w:val="restart"/>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 п/п</w:t>
            </w:r>
          </w:p>
        </w:tc>
        <w:tc>
          <w:tcPr>
            <w:tcW w:w="1986" w:type="dxa"/>
            <w:vMerge w:val="restart"/>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Мероприятия подпрограммы</w:t>
            </w:r>
          </w:p>
        </w:tc>
        <w:tc>
          <w:tcPr>
            <w:tcW w:w="708" w:type="dxa"/>
            <w:vMerge w:val="restart"/>
            <w:shd w:val="clear" w:color="auto" w:fill="FFFFFF"/>
          </w:tcPr>
          <w:p w:rsidR="007579CB" w:rsidRPr="007E38A4" w:rsidRDefault="007579CB" w:rsidP="007579CB">
            <w:pPr>
              <w:tabs>
                <w:tab w:val="left" w:pos="1701"/>
                <w:tab w:val="left" w:pos="2694"/>
                <w:tab w:val="left" w:pos="2977"/>
              </w:tabs>
              <w:spacing w:after="0" w:line="240" w:lineRule="auto"/>
              <w:ind w:left="-109" w:right="-108"/>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Срок исполнения меро</w:t>
            </w:r>
            <w:r>
              <w:rPr>
                <w:rFonts w:ascii="Times New Roman" w:eastAsia="Times New Roman" w:hAnsi="Times New Roman"/>
                <w:bCs/>
                <w:sz w:val="24"/>
                <w:szCs w:val="24"/>
                <w:lang w:eastAsia="ru-RU"/>
              </w:rPr>
              <w:softHyphen/>
              <w:t>приятия</w:t>
            </w:r>
          </w:p>
        </w:tc>
        <w:tc>
          <w:tcPr>
            <w:tcW w:w="1417" w:type="dxa"/>
            <w:vMerge w:val="restart"/>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Источники финансирования</w:t>
            </w:r>
          </w:p>
        </w:tc>
        <w:tc>
          <w:tcPr>
            <w:tcW w:w="1163" w:type="dxa"/>
            <w:vMerge w:val="restart"/>
            <w:shd w:val="clear" w:color="auto" w:fill="FFFFFF"/>
          </w:tcPr>
          <w:p w:rsidR="007579CB" w:rsidRPr="007E38A4" w:rsidRDefault="007579CB" w:rsidP="007579CB">
            <w:pPr>
              <w:tabs>
                <w:tab w:val="left" w:pos="1701"/>
                <w:tab w:val="left" w:pos="2694"/>
                <w:tab w:val="left" w:pos="2977"/>
              </w:tabs>
              <w:spacing w:after="0" w:line="240" w:lineRule="auto"/>
              <w:ind w:left="-115"/>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 xml:space="preserve">Объем финансирования мероприятия в </w:t>
            </w:r>
            <w:r>
              <w:rPr>
                <w:rFonts w:ascii="Times New Roman" w:eastAsia="Times New Roman" w:hAnsi="Times New Roman"/>
                <w:bCs/>
                <w:sz w:val="24"/>
                <w:szCs w:val="24"/>
                <w:lang w:eastAsia="ru-RU"/>
              </w:rPr>
              <w:t xml:space="preserve">году, предшествующему году начала реализации программы </w:t>
            </w:r>
            <w:r w:rsidRPr="007E38A4">
              <w:rPr>
                <w:rFonts w:ascii="Times New Roman" w:eastAsia="Times New Roman" w:hAnsi="Times New Roman"/>
                <w:bCs/>
                <w:sz w:val="24"/>
                <w:szCs w:val="24"/>
                <w:lang w:eastAsia="ru-RU"/>
              </w:rPr>
              <w:t>(тыс.руб.)</w:t>
            </w:r>
          </w:p>
        </w:tc>
        <w:tc>
          <w:tcPr>
            <w:tcW w:w="1134" w:type="dxa"/>
            <w:vMerge w:val="restart"/>
            <w:shd w:val="clear" w:color="auto" w:fill="FFFFFF"/>
          </w:tcPr>
          <w:p w:rsidR="007579CB" w:rsidRPr="007E38A4" w:rsidRDefault="007579CB" w:rsidP="007579CB">
            <w:pPr>
              <w:tabs>
                <w:tab w:val="left" w:pos="1701"/>
                <w:tab w:val="left" w:pos="2694"/>
                <w:tab w:val="left" w:pos="2977"/>
              </w:tabs>
              <w:spacing w:after="0" w:line="240" w:lineRule="auto"/>
              <w:ind w:left="-135" w:right="-103"/>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Всего (тыс.руб</w:t>
            </w:r>
            <w:r>
              <w:rPr>
                <w:rFonts w:ascii="Times New Roman" w:eastAsia="Times New Roman" w:hAnsi="Times New Roman"/>
                <w:bCs/>
                <w:sz w:val="24"/>
                <w:szCs w:val="24"/>
                <w:lang w:eastAsia="ru-RU"/>
              </w:rPr>
              <w:t>.)</w:t>
            </w:r>
          </w:p>
        </w:tc>
        <w:tc>
          <w:tcPr>
            <w:tcW w:w="5245" w:type="dxa"/>
            <w:gridSpan w:val="5"/>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Объем финансирования по годам (тыс. руб.)</w:t>
            </w:r>
          </w:p>
        </w:tc>
        <w:tc>
          <w:tcPr>
            <w:tcW w:w="1701"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Ответственный за выполнение мероприятия подпрограммы</w:t>
            </w:r>
          </w:p>
        </w:tc>
        <w:tc>
          <w:tcPr>
            <w:tcW w:w="1417"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Результаты выполнения мероприятий подпрограммы</w:t>
            </w:r>
          </w:p>
        </w:tc>
      </w:tr>
      <w:tr w:rsidR="007579CB" w:rsidRPr="007E38A4" w:rsidTr="00F14516">
        <w:trPr>
          <w:trHeight w:val="846"/>
          <w:tblHeader/>
        </w:trPr>
        <w:tc>
          <w:tcPr>
            <w:tcW w:w="709" w:type="dxa"/>
            <w:vMerge/>
            <w:shd w:val="clear" w:color="auto" w:fill="FFFFFF"/>
            <w:vAlign w:val="center"/>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
                <w:bCs/>
                <w:sz w:val="24"/>
                <w:szCs w:val="24"/>
                <w:lang w:eastAsia="ru-RU"/>
              </w:rPr>
            </w:pPr>
          </w:p>
        </w:tc>
        <w:tc>
          <w:tcPr>
            <w:tcW w:w="1986" w:type="dxa"/>
            <w:vMerge/>
            <w:shd w:val="clear" w:color="auto" w:fill="FFFFFF"/>
            <w:vAlign w:val="center"/>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
                <w:bCs/>
                <w:sz w:val="24"/>
                <w:szCs w:val="24"/>
                <w:lang w:eastAsia="ru-RU"/>
              </w:rPr>
            </w:pPr>
          </w:p>
        </w:tc>
        <w:tc>
          <w:tcPr>
            <w:tcW w:w="708" w:type="dxa"/>
            <w:vMerge/>
            <w:shd w:val="clear" w:color="auto" w:fill="FFFFFF"/>
            <w:vAlign w:val="center"/>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
                <w:bCs/>
                <w:sz w:val="24"/>
                <w:szCs w:val="24"/>
                <w:lang w:eastAsia="ru-RU"/>
              </w:rPr>
            </w:pPr>
          </w:p>
        </w:tc>
        <w:tc>
          <w:tcPr>
            <w:tcW w:w="1417" w:type="dxa"/>
            <w:vMerge/>
            <w:shd w:val="clear" w:color="auto" w:fill="FFFFFF"/>
            <w:vAlign w:val="center"/>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
                <w:bCs/>
                <w:sz w:val="24"/>
                <w:szCs w:val="24"/>
                <w:lang w:eastAsia="ru-RU"/>
              </w:rPr>
            </w:pPr>
          </w:p>
        </w:tc>
        <w:tc>
          <w:tcPr>
            <w:tcW w:w="1163" w:type="dxa"/>
            <w:vMerge/>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
                <w:bCs/>
                <w:sz w:val="24"/>
                <w:szCs w:val="24"/>
                <w:lang w:eastAsia="ru-RU"/>
              </w:rPr>
            </w:pPr>
          </w:p>
        </w:tc>
        <w:tc>
          <w:tcPr>
            <w:tcW w:w="1134" w:type="dxa"/>
            <w:vMerge/>
            <w:shd w:val="clear" w:color="auto" w:fill="FFFFFF"/>
            <w:vAlign w:val="center"/>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
                <w:bCs/>
                <w:sz w:val="24"/>
                <w:szCs w:val="24"/>
                <w:lang w:eastAsia="ru-RU"/>
              </w:rPr>
            </w:pPr>
          </w:p>
        </w:tc>
        <w:tc>
          <w:tcPr>
            <w:tcW w:w="1276"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20</w:t>
            </w:r>
            <w:r>
              <w:rPr>
                <w:rFonts w:ascii="Times New Roman" w:eastAsia="Times New Roman" w:hAnsi="Times New Roman"/>
                <w:bCs/>
                <w:sz w:val="24"/>
                <w:szCs w:val="24"/>
                <w:lang w:eastAsia="ru-RU"/>
              </w:rPr>
              <w:t>20</w:t>
            </w:r>
          </w:p>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год</w:t>
            </w:r>
          </w:p>
        </w:tc>
        <w:tc>
          <w:tcPr>
            <w:tcW w:w="1134"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20</w:t>
            </w:r>
            <w:r>
              <w:rPr>
                <w:rFonts w:ascii="Times New Roman" w:eastAsia="Times New Roman" w:hAnsi="Times New Roman"/>
                <w:bCs/>
                <w:sz w:val="24"/>
                <w:szCs w:val="24"/>
                <w:lang w:eastAsia="ru-RU"/>
              </w:rPr>
              <w:t>21</w:t>
            </w:r>
          </w:p>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год</w:t>
            </w:r>
          </w:p>
        </w:tc>
        <w:tc>
          <w:tcPr>
            <w:tcW w:w="1134"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202</w:t>
            </w:r>
            <w:r>
              <w:rPr>
                <w:rFonts w:ascii="Times New Roman" w:eastAsia="Times New Roman" w:hAnsi="Times New Roman"/>
                <w:bCs/>
                <w:sz w:val="24"/>
                <w:szCs w:val="24"/>
                <w:lang w:eastAsia="ru-RU"/>
              </w:rPr>
              <w:t>2</w:t>
            </w:r>
          </w:p>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год</w:t>
            </w:r>
          </w:p>
        </w:tc>
        <w:tc>
          <w:tcPr>
            <w:tcW w:w="992"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202</w:t>
            </w:r>
            <w:r>
              <w:rPr>
                <w:rFonts w:ascii="Times New Roman" w:eastAsia="Times New Roman" w:hAnsi="Times New Roman"/>
                <w:bCs/>
                <w:sz w:val="24"/>
                <w:szCs w:val="24"/>
                <w:lang w:eastAsia="ru-RU"/>
              </w:rPr>
              <w:t>3</w:t>
            </w:r>
          </w:p>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год</w:t>
            </w:r>
          </w:p>
        </w:tc>
        <w:tc>
          <w:tcPr>
            <w:tcW w:w="709" w:type="dxa"/>
            <w:shd w:val="clear" w:color="auto" w:fill="FFFFFF"/>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20</w:t>
            </w:r>
            <w:r>
              <w:rPr>
                <w:rFonts w:ascii="Times New Roman" w:eastAsia="Times New Roman" w:hAnsi="Times New Roman"/>
                <w:bCs/>
                <w:sz w:val="24"/>
                <w:szCs w:val="24"/>
                <w:lang w:eastAsia="ru-RU"/>
              </w:rPr>
              <w:t>24</w:t>
            </w:r>
          </w:p>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год</w:t>
            </w:r>
          </w:p>
        </w:tc>
        <w:tc>
          <w:tcPr>
            <w:tcW w:w="1701" w:type="dxa"/>
            <w:shd w:val="clear" w:color="auto" w:fill="FFFFFF"/>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
                <w:bCs/>
                <w:sz w:val="24"/>
                <w:szCs w:val="24"/>
                <w:lang w:eastAsia="ru-RU"/>
              </w:rPr>
            </w:pPr>
          </w:p>
        </w:tc>
        <w:tc>
          <w:tcPr>
            <w:tcW w:w="1417" w:type="dxa"/>
            <w:shd w:val="clear" w:color="auto" w:fill="FFFFFF"/>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
                <w:bCs/>
                <w:sz w:val="24"/>
                <w:szCs w:val="24"/>
                <w:lang w:eastAsia="ru-RU"/>
              </w:rPr>
            </w:pPr>
          </w:p>
        </w:tc>
      </w:tr>
    </w:tbl>
    <w:p w:rsidR="007579CB" w:rsidRPr="007E38A4" w:rsidRDefault="007579CB" w:rsidP="007579CB">
      <w:pPr>
        <w:tabs>
          <w:tab w:val="left" w:pos="1701"/>
          <w:tab w:val="left" w:pos="2694"/>
          <w:tab w:val="left" w:pos="2977"/>
        </w:tabs>
        <w:autoSpaceDE w:val="0"/>
        <w:autoSpaceDN w:val="0"/>
        <w:adjustRightInd w:val="0"/>
        <w:spacing w:after="0" w:line="240" w:lineRule="auto"/>
        <w:jc w:val="both"/>
        <w:rPr>
          <w:rFonts w:ascii="Times New Roman" w:hAnsi="Times New Roman"/>
          <w:sz w:val="2"/>
          <w:szCs w:val="2"/>
          <w:lang w:eastAsia="ru-RU"/>
        </w:rPr>
      </w:pPr>
    </w:p>
    <w:tbl>
      <w:tblPr>
        <w:tblW w:w="1548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709"/>
        <w:gridCol w:w="1446"/>
        <w:gridCol w:w="1134"/>
        <w:gridCol w:w="1134"/>
        <w:gridCol w:w="1276"/>
        <w:gridCol w:w="1134"/>
        <w:gridCol w:w="1134"/>
        <w:gridCol w:w="992"/>
        <w:gridCol w:w="709"/>
        <w:gridCol w:w="1701"/>
        <w:gridCol w:w="1417"/>
      </w:tblGrid>
      <w:tr w:rsidR="007579CB" w:rsidRPr="007E38A4" w:rsidTr="00F14516">
        <w:trPr>
          <w:trHeight w:val="58"/>
          <w:tblHeader/>
        </w:trPr>
        <w:tc>
          <w:tcPr>
            <w:tcW w:w="709" w:type="dxa"/>
            <w:shd w:val="clear" w:color="auto" w:fill="auto"/>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w:t>
            </w:r>
          </w:p>
        </w:tc>
        <w:tc>
          <w:tcPr>
            <w:tcW w:w="1985"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w:t>
            </w:r>
          </w:p>
        </w:tc>
        <w:tc>
          <w:tcPr>
            <w:tcW w:w="709" w:type="dxa"/>
            <w:shd w:val="clear" w:color="auto" w:fill="auto"/>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3</w:t>
            </w:r>
          </w:p>
        </w:tc>
        <w:tc>
          <w:tcPr>
            <w:tcW w:w="1446"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4</w:t>
            </w:r>
          </w:p>
        </w:tc>
        <w:tc>
          <w:tcPr>
            <w:tcW w:w="1134" w:type="dxa"/>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5</w:t>
            </w:r>
          </w:p>
        </w:tc>
        <w:tc>
          <w:tcPr>
            <w:tcW w:w="1134"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6</w:t>
            </w:r>
          </w:p>
        </w:tc>
        <w:tc>
          <w:tcPr>
            <w:tcW w:w="1276" w:type="dxa"/>
            <w:shd w:val="clear" w:color="auto" w:fill="auto"/>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7</w:t>
            </w:r>
          </w:p>
        </w:tc>
        <w:tc>
          <w:tcPr>
            <w:tcW w:w="1134"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8</w:t>
            </w:r>
          </w:p>
        </w:tc>
        <w:tc>
          <w:tcPr>
            <w:tcW w:w="1134" w:type="dxa"/>
            <w:shd w:val="clear" w:color="auto" w:fill="auto"/>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9</w:t>
            </w:r>
          </w:p>
        </w:tc>
        <w:tc>
          <w:tcPr>
            <w:tcW w:w="992"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10</w:t>
            </w:r>
          </w:p>
        </w:tc>
        <w:tc>
          <w:tcPr>
            <w:tcW w:w="709" w:type="dxa"/>
            <w:shd w:val="clear" w:color="auto" w:fill="auto"/>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11</w:t>
            </w:r>
          </w:p>
        </w:tc>
        <w:tc>
          <w:tcPr>
            <w:tcW w:w="1701"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12</w:t>
            </w:r>
          </w:p>
        </w:tc>
        <w:tc>
          <w:tcPr>
            <w:tcW w:w="1417" w:type="dxa"/>
            <w:shd w:val="clear" w:color="auto" w:fill="auto"/>
            <w:vAlign w:val="bottom"/>
            <w:hideMark/>
          </w:tcPr>
          <w:p w:rsidR="007579CB" w:rsidRPr="007E38A4" w:rsidRDefault="007579CB" w:rsidP="007579CB">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13</w:t>
            </w:r>
          </w:p>
        </w:tc>
      </w:tr>
      <w:tr w:rsidR="007579CB" w:rsidRPr="007E38A4" w:rsidTr="00F14516">
        <w:trPr>
          <w:trHeight w:val="215"/>
        </w:trPr>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w:t>
            </w:r>
          </w:p>
        </w:tc>
        <w:tc>
          <w:tcPr>
            <w:tcW w:w="1985" w:type="dxa"/>
            <w:vMerge w:val="restart"/>
            <w:shd w:val="clear" w:color="auto" w:fill="auto"/>
            <w:hideMark/>
          </w:tcPr>
          <w:p w:rsidR="007579CB" w:rsidRPr="00EE6E6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Основное мероприятие </w:t>
            </w:r>
            <w:r>
              <w:rPr>
                <w:rFonts w:ascii="Times New Roman" w:eastAsia="Times New Roman" w:hAnsi="Times New Roman"/>
                <w:sz w:val="24"/>
                <w:szCs w:val="24"/>
                <w:lang w:eastAsia="ru-RU"/>
              </w:rPr>
              <w:t>0</w:t>
            </w:r>
            <w:r w:rsidRPr="007E38A4">
              <w:rPr>
                <w:rFonts w:ascii="Times New Roman" w:eastAsia="Times New Roman" w:hAnsi="Times New Roman"/>
                <w:sz w:val="24"/>
                <w:szCs w:val="24"/>
                <w:lang w:eastAsia="ru-RU"/>
              </w:rPr>
              <w:t xml:space="preserve">1. </w:t>
            </w:r>
            <w:r w:rsidRPr="007E38A4">
              <w:rPr>
                <w:rFonts w:ascii="Times New Roman" w:eastAsia="Times New Roman" w:hAnsi="Times New Roman"/>
                <w:sz w:val="24"/>
                <w:szCs w:val="24"/>
                <w:lang w:eastAsia="ru-RU"/>
              </w:rPr>
              <w:br/>
              <w:t xml:space="preserve">Реализация общесистемных мер по повышению качества и доступности государственных и муниципальных услуг </w:t>
            </w:r>
            <w:r>
              <w:rPr>
                <w:rFonts w:ascii="Times New Roman" w:eastAsia="Times New Roman" w:hAnsi="Times New Roman"/>
                <w:sz w:val="24"/>
                <w:szCs w:val="24"/>
                <w:lang w:eastAsia="ru-RU"/>
              </w:rPr>
              <w:t>в Московской области</w:t>
            </w:r>
          </w:p>
        </w:tc>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24</w:t>
            </w:r>
          </w:p>
        </w:tc>
        <w:tc>
          <w:tcPr>
            <w:tcW w:w="1446" w:type="dxa"/>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Итого</w:t>
            </w: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276"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992"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709"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701"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МКУ «МФЦ» городского округа Звёздный городок</w:t>
            </w:r>
          </w:p>
        </w:tc>
        <w:tc>
          <w:tcPr>
            <w:tcW w:w="1417"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857"/>
        </w:trPr>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7513" w:type="dxa"/>
            <w:gridSpan w:val="7"/>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Не требует финансирования</w:t>
            </w:r>
          </w:p>
        </w:tc>
        <w:tc>
          <w:tcPr>
            <w:tcW w:w="1701"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1128"/>
        </w:trPr>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 xml:space="preserve">здный </w:t>
            </w:r>
            <w:r w:rsidRPr="007E38A4">
              <w:rPr>
                <w:rFonts w:ascii="Times New Roman" w:eastAsia="Times New Roman" w:hAnsi="Times New Roman"/>
                <w:sz w:val="24"/>
                <w:szCs w:val="24"/>
                <w:lang w:eastAsia="ru-RU"/>
              </w:rPr>
              <w:lastRenderedPageBreak/>
              <w:t>городок Московской области</w:t>
            </w:r>
          </w:p>
        </w:tc>
        <w:tc>
          <w:tcPr>
            <w:tcW w:w="7513" w:type="dxa"/>
            <w:gridSpan w:val="7"/>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Не требует финансирования</w:t>
            </w:r>
          </w:p>
        </w:tc>
        <w:tc>
          <w:tcPr>
            <w:tcW w:w="1701" w:type="dxa"/>
            <w:vMerge/>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237"/>
        </w:trPr>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1.1.</w:t>
            </w:r>
          </w:p>
        </w:tc>
        <w:tc>
          <w:tcPr>
            <w:tcW w:w="1985"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Оптимизация предоставления государственных и муниципальных услуг, в том числе обеспечение их предоставления без привязки к месту регистрации, по жизненным ситуациям</w:t>
            </w:r>
          </w:p>
        </w:tc>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24</w:t>
            </w:r>
          </w:p>
        </w:tc>
        <w:tc>
          <w:tcPr>
            <w:tcW w:w="1446" w:type="dxa"/>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Итого</w:t>
            </w: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276"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992"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709"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701"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Совершенствование порядка предоставления муниципальных услуг</w:t>
            </w:r>
          </w:p>
        </w:tc>
      </w:tr>
      <w:tr w:rsidR="007579CB" w:rsidRPr="007E38A4" w:rsidTr="00F14516">
        <w:trPr>
          <w:trHeight w:val="892"/>
        </w:trPr>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446" w:type="dxa"/>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7513" w:type="dxa"/>
            <w:gridSpan w:val="7"/>
            <w:tcBorders>
              <w:bottom w:val="single" w:sz="4" w:space="0" w:color="auto"/>
            </w:tcBorders>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Не требует финансирования</w:t>
            </w:r>
          </w:p>
        </w:tc>
        <w:tc>
          <w:tcPr>
            <w:tcW w:w="1701" w:type="dxa"/>
            <w:vMerge w:val="restart"/>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val="restart"/>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976"/>
        </w:trPr>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446" w:type="dxa"/>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7513" w:type="dxa"/>
            <w:gridSpan w:val="7"/>
            <w:tcBorders>
              <w:bottom w:val="single" w:sz="4" w:space="0" w:color="auto"/>
            </w:tcBorders>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Не требует финансирования</w:t>
            </w:r>
          </w:p>
        </w:tc>
        <w:tc>
          <w:tcPr>
            <w:tcW w:w="1701"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253"/>
        </w:trPr>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1.2.</w:t>
            </w:r>
          </w:p>
        </w:tc>
        <w:tc>
          <w:tcPr>
            <w:tcW w:w="1985"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Оперативный мониторинг качества и доступности предоставления </w:t>
            </w:r>
            <w:r w:rsidRPr="007E38A4">
              <w:rPr>
                <w:rFonts w:ascii="Times New Roman" w:eastAsia="Times New Roman" w:hAnsi="Times New Roman"/>
                <w:sz w:val="24"/>
                <w:szCs w:val="24"/>
                <w:lang w:eastAsia="ru-RU"/>
              </w:rPr>
              <w:lastRenderedPageBreak/>
              <w:t xml:space="preserve">государственных и муниципальных услуг, в том числе по принципу «одного окна» </w:t>
            </w:r>
          </w:p>
        </w:tc>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Итого</w:t>
            </w: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276"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134"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992"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709" w:type="dxa"/>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701"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1350"/>
        </w:trPr>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446" w:type="dxa"/>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7513" w:type="dxa"/>
            <w:gridSpan w:val="7"/>
            <w:tcBorders>
              <w:bottom w:val="single" w:sz="4" w:space="0" w:color="auto"/>
            </w:tcBorders>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Не требует финансирования</w:t>
            </w:r>
          </w:p>
        </w:tc>
        <w:tc>
          <w:tcPr>
            <w:tcW w:w="1701"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val="restart"/>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Разработка и планирование </w:t>
            </w:r>
            <w:r w:rsidRPr="007E38A4">
              <w:rPr>
                <w:rFonts w:ascii="Times New Roman" w:eastAsia="Times New Roman" w:hAnsi="Times New Roman"/>
                <w:sz w:val="24"/>
                <w:szCs w:val="24"/>
                <w:lang w:eastAsia="ru-RU"/>
              </w:rPr>
              <w:lastRenderedPageBreak/>
              <w:t>мероприятий по осуществлению контроля деятельности МФЦ; Утверждение порядка выполнения данных мероприятий; Осуществление контроля</w:t>
            </w:r>
          </w:p>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1350"/>
        </w:trPr>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446" w:type="dxa"/>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7513" w:type="dxa"/>
            <w:gridSpan w:val="7"/>
            <w:tcBorders>
              <w:bottom w:val="single" w:sz="4" w:space="0" w:color="auto"/>
            </w:tcBorders>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Не требует финансирования</w:t>
            </w:r>
          </w:p>
        </w:tc>
        <w:tc>
          <w:tcPr>
            <w:tcW w:w="1701"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tcBorders>
              <w:bottom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495"/>
        </w:trPr>
        <w:tc>
          <w:tcPr>
            <w:tcW w:w="709" w:type="dxa"/>
            <w:vMerge w:val="restart"/>
            <w:tcBorders>
              <w:top w:val="single" w:sz="4" w:space="0" w:color="auto"/>
            </w:tcBorders>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2.</w:t>
            </w:r>
          </w:p>
        </w:tc>
        <w:tc>
          <w:tcPr>
            <w:tcW w:w="1985" w:type="dxa"/>
            <w:vMerge w:val="restart"/>
            <w:tcBorders>
              <w:top w:val="single" w:sz="4" w:space="0" w:color="auto"/>
            </w:tcBorders>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Основное мероприятие</w:t>
            </w:r>
            <w:r>
              <w:rPr>
                <w:rFonts w:ascii="Times New Roman" w:eastAsia="Times New Roman" w:hAnsi="Times New Roman"/>
                <w:sz w:val="24"/>
                <w:szCs w:val="24"/>
                <w:lang w:eastAsia="ru-RU"/>
              </w:rPr>
              <w:t xml:space="preserve"> 0</w:t>
            </w:r>
            <w:r w:rsidRPr="007E38A4">
              <w:rPr>
                <w:rFonts w:ascii="Times New Roman" w:eastAsia="Times New Roman" w:hAnsi="Times New Roman"/>
                <w:sz w:val="24"/>
                <w:szCs w:val="24"/>
                <w:lang w:eastAsia="ru-RU"/>
              </w:rPr>
              <w:t>2. Организация деятельности многофункциональных центров предоставления государственных и муниципальных услуг</w:t>
            </w:r>
          </w:p>
        </w:tc>
        <w:tc>
          <w:tcPr>
            <w:tcW w:w="709" w:type="dxa"/>
            <w:vMerge w:val="restart"/>
            <w:tcBorders>
              <w:top w:val="single" w:sz="4" w:space="0" w:color="auto"/>
            </w:tcBorders>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tcBorders>
              <w:top w:val="single" w:sz="4" w:space="0" w:color="auto"/>
            </w:tcBorders>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Итого</w:t>
            </w:r>
          </w:p>
        </w:tc>
        <w:tc>
          <w:tcPr>
            <w:tcW w:w="1134" w:type="dxa"/>
            <w:tcBorders>
              <w:top w:val="single" w:sz="4" w:space="0" w:color="auto"/>
            </w:tcBorders>
            <w:vAlign w:val="center"/>
          </w:tcPr>
          <w:p w:rsidR="007579CB" w:rsidRPr="00B16E15" w:rsidRDefault="007579CB" w:rsidP="006327F9">
            <w:pPr>
              <w:tabs>
                <w:tab w:val="left" w:pos="1701"/>
                <w:tab w:val="left" w:pos="2694"/>
                <w:tab w:val="left" w:pos="2977"/>
              </w:tabs>
              <w:spacing w:before="40" w:after="0" w:line="240" w:lineRule="auto"/>
              <w:ind w:left="-142"/>
              <w:jc w:val="center"/>
              <w:rPr>
                <w:rFonts w:ascii="Times New Roman" w:hAnsi="Times New Roman"/>
                <w:bCs/>
                <w:sz w:val="24"/>
                <w:szCs w:val="24"/>
              </w:rPr>
            </w:pPr>
            <w:r>
              <w:rPr>
                <w:rFonts w:ascii="Times New Roman" w:hAnsi="Times New Roman"/>
                <w:bCs/>
                <w:sz w:val="24"/>
                <w:szCs w:val="24"/>
              </w:rPr>
              <w:t>12 379,50</w:t>
            </w:r>
          </w:p>
        </w:tc>
        <w:tc>
          <w:tcPr>
            <w:tcW w:w="1134" w:type="dxa"/>
            <w:tcBorders>
              <w:top w:val="single" w:sz="4" w:space="0" w:color="auto"/>
            </w:tcBorders>
            <w:shd w:val="clear" w:color="auto" w:fill="auto"/>
            <w:vAlign w:val="center"/>
          </w:tcPr>
          <w:p w:rsidR="007579CB" w:rsidRPr="00DE275C" w:rsidRDefault="007579CB" w:rsidP="006327F9">
            <w:pPr>
              <w:tabs>
                <w:tab w:val="left" w:pos="1701"/>
                <w:tab w:val="left" w:pos="2694"/>
                <w:tab w:val="left" w:pos="2977"/>
              </w:tabs>
              <w:spacing w:after="0" w:line="240" w:lineRule="auto"/>
              <w:ind w:left="-135" w:right="-76"/>
              <w:jc w:val="center"/>
              <w:rPr>
                <w:rFonts w:ascii="Times New Roman" w:eastAsia="Times New Roman" w:hAnsi="Times New Roman"/>
                <w:bCs/>
                <w:sz w:val="24"/>
                <w:szCs w:val="24"/>
                <w:lang w:eastAsia="ru-RU"/>
              </w:rPr>
            </w:pPr>
            <w:r w:rsidRPr="00DE275C">
              <w:rPr>
                <w:rFonts w:ascii="Times New Roman" w:eastAsia="Times New Roman" w:hAnsi="Times New Roman"/>
                <w:bCs/>
                <w:sz w:val="24"/>
                <w:szCs w:val="24"/>
                <w:lang w:eastAsia="ru-RU"/>
              </w:rPr>
              <w:t>39 342,1</w:t>
            </w:r>
            <w:r>
              <w:rPr>
                <w:rFonts w:ascii="Times New Roman" w:eastAsia="Times New Roman" w:hAnsi="Times New Roman"/>
                <w:bCs/>
                <w:sz w:val="24"/>
                <w:szCs w:val="24"/>
                <w:lang w:eastAsia="ru-RU"/>
              </w:rPr>
              <w:t>2</w:t>
            </w:r>
          </w:p>
        </w:tc>
        <w:tc>
          <w:tcPr>
            <w:tcW w:w="1276" w:type="dxa"/>
            <w:tcBorders>
              <w:top w:val="single" w:sz="4" w:space="0" w:color="auto"/>
            </w:tcBorders>
            <w:shd w:val="clear" w:color="auto" w:fill="auto"/>
            <w:vAlign w:val="center"/>
          </w:tcPr>
          <w:p w:rsidR="007579CB" w:rsidRPr="00DE275C"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DE275C">
              <w:rPr>
                <w:rFonts w:ascii="Times New Roman" w:eastAsia="Times New Roman" w:hAnsi="Times New Roman"/>
                <w:sz w:val="24"/>
                <w:szCs w:val="24"/>
                <w:lang w:eastAsia="ru-RU"/>
              </w:rPr>
              <w:t>13 327,7</w:t>
            </w:r>
            <w:r>
              <w:rPr>
                <w:rFonts w:ascii="Times New Roman" w:eastAsia="Times New Roman" w:hAnsi="Times New Roman"/>
                <w:sz w:val="24"/>
                <w:szCs w:val="24"/>
                <w:lang w:eastAsia="ru-RU"/>
              </w:rPr>
              <w:t>2</w:t>
            </w:r>
          </w:p>
        </w:tc>
        <w:tc>
          <w:tcPr>
            <w:tcW w:w="1134" w:type="dxa"/>
            <w:tcBorders>
              <w:top w:val="single" w:sz="4" w:space="0" w:color="auto"/>
            </w:tcBorders>
            <w:shd w:val="clear" w:color="auto" w:fill="auto"/>
            <w:vAlign w:val="center"/>
          </w:tcPr>
          <w:p w:rsidR="007579CB" w:rsidRDefault="007579CB" w:rsidP="006327F9">
            <w:pPr>
              <w:tabs>
                <w:tab w:val="left" w:pos="1701"/>
                <w:tab w:val="left" w:pos="2694"/>
                <w:tab w:val="left" w:pos="2977"/>
              </w:tabs>
              <w:spacing w:after="0" w:line="240" w:lineRule="auto"/>
              <w:ind w:right="-108"/>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13 007,20</w:t>
            </w:r>
          </w:p>
        </w:tc>
        <w:tc>
          <w:tcPr>
            <w:tcW w:w="1134" w:type="dxa"/>
            <w:tcBorders>
              <w:top w:val="single" w:sz="4" w:space="0" w:color="auto"/>
            </w:tcBorders>
            <w:shd w:val="clear" w:color="auto" w:fill="auto"/>
            <w:vAlign w:val="center"/>
          </w:tcPr>
          <w:p w:rsidR="007579CB" w:rsidRPr="007E38A4" w:rsidRDefault="007579CB" w:rsidP="006327F9">
            <w:pPr>
              <w:tabs>
                <w:tab w:val="left" w:pos="1701"/>
                <w:tab w:val="left" w:pos="2694"/>
                <w:tab w:val="left" w:pos="2977"/>
              </w:tabs>
              <w:spacing w:after="0" w:line="240" w:lineRule="auto"/>
              <w:ind w:right="-115"/>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13 007,20</w:t>
            </w:r>
          </w:p>
        </w:tc>
        <w:tc>
          <w:tcPr>
            <w:tcW w:w="992" w:type="dxa"/>
            <w:tcBorders>
              <w:top w:val="single" w:sz="4" w:space="0" w:color="auto"/>
            </w:tcBorders>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tcBorders>
              <w:top w:val="single" w:sz="4" w:space="0" w:color="auto"/>
            </w:tcBorders>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val="restart"/>
            <w:tcBorders>
              <w:top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Отдел по экономической политике, финансам и организации закупок администрации, МКУ «МФЦ» городского округа </w:t>
            </w:r>
            <w:r>
              <w:rPr>
                <w:rFonts w:ascii="Times New Roman" w:eastAsia="Times New Roman" w:hAnsi="Times New Roman"/>
                <w:sz w:val="24"/>
                <w:szCs w:val="24"/>
                <w:lang w:eastAsia="ru-RU"/>
              </w:rPr>
              <w:lastRenderedPageBreak/>
              <w:t>Звёздный городок</w:t>
            </w:r>
          </w:p>
        </w:tc>
        <w:tc>
          <w:tcPr>
            <w:tcW w:w="1417" w:type="dxa"/>
            <w:vMerge w:val="restart"/>
            <w:tcBorders>
              <w:top w:val="single" w:sz="4" w:space="0" w:color="auto"/>
            </w:tcBorders>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675"/>
        </w:trPr>
        <w:tc>
          <w:tcPr>
            <w:tcW w:w="709" w:type="dxa"/>
            <w:vMerge/>
            <w:shd w:val="clear" w:color="auto" w:fill="auto"/>
            <w:vAlign w:val="center"/>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985" w:type="dxa"/>
            <w:vMerge/>
            <w:shd w:val="clear" w:color="auto" w:fill="auto"/>
            <w:vAlign w:val="center"/>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shd w:val="clear" w:color="auto" w:fill="auto"/>
            <w:vAlign w:val="center"/>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46" w:type="dxa"/>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hAnsi="Times New Roman"/>
                <w:sz w:val="24"/>
                <w:szCs w:val="24"/>
              </w:rPr>
            </w:pPr>
            <w:r>
              <w:rPr>
                <w:rFonts w:ascii="Times New Roman" w:hAnsi="Times New Roman"/>
                <w:sz w:val="24"/>
                <w:szCs w:val="24"/>
              </w:rPr>
              <w:t>305,00</w:t>
            </w:r>
          </w:p>
        </w:tc>
        <w:tc>
          <w:tcPr>
            <w:tcW w:w="1134" w:type="dxa"/>
            <w:shd w:val="clear" w:color="auto" w:fill="auto"/>
            <w:vAlign w:val="center"/>
          </w:tcPr>
          <w:p w:rsidR="007579CB" w:rsidRPr="00DE275C"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DE275C">
              <w:rPr>
                <w:rFonts w:ascii="Times New Roman" w:eastAsia="Times New Roman" w:hAnsi="Times New Roman"/>
                <w:bCs/>
                <w:sz w:val="24"/>
                <w:szCs w:val="24"/>
                <w:lang w:eastAsia="ru-RU"/>
              </w:rPr>
              <w:t>283,0</w:t>
            </w:r>
            <w:r>
              <w:rPr>
                <w:rFonts w:ascii="Times New Roman" w:eastAsia="Times New Roman" w:hAnsi="Times New Roman"/>
                <w:bCs/>
                <w:sz w:val="24"/>
                <w:szCs w:val="24"/>
                <w:lang w:eastAsia="ru-RU"/>
              </w:rPr>
              <w:t>0</w:t>
            </w:r>
          </w:p>
        </w:tc>
        <w:tc>
          <w:tcPr>
            <w:tcW w:w="1276" w:type="dxa"/>
            <w:shd w:val="clear" w:color="auto" w:fill="auto"/>
            <w:vAlign w:val="center"/>
          </w:tcPr>
          <w:p w:rsidR="007579CB" w:rsidRPr="00DE275C"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DE275C">
              <w:rPr>
                <w:rFonts w:ascii="Times New Roman" w:eastAsia="Times New Roman" w:hAnsi="Times New Roman"/>
                <w:sz w:val="24"/>
                <w:szCs w:val="24"/>
                <w:lang w:eastAsia="ru-RU"/>
              </w:rPr>
              <w:t>283,0</w:t>
            </w:r>
            <w:r>
              <w:rPr>
                <w:rFonts w:ascii="Times New Roman" w:eastAsia="Times New Roman" w:hAnsi="Times New Roman"/>
                <w:sz w:val="24"/>
                <w:szCs w:val="24"/>
                <w:lang w:eastAsia="ru-RU"/>
              </w:rPr>
              <w:t>0</w:t>
            </w:r>
          </w:p>
        </w:tc>
        <w:tc>
          <w:tcPr>
            <w:tcW w:w="1134" w:type="dxa"/>
            <w:shd w:val="clear" w:color="auto" w:fill="auto"/>
            <w:vAlign w:val="center"/>
          </w:tcPr>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tc>
        <w:tc>
          <w:tcPr>
            <w:tcW w:w="992"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675"/>
        </w:trPr>
        <w:tc>
          <w:tcPr>
            <w:tcW w:w="709"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w:t>
            </w:r>
            <w:r>
              <w:rPr>
                <w:rFonts w:ascii="Times New Roman" w:eastAsia="Times New Roman" w:hAnsi="Times New Roman"/>
                <w:sz w:val="24"/>
                <w:szCs w:val="24"/>
                <w:lang w:eastAsia="ru-RU"/>
              </w:rPr>
              <w:t>ета городского округа Звё</w:t>
            </w:r>
            <w:r w:rsidRPr="007E38A4">
              <w:rPr>
                <w:rFonts w:ascii="Times New Roman" w:eastAsia="Times New Roman" w:hAnsi="Times New Roman"/>
                <w:sz w:val="24"/>
                <w:szCs w:val="24"/>
                <w:lang w:eastAsia="ru-RU"/>
              </w:rPr>
              <w:t xml:space="preserve">здный </w:t>
            </w:r>
            <w:r w:rsidRPr="007E38A4">
              <w:rPr>
                <w:rFonts w:ascii="Times New Roman" w:eastAsia="Times New Roman" w:hAnsi="Times New Roman"/>
                <w:sz w:val="24"/>
                <w:szCs w:val="24"/>
                <w:lang w:eastAsia="ru-RU"/>
              </w:rPr>
              <w:lastRenderedPageBreak/>
              <w:t>городок Московской области</w:t>
            </w:r>
          </w:p>
        </w:tc>
        <w:tc>
          <w:tcPr>
            <w:tcW w:w="1134" w:type="dxa"/>
            <w:vAlign w:val="center"/>
          </w:tcPr>
          <w:p w:rsidR="007579CB" w:rsidRPr="00B16E15" w:rsidRDefault="007579CB" w:rsidP="006327F9">
            <w:pPr>
              <w:tabs>
                <w:tab w:val="left" w:pos="1701"/>
                <w:tab w:val="left" w:pos="2694"/>
                <w:tab w:val="left" w:pos="2977"/>
              </w:tabs>
              <w:spacing w:before="40" w:after="0" w:line="240" w:lineRule="auto"/>
              <w:ind w:left="-142"/>
              <w:jc w:val="center"/>
              <w:rPr>
                <w:rFonts w:ascii="Times New Roman" w:hAnsi="Times New Roman"/>
                <w:sz w:val="24"/>
                <w:szCs w:val="24"/>
              </w:rPr>
            </w:pPr>
            <w:r>
              <w:rPr>
                <w:rFonts w:ascii="Times New Roman" w:hAnsi="Times New Roman"/>
                <w:sz w:val="24"/>
                <w:szCs w:val="24"/>
              </w:rPr>
              <w:lastRenderedPageBreak/>
              <w:t>12 074,50</w:t>
            </w:r>
          </w:p>
        </w:tc>
        <w:tc>
          <w:tcPr>
            <w:tcW w:w="1134" w:type="dxa"/>
            <w:shd w:val="clear" w:color="auto" w:fill="auto"/>
            <w:vAlign w:val="center"/>
          </w:tcPr>
          <w:p w:rsidR="007579CB" w:rsidRPr="00DE275C" w:rsidRDefault="007579CB" w:rsidP="006327F9">
            <w:pPr>
              <w:tabs>
                <w:tab w:val="left" w:pos="1701"/>
                <w:tab w:val="left" w:pos="2694"/>
                <w:tab w:val="left" w:pos="2977"/>
              </w:tabs>
              <w:spacing w:after="0" w:line="240" w:lineRule="auto"/>
              <w:ind w:left="-135"/>
              <w:jc w:val="center"/>
              <w:rPr>
                <w:rFonts w:ascii="Times New Roman" w:eastAsia="Times New Roman" w:hAnsi="Times New Roman"/>
                <w:bCs/>
                <w:sz w:val="24"/>
                <w:szCs w:val="24"/>
                <w:lang w:eastAsia="ru-RU"/>
              </w:rPr>
            </w:pPr>
            <w:r w:rsidRPr="00DE275C">
              <w:rPr>
                <w:rFonts w:ascii="Times New Roman" w:eastAsia="Times New Roman" w:hAnsi="Times New Roman"/>
                <w:bCs/>
                <w:sz w:val="24"/>
                <w:szCs w:val="24"/>
                <w:lang w:eastAsia="ru-RU"/>
              </w:rPr>
              <w:t>39 059,1</w:t>
            </w:r>
            <w:r>
              <w:rPr>
                <w:rFonts w:ascii="Times New Roman" w:eastAsia="Times New Roman" w:hAnsi="Times New Roman"/>
                <w:bCs/>
                <w:sz w:val="24"/>
                <w:szCs w:val="24"/>
                <w:lang w:eastAsia="ru-RU"/>
              </w:rPr>
              <w:t>2</w:t>
            </w:r>
          </w:p>
        </w:tc>
        <w:tc>
          <w:tcPr>
            <w:tcW w:w="1276" w:type="dxa"/>
            <w:shd w:val="clear" w:color="auto" w:fill="auto"/>
            <w:vAlign w:val="center"/>
          </w:tcPr>
          <w:p w:rsidR="007579CB" w:rsidRPr="00DE275C"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DE275C">
              <w:rPr>
                <w:rFonts w:ascii="Times New Roman" w:eastAsia="Times New Roman" w:hAnsi="Times New Roman"/>
                <w:sz w:val="24"/>
                <w:szCs w:val="24"/>
                <w:lang w:eastAsia="ru-RU"/>
              </w:rPr>
              <w:t>13 044,7</w:t>
            </w:r>
            <w:r>
              <w:rPr>
                <w:rFonts w:ascii="Times New Roman" w:eastAsia="Times New Roman" w:hAnsi="Times New Roman"/>
                <w:sz w:val="24"/>
                <w:szCs w:val="24"/>
                <w:lang w:eastAsia="ru-RU"/>
              </w:rPr>
              <w:t>2</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ind w:left="-103"/>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13 007,20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ind w:left="-11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13 007,20</w:t>
            </w:r>
          </w:p>
        </w:tc>
        <w:tc>
          <w:tcPr>
            <w:tcW w:w="992"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390"/>
        </w:trPr>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2.1.</w:t>
            </w:r>
          </w:p>
        </w:tc>
        <w:tc>
          <w:tcPr>
            <w:tcW w:w="1985" w:type="dxa"/>
            <w:vMerge w:val="restart"/>
            <w:shd w:val="clear" w:color="auto" w:fill="auto"/>
            <w:hideMark/>
          </w:tcPr>
          <w:p w:rsidR="007579CB"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EE6E64">
              <w:rPr>
                <w:rFonts w:ascii="Times New Roman" w:eastAsia="Times New Roman" w:hAnsi="Times New Roman"/>
                <w:sz w:val="24"/>
                <w:szCs w:val="24"/>
                <w:lang w:eastAsia="ru-RU"/>
              </w:rPr>
              <w:t>Организация деятельности многофункциональных центров предоставления государственных и муниципальных услуг,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
          <w:p w:rsidR="0046697F" w:rsidRDefault="0046697F"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p w:rsidR="0046697F" w:rsidRDefault="0046697F"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p w:rsidR="0046697F" w:rsidRPr="007E38A4" w:rsidRDefault="0046697F"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val="restart"/>
            <w:shd w:val="clear" w:color="auto" w:fill="auto"/>
            <w:hideMark/>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tcBorders>
              <w:bottom w:val="single" w:sz="4" w:space="0" w:color="auto"/>
            </w:tcBorders>
            <w:shd w:val="clear" w:color="auto" w:fill="auto"/>
            <w:hideMark/>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Итого</w:t>
            </w:r>
          </w:p>
        </w:tc>
        <w:tc>
          <w:tcPr>
            <w:tcW w:w="1134" w:type="dxa"/>
          </w:tcPr>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25,00</w:t>
            </w:r>
          </w:p>
        </w:tc>
        <w:tc>
          <w:tcPr>
            <w:tcW w:w="1134" w:type="dxa"/>
            <w:shd w:val="clear" w:color="auto" w:fill="auto"/>
            <w:vAlign w:val="center"/>
          </w:tcPr>
          <w:p w:rsidR="007579CB" w:rsidRPr="00595BB0"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shd w:val="clear" w:color="auto" w:fill="auto"/>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735"/>
        </w:trPr>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tcBorders>
              <w:bottom w:val="single" w:sz="4" w:space="0" w:color="auto"/>
            </w:tcBorders>
            <w:shd w:val="clear" w:color="auto" w:fill="auto"/>
          </w:tcPr>
          <w:p w:rsidR="007579CB" w:rsidRPr="004208C8"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4208C8">
              <w:rPr>
                <w:rFonts w:ascii="Times New Roman" w:eastAsia="Times New Roman" w:hAnsi="Times New Roman"/>
                <w:sz w:val="24"/>
                <w:szCs w:val="24"/>
                <w:lang w:eastAsia="ru-RU"/>
              </w:rPr>
              <w:t>Средства бюджета Московской области</w:t>
            </w:r>
          </w:p>
        </w:tc>
        <w:tc>
          <w:tcPr>
            <w:tcW w:w="1134" w:type="dxa"/>
          </w:tcPr>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24,00</w:t>
            </w:r>
          </w:p>
        </w:tc>
        <w:tc>
          <w:tcPr>
            <w:tcW w:w="1134" w:type="dxa"/>
            <w:shd w:val="clear" w:color="auto" w:fill="auto"/>
            <w:vAlign w:val="center"/>
          </w:tcPr>
          <w:p w:rsidR="007579CB" w:rsidRPr="009B1C4F"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shd w:val="clear" w:color="auto" w:fill="auto"/>
            <w:vAlign w:val="center"/>
          </w:tcPr>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p w:rsidR="007579CB" w:rsidRPr="00B16E15"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735"/>
        </w:trPr>
        <w:tc>
          <w:tcPr>
            <w:tcW w:w="709" w:type="dxa"/>
            <w:vMerge/>
            <w:shd w:val="clear" w:color="auto" w:fill="auto"/>
            <w:vAlign w:val="center"/>
            <w:hideMark/>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vAlign w:val="center"/>
            <w:hideMark/>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vAlign w:val="center"/>
            <w:hideMark/>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tcBorders>
              <w:top w:val="single" w:sz="4" w:space="0" w:color="auto"/>
            </w:tcBorders>
            <w:shd w:val="clear" w:color="auto" w:fill="auto"/>
            <w:hideMark/>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134" w:type="dxa"/>
          </w:tcPr>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46697F" w:rsidRDefault="0046697F"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46697F" w:rsidRDefault="0046697F"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46697F" w:rsidRDefault="0046697F"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1,00</w:t>
            </w:r>
          </w:p>
        </w:tc>
        <w:tc>
          <w:tcPr>
            <w:tcW w:w="1134" w:type="dxa"/>
            <w:shd w:val="clear" w:color="auto" w:fill="auto"/>
            <w:vAlign w:val="center"/>
          </w:tcPr>
          <w:p w:rsidR="007579CB" w:rsidRPr="00766A9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shd w:val="clear" w:color="auto" w:fill="auto"/>
            <w:vAlign w:val="center"/>
          </w:tcPr>
          <w:p w:rsidR="007579CB" w:rsidRPr="00B16E15"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446"/>
        </w:trPr>
        <w:tc>
          <w:tcPr>
            <w:tcW w:w="709"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2.2</w:t>
            </w:r>
          </w:p>
        </w:tc>
        <w:tc>
          <w:tcPr>
            <w:tcW w:w="1985"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EE6E64">
              <w:rPr>
                <w:rFonts w:ascii="Times New Roman" w:eastAsia="Times New Roman" w:hAnsi="Times New Roman"/>
                <w:sz w:val="24"/>
                <w:szCs w:val="24"/>
                <w:lang w:eastAsia="ru-RU"/>
              </w:rPr>
              <w:t>Софинансирование расходов на организацию деятельности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Итого</w:t>
            </w:r>
          </w:p>
        </w:tc>
        <w:tc>
          <w:tcPr>
            <w:tcW w:w="1134" w:type="dxa"/>
          </w:tcPr>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296,00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val="restart"/>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val="restart"/>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Предоставление услуги по приему и обработке заявлений о включении избирателей, участников референдума в список избирателей, участников референдума по месту нахождения и направлению соответствующей информации в территориальные избирательные комиссии организова</w:t>
            </w:r>
            <w:r w:rsidRPr="007E38A4">
              <w:rPr>
                <w:rFonts w:ascii="Times New Roman" w:eastAsia="Times New Roman" w:hAnsi="Times New Roman"/>
                <w:sz w:val="24"/>
                <w:szCs w:val="24"/>
                <w:lang w:eastAsia="ru-RU"/>
              </w:rPr>
              <w:lastRenderedPageBreak/>
              <w:t>нно в МФЦ Щелковского муниципального района в соответствии с Постановлением Правительства Московской области от 04.12.2017 № 1004/44</w:t>
            </w:r>
          </w:p>
        </w:tc>
      </w:tr>
      <w:tr w:rsidR="007579CB" w:rsidRPr="007E38A4" w:rsidTr="00F14516">
        <w:trPr>
          <w:trHeight w:val="1840"/>
        </w:trPr>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1134" w:type="dxa"/>
          </w:tcPr>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281,00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3140"/>
        </w:trPr>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1134" w:type="dxa"/>
          </w:tcPr>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15,00</w:t>
            </w:r>
          </w:p>
        </w:tc>
        <w:tc>
          <w:tcPr>
            <w:tcW w:w="1134" w:type="dxa"/>
            <w:vAlign w:val="center"/>
          </w:tcPr>
          <w:p w:rsidR="007579CB" w:rsidRPr="008C0E4B"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val="en-US" w:eastAsia="ru-RU"/>
              </w:rPr>
            </w:pPr>
            <w:r>
              <w:rPr>
                <w:rFonts w:ascii="Times New Roman" w:eastAsia="Times New Roman" w:hAnsi="Times New Roman"/>
                <w:bCs/>
                <w:sz w:val="24"/>
                <w:szCs w:val="24"/>
                <w:lang w:eastAsia="ru-RU"/>
              </w:rPr>
              <w:t>0,00</w:t>
            </w:r>
          </w:p>
        </w:tc>
        <w:tc>
          <w:tcPr>
            <w:tcW w:w="1276"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vAlign w:val="center"/>
          </w:tcPr>
          <w:p w:rsidR="007579CB" w:rsidRPr="00B16E15"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2.3</w:t>
            </w:r>
          </w:p>
        </w:tc>
        <w:tc>
          <w:tcPr>
            <w:tcW w:w="1985" w:type="dxa"/>
            <w:vMerge w:val="restart"/>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DC16C3">
              <w:rPr>
                <w:rFonts w:ascii="Times New Roman" w:eastAsia="Times New Roman" w:hAnsi="Times New Roman"/>
                <w:sz w:val="24"/>
                <w:szCs w:val="24"/>
                <w:lang w:eastAsia="ru-RU"/>
              </w:rPr>
              <w:t>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 xml:space="preserve">20               </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Итого</w:t>
            </w:r>
          </w:p>
        </w:tc>
        <w:tc>
          <w:tcPr>
            <w:tcW w:w="1134" w:type="dxa"/>
            <w:shd w:val="clear" w:color="auto" w:fill="auto"/>
          </w:tcPr>
          <w:p w:rsidR="007579CB" w:rsidRPr="00B53DD5" w:rsidRDefault="007579CB" w:rsidP="007579CB">
            <w:pPr>
              <w:tabs>
                <w:tab w:val="left" w:pos="1701"/>
                <w:tab w:val="left" w:pos="2694"/>
                <w:tab w:val="left" w:pos="2977"/>
              </w:tabs>
              <w:spacing w:before="40" w:after="0" w:line="240" w:lineRule="auto"/>
              <w:ind w:right="-83"/>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12 058,50</w:t>
            </w:r>
          </w:p>
        </w:tc>
        <w:tc>
          <w:tcPr>
            <w:tcW w:w="1134" w:type="dxa"/>
            <w:shd w:val="clear" w:color="auto" w:fill="auto"/>
            <w:vAlign w:val="center"/>
          </w:tcPr>
          <w:p w:rsidR="007579CB" w:rsidRDefault="007579CB" w:rsidP="007579CB">
            <w:pPr>
              <w:tabs>
                <w:tab w:val="left" w:pos="1701"/>
                <w:tab w:val="left" w:pos="2694"/>
                <w:tab w:val="left" w:pos="2977"/>
              </w:tabs>
              <w:spacing w:after="0" w:line="240" w:lineRule="auto"/>
              <w:ind w:right="-76"/>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39 044,12</w:t>
            </w:r>
          </w:p>
        </w:tc>
        <w:tc>
          <w:tcPr>
            <w:tcW w:w="1276"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13 029,72</w:t>
            </w:r>
          </w:p>
        </w:tc>
        <w:tc>
          <w:tcPr>
            <w:tcW w:w="1134" w:type="dxa"/>
            <w:shd w:val="clear" w:color="auto" w:fill="auto"/>
            <w:vAlign w:val="center"/>
          </w:tcPr>
          <w:p w:rsidR="007579CB" w:rsidRDefault="007579CB" w:rsidP="007579CB">
            <w:pPr>
              <w:tabs>
                <w:tab w:val="left" w:pos="1701"/>
                <w:tab w:val="left" w:pos="2694"/>
                <w:tab w:val="left" w:pos="2977"/>
              </w:tabs>
              <w:spacing w:after="0" w:line="240" w:lineRule="auto"/>
              <w:ind w:right="-108"/>
              <w:rPr>
                <w:rFonts w:ascii="Times New Roman" w:eastAsia="Times New Roman" w:hAnsi="Times New Roman"/>
                <w:sz w:val="24"/>
                <w:szCs w:val="24"/>
                <w:lang w:eastAsia="ru-RU"/>
              </w:rPr>
            </w:pPr>
            <w:r>
              <w:rPr>
                <w:rFonts w:ascii="Times New Roman" w:eastAsia="Times New Roman" w:hAnsi="Times New Roman"/>
                <w:sz w:val="24"/>
                <w:szCs w:val="24"/>
                <w:lang w:eastAsia="ru-RU"/>
              </w:rPr>
              <w:t>13 007,20</w:t>
            </w:r>
          </w:p>
        </w:tc>
        <w:tc>
          <w:tcPr>
            <w:tcW w:w="1134" w:type="dxa"/>
            <w:shd w:val="clear" w:color="auto" w:fill="auto"/>
            <w:vAlign w:val="center"/>
          </w:tcPr>
          <w:p w:rsidR="007579CB" w:rsidRPr="007E38A4" w:rsidRDefault="007579CB" w:rsidP="007579CB">
            <w:pPr>
              <w:tabs>
                <w:tab w:val="left" w:pos="1701"/>
                <w:tab w:val="left" w:pos="2694"/>
                <w:tab w:val="left" w:pos="2977"/>
              </w:tabs>
              <w:spacing w:after="0" w:line="240" w:lineRule="auto"/>
              <w:ind w:right="-115"/>
              <w:rPr>
                <w:rFonts w:ascii="Times New Roman" w:eastAsia="Times New Roman" w:hAnsi="Times New Roman"/>
                <w:sz w:val="24"/>
                <w:szCs w:val="24"/>
                <w:lang w:eastAsia="ru-RU"/>
              </w:rPr>
            </w:pPr>
            <w:r>
              <w:rPr>
                <w:rFonts w:ascii="Times New Roman" w:eastAsia="Times New Roman" w:hAnsi="Times New Roman"/>
                <w:sz w:val="24"/>
                <w:szCs w:val="24"/>
                <w:lang w:eastAsia="ru-RU"/>
              </w:rPr>
              <w:t>13 007,20</w:t>
            </w:r>
          </w:p>
        </w:tc>
        <w:tc>
          <w:tcPr>
            <w:tcW w:w="992"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4208C8">
              <w:rPr>
                <w:rFonts w:ascii="Times New Roman" w:eastAsia="Times New Roman" w:hAnsi="Times New Roman"/>
                <w:sz w:val="24"/>
                <w:szCs w:val="24"/>
                <w:lang w:eastAsia="ru-RU"/>
              </w:rPr>
              <w:t>Средства бюджета Московской области</w:t>
            </w:r>
          </w:p>
        </w:tc>
        <w:tc>
          <w:tcPr>
            <w:tcW w:w="1134" w:type="dxa"/>
            <w:shd w:val="clear" w:color="auto" w:fill="auto"/>
          </w:tcPr>
          <w:p w:rsidR="007579CB" w:rsidRPr="00961F19" w:rsidRDefault="007579CB" w:rsidP="00961F19">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p>
          <w:p w:rsidR="007579CB" w:rsidRPr="00961F19" w:rsidRDefault="007579CB" w:rsidP="00961F19">
            <w:pPr>
              <w:tabs>
                <w:tab w:val="left" w:pos="1701"/>
                <w:tab w:val="left" w:pos="2694"/>
                <w:tab w:val="left" w:pos="2977"/>
              </w:tabs>
              <w:spacing w:before="40"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134" w:type="dxa"/>
            <w:shd w:val="clear" w:color="auto" w:fill="auto"/>
            <w:vAlign w:val="center"/>
          </w:tcPr>
          <w:p w:rsidR="007579CB" w:rsidRPr="00961F19"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276" w:type="dxa"/>
            <w:shd w:val="clear" w:color="auto" w:fill="auto"/>
            <w:vAlign w:val="center"/>
          </w:tcPr>
          <w:p w:rsidR="007579CB" w:rsidRPr="00961F19"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134" w:type="dxa"/>
            <w:shd w:val="clear" w:color="auto" w:fill="auto"/>
            <w:vAlign w:val="center"/>
          </w:tcPr>
          <w:p w:rsidR="007579CB" w:rsidRPr="00961F19"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134" w:type="dxa"/>
            <w:shd w:val="clear" w:color="auto" w:fill="auto"/>
            <w:vAlign w:val="center"/>
          </w:tcPr>
          <w:p w:rsidR="007579CB" w:rsidRPr="00961F19"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992" w:type="dxa"/>
            <w:shd w:val="clear" w:color="auto" w:fill="auto"/>
            <w:vAlign w:val="center"/>
          </w:tcPr>
          <w:p w:rsidR="007579CB" w:rsidRPr="00961F19"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709" w:type="dxa"/>
            <w:shd w:val="clear" w:color="auto" w:fill="auto"/>
            <w:vAlign w:val="center"/>
          </w:tcPr>
          <w:p w:rsidR="007579CB" w:rsidRPr="00961F19"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1134" w:type="dxa"/>
            <w:shd w:val="clear" w:color="auto" w:fill="auto"/>
          </w:tcPr>
          <w:p w:rsidR="007579CB" w:rsidRPr="00961F19" w:rsidRDefault="007579CB" w:rsidP="0046697F">
            <w:pPr>
              <w:tabs>
                <w:tab w:val="left" w:pos="1701"/>
                <w:tab w:val="left" w:pos="2694"/>
                <w:tab w:val="left" w:pos="2977"/>
              </w:tabs>
              <w:spacing w:after="0" w:line="240" w:lineRule="auto"/>
              <w:jc w:val="center"/>
              <w:rPr>
                <w:rFonts w:ascii="Times New Roman" w:eastAsia="Times New Roman" w:hAnsi="Times New Roman"/>
                <w:sz w:val="24"/>
                <w:szCs w:val="24"/>
                <w:lang w:eastAsia="ru-RU"/>
              </w:rPr>
            </w:pPr>
          </w:p>
          <w:p w:rsidR="00961F19" w:rsidRDefault="00961F19" w:rsidP="0046697F">
            <w:pPr>
              <w:tabs>
                <w:tab w:val="left" w:pos="1701"/>
                <w:tab w:val="left" w:pos="2694"/>
                <w:tab w:val="left" w:pos="2977"/>
              </w:tabs>
              <w:spacing w:after="0" w:line="240" w:lineRule="auto"/>
              <w:ind w:right="-83"/>
              <w:jc w:val="center"/>
              <w:rPr>
                <w:rFonts w:ascii="Times New Roman" w:eastAsia="Times New Roman" w:hAnsi="Times New Roman"/>
                <w:sz w:val="24"/>
                <w:szCs w:val="24"/>
                <w:lang w:eastAsia="ru-RU"/>
              </w:rPr>
            </w:pPr>
          </w:p>
          <w:p w:rsidR="0046697F" w:rsidRPr="00961F19" w:rsidRDefault="0046697F" w:rsidP="0046697F">
            <w:pPr>
              <w:tabs>
                <w:tab w:val="left" w:pos="1701"/>
                <w:tab w:val="left" w:pos="2694"/>
                <w:tab w:val="left" w:pos="2977"/>
              </w:tabs>
              <w:spacing w:after="0" w:line="240" w:lineRule="auto"/>
              <w:ind w:right="-83"/>
              <w:jc w:val="center"/>
              <w:rPr>
                <w:rFonts w:ascii="Times New Roman" w:eastAsia="Times New Roman" w:hAnsi="Times New Roman"/>
                <w:sz w:val="24"/>
                <w:szCs w:val="24"/>
                <w:lang w:eastAsia="ru-RU"/>
              </w:rPr>
            </w:pPr>
          </w:p>
          <w:p w:rsidR="00961F19" w:rsidRPr="00961F19" w:rsidRDefault="00961F19" w:rsidP="0046697F">
            <w:pPr>
              <w:tabs>
                <w:tab w:val="left" w:pos="1701"/>
                <w:tab w:val="left" w:pos="2694"/>
                <w:tab w:val="left" w:pos="2977"/>
              </w:tabs>
              <w:spacing w:after="0" w:line="240" w:lineRule="auto"/>
              <w:ind w:right="-83"/>
              <w:jc w:val="center"/>
              <w:rPr>
                <w:rFonts w:ascii="Times New Roman" w:eastAsia="Times New Roman" w:hAnsi="Times New Roman"/>
                <w:sz w:val="24"/>
                <w:szCs w:val="24"/>
                <w:lang w:eastAsia="ru-RU"/>
              </w:rPr>
            </w:pPr>
          </w:p>
          <w:p w:rsidR="007579CB" w:rsidRPr="00961F19" w:rsidRDefault="007579CB" w:rsidP="006327F9">
            <w:pPr>
              <w:tabs>
                <w:tab w:val="left" w:pos="1701"/>
                <w:tab w:val="left" w:pos="2694"/>
                <w:tab w:val="left" w:pos="2977"/>
              </w:tabs>
              <w:spacing w:before="40" w:after="0" w:line="240" w:lineRule="auto"/>
              <w:ind w:right="-83"/>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12 058,50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ind w:right="-76"/>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39 044,12</w:t>
            </w:r>
          </w:p>
        </w:tc>
        <w:tc>
          <w:tcPr>
            <w:tcW w:w="1276"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13 029,72</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ind w:right="-108"/>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13 007,20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ind w:right="-115"/>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13 007,20</w:t>
            </w:r>
          </w:p>
        </w:tc>
        <w:tc>
          <w:tcPr>
            <w:tcW w:w="992"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709"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985"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2622F3">
              <w:rPr>
                <w:rFonts w:ascii="Times New Roman" w:eastAsia="Times New Roman" w:hAnsi="Times New Roman"/>
                <w:sz w:val="24"/>
                <w:szCs w:val="24"/>
                <w:lang w:eastAsia="ru-RU"/>
              </w:rPr>
              <w:t>Обеспечение оборудованием и поддержание работоспособности многофункциональных центров предоставления государственных и муниципальных услуг</w:t>
            </w:r>
          </w:p>
        </w:tc>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 xml:space="preserve">20               </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Итого</w:t>
            </w:r>
          </w:p>
        </w:tc>
        <w:tc>
          <w:tcPr>
            <w:tcW w:w="1134" w:type="dxa"/>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276"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992"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709"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before="40"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1134" w:type="dxa"/>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276"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992"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709"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val="restart"/>
            <w:shd w:val="clear" w:color="auto" w:fill="auto"/>
          </w:tcPr>
          <w:p w:rsidR="007579CB" w:rsidRPr="00C650DF"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lastRenderedPageBreak/>
              <w:t>2</w:t>
            </w:r>
            <w:r>
              <w:rPr>
                <w:rFonts w:ascii="Times New Roman" w:eastAsia="Times New Roman" w:hAnsi="Times New Roman"/>
                <w:sz w:val="24"/>
                <w:szCs w:val="24"/>
                <w:lang w:eastAsia="ru-RU"/>
              </w:rPr>
              <w:t>.5</w:t>
            </w:r>
          </w:p>
        </w:tc>
        <w:tc>
          <w:tcPr>
            <w:tcW w:w="1985"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C650DF">
              <w:rPr>
                <w:rFonts w:ascii="Times New Roman" w:eastAsia="Times New Roman" w:hAnsi="Times New Roman"/>
                <w:sz w:val="24"/>
                <w:szCs w:val="24"/>
                <w:lang w:eastAsia="ru-RU"/>
              </w:rPr>
              <w:t xml:space="preserve">Организация деятельности многофункциональных центров предоставления государственных и муниципальных услуг, действующих на территории Московской области, по обеспечению консультирования работниками МФЦ граждан в рамках Единой системы приема и обработки сообщений по </w:t>
            </w:r>
            <w:r w:rsidRPr="00C650DF">
              <w:rPr>
                <w:rFonts w:ascii="Times New Roman" w:eastAsia="Times New Roman" w:hAnsi="Times New Roman"/>
                <w:sz w:val="24"/>
                <w:szCs w:val="24"/>
                <w:lang w:eastAsia="ru-RU"/>
              </w:rPr>
              <w:lastRenderedPageBreak/>
              <w:t>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w:t>
            </w:r>
          </w:p>
        </w:tc>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2020-2024</w:t>
            </w: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Итого</w:t>
            </w:r>
          </w:p>
        </w:tc>
        <w:tc>
          <w:tcPr>
            <w:tcW w:w="1134" w:type="dxa"/>
          </w:tcPr>
          <w:p w:rsidR="007579CB" w:rsidRPr="00961F19"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298,00</w:t>
            </w:r>
          </w:p>
        </w:tc>
        <w:tc>
          <w:tcPr>
            <w:tcW w:w="1276"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298,00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992"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709"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1134" w:type="dxa"/>
          </w:tcPr>
          <w:p w:rsidR="007579CB" w:rsidRPr="00961F19"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Pr="00961F19"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283,00</w:t>
            </w:r>
          </w:p>
        </w:tc>
        <w:tc>
          <w:tcPr>
            <w:tcW w:w="1276"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283,00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992"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709"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1134" w:type="dxa"/>
          </w:tcPr>
          <w:p w:rsidR="00961F19" w:rsidRDefault="00961F19"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961F19" w:rsidRDefault="00961F19"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961F19" w:rsidRDefault="00961F19"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46697F" w:rsidRDefault="0046697F"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46697F" w:rsidRDefault="0046697F"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46697F" w:rsidRDefault="0046697F"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p>
          <w:p w:rsidR="007579CB" w:rsidRPr="00961F19" w:rsidRDefault="007579CB" w:rsidP="006327F9">
            <w:pPr>
              <w:tabs>
                <w:tab w:val="left" w:pos="1701"/>
                <w:tab w:val="left" w:pos="2694"/>
                <w:tab w:val="left" w:pos="2977"/>
              </w:tabs>
              <w:spacing w:before="40"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961F19">
              <w:rPr>
                <w:rFonts w:ascii="Times New Roman" w:eastAsia="Times New Roman" w:hAnsi="Times New Roman"/>
                <w:bCs/>
                <w:sz w:val="24"/>
                <w:szCs w:val="24"/>
                <w:lang w:eastAsia="ru-RU"/>
              </w:rPr>
              <w:t>15,00</w:t>
            </w:r>
          </w:p>
        </w:tc>
        <w:tc>
          <w:tcPr>
            <w:tcW w:w="1276"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15,00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134"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992"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709" w:type="dxa"/>
            <w:shd w:val="clear" w:color="auto" w:fill="auto"/>
            <w:vAlign w:val="center"/>
          </w:tcPr>
          <w:p w:rsidR="007579CB" w:rsidRPr="00961F19" w:rsidRDefault="007579CB" w:rsidP="006327F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961F19">
              <w:rPr>
                <w:rFonts w:ascii="Times New Roman" w:eastAsia="Times New Roman" w:hAnsi="Times New Roman"/>
                <w:sz w:val="24"/>
                <w:szCs w:val="24"/>
                <w:lang w:eastAsia="ru-RU"/>
              </w:rPr>
              <w:t>0,00</w:t>
            </w:r>
          </w:p>
        </w:tc>
        <w:tc>
          <w:tcPr>
            <w:tcW w:w="1701" w:type="dxa"/>
            <w:shd w:val="clear" w:color="auto" w:fill="auto"/>
          </w:tcPr>
          <w:p w:rsidR="007579CB"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3.</w:t>
            </w:r>
          </w:p>
        </w:tc>
        <w:tc>
          <w:tcPr>
            <w:tcW w:w="1985"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Основное мероприятие </w:t>
            </w:r>
            <w:r>
              <w:rPr>
                <w:rFonts w:ascii="Times New Roman" w:eastAsia="Times New Roman" w:hAnsi="Times New Roman"/>
                <w:sz w:val="24"/>
                <w:szCs w:val="24"/>
                <w:lang w:eastAsia="ru-RU"/>
              </w:rPr>
              <w:t>0</w:t>
            </w:r>
            <w:r w:rsidRPr="007E38A4">
              <w:rPr>
                <w:rFonts w:ascii="Times New Roman" w:eastAsia="Times New Roman" w:hAnsi="Times New Roman"/>
                <w:sz w:val="24"/>
                <w:szCs w:val="24"/>
                <w:lang w:eastAsia="ru-RU"/>
              </w:rPr>
              <w:t>3. 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Итого</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w:t>
            </w:r>
            <w:r w:rsidRPr="007E38A4">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00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7E38A4">
              <w:rPr>
                <w:rFonts w:ascii="Times New Roman" w:eastAsia="Times New Roman" w:hAnsi="Times New Roman"/>
                <w:sz w:val="24"/>
                <w:szCs w:val="24"/>
                <w:lang w:eastAsia="ru-RU"/>
              </w:rPr>
              <w:t>,</w:t>
            </w:r>
            <w:r>
              <w:rPr>
                <w:rFonts w:ascii="Times New Roman" w:eastAsia="Times New Roman" w:hAnsi="Times New Roman"/>
                <w:sz w:val="24"/>
                <w:szCs w:val="24"/>
                <w:lang w:eastAsia="ru-RU"/>
              </w:rPr>
              <w:t>00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701"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Отдел по экономической политике, финансам и организации закупок администрации, МКУ «МФЦ» городского округа Звёздный городок</w:t>
            </w:r>
          </w:p>
        </w:tc>
        <w:tc>
          <w:tcPr>
            <w:tcW w:w="1417"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sz w:val="24"/>
                <w:szCs w:val="24"/>
                <w:lang w:eastAsia="ru-RU"/>
              </w:rPr>
              <w:t>0</w:t>
            </w:r>
            <w:r w:rsidRPr="007E38A4">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r w:rsidRPr="007E38A4">
              <w:rPr>
                <w:rFonts w:ascii="Times New Roman" w:eastAsia="Times New Roman" w:hAnsi="Times New Roman"/>
                <w:sz w:val="24"/>
                <w:szCs w:val="24"/>
                <w:lang w:eastAsia="ru-RU"/>
              </w:rPr>
              <w:t>,0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0,00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lastRenderedPageBreak/>
              <w:t>3.1.</w:t>
            </w:r>
          </w:p>
        </w:tc>
        <w:tc>
          <w:tcPr>
            <w:tcW w:w="1985"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2622F3">
              <w:rPr>
                <w:rFonts w:ascii="Times New Roman" w:eastAsia="Times New Roman" w:hAnsi="Times New Roman"/>
                <w:sz w:val="24"/>
                <w:szCs w:val="24"/>
                <w:lang w:eastAsia="ru-RU"/>
              </w:rPr>
              <w:t>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w:t>
            </w:r>
          </w:p>
        </w:tc>
        <w:tc>
          <w:tcPr>
            <w:tcW w:w="709" w:type="dxa"/>
            <w:vMerge w:val="restart"/>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20</w:t>
            </w:r>
            <w:r>
              <w:rPr>
                <w:rFonts w:ascii="Times New Roman" w:eastAsia="Times New Roman" w:hAnsi="Times New Roman"/>
                <w:sz w:val="24"/>
                <w:szCs w:val="24"/>
                <w:lang w:eastAsia="ru-RU"/>
              </w:rPr>
              <w:t>20</w:t>
            </w:r>
            <w:r w:rsidRPr="007E38A4">
              <w:rPr>
                <w:rFonts w:ascii="Times New Roman" w:eastAsia="Times New Roman" w:hAnsi="Times New Roman"/>
                <w:sz w:val="24"/>
                <w:szCs w:val="24"/>
                <w:lang w:eastAsia="ru-RU"/>
              </w:rPr>
              <w:t>-202</w:t>
            </w:r>
            <w:r>
              <w:rPr>
                <w:rFonts w:ascii="Times New Roman" w:eastAsia="Times New Roman" w:hAnsi="Times New Roman"/>
                <w:sz w:val="24"/>
                <w:szCs w:val="24"/>
                <w:lang w:eastAsia="ru-RU"/>
              </w:rPr>
              <w:t>4</w:t>
            </w: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Итого</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701"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1280"/>
        </w:trPr>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Средства бюджета Московской области</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701" w:type="dxa"/>
            <w:vMerge w:val="restart"/>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vMerge w:val="restart"/>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985"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709"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bCs/>
                <w:sz w:val="24"/>
                <w:szCs w:val="24"/>
                <w:lang w:eastAsia="ru-RU"/>
              </w:rPr>
            </w:pPr>
            <w:r w:rsidRPr="007E38A4">
              <w:rPr>
                <w:rFonts w:ascii="Times New Roman" w:eastAsia="Times New Roman" w:hAnsi="Times New Roman"/>
                <w:sz w:val="24"/>
                <w:szCs w:val="24"/>
                <w:lang w:eastAsia="ru-RU"/>
              </w:rPr>
              <w:t>Средст</w:t>
            </w:r>
            <w:r>
              <w:rPr>
                <w:rFonts w:ascii="Times New Roman" w:eastAsia="Times New Roman" w:hAnsi="Times New Roman"/>
                <w:sz w:val="24"/>
                <w:szCs w:val="24"/>
                <w:lang w:eastAsia="ru-RU"/>
              </w:rPr>
              <w:t>ва бюджета городского округа Звё</w:t>
            </w:r>
            <w:r w:rsidRPr="007E38A4">
              <w:rPr>
                <w:rFonts w:ascii="Times New Roman" w:eastAsia="Times New Roman" w:hAnsi="Times New Roman"/>
                <w:sz w:val="24"/>
                <w:szCs w:val="24"/>
                <w:lang w:eastAsia="ru-RU"/>
              </w:rPr>
              <w:t>здный городок Московской области</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sidRPr="007E38A4">
              <w:rPr>
                <w:rFonts w:ascii="Times New Roman" w:eastAsia="Times New Roman" w:hAnsi="Times New Roman"/>
                <w:bCs/>
                <w:sz w:val="24"/>
                <w:szCs w:val="24"/>
                <w:lang w:eastAsia="ru-RU"/>
              </w:rPr>
              <w:t>0,0</w:t>
            </w:r>
            <w:r>
              <w:rPr>
                <w:rFonts w:ascii="Times New Roman" w:eastAsia="Times New Roman" w:hAnsi="Times New Roman"/>
                <w:bCs/>
                <w:sz w:val="24"/>
                <w:szCs w:val="24"/>
                <w:lang w:eastAsia="ru-RU"/>
              </w:rPr>
              <w:t>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0,0</w:t>
            </w:r>
            <w:r>
              <w:rPr>
                <w:rFonts w:ascii="Times New Roman" w:eastAsia="Times New Roman" w:hAnsi="Times New Roman"/>
                <w:sz w:val="24"/>
                <w:szCs w:val="24"/>
                <w:lang w:eastAsia="ru-RU"/>
              </w:rPr>
              <w:t>0</w:t>
            </w:r>
          </w:p>
        </w:tc>
        <w:tc>
          <w:tcPr>
            <w:tcW w:w="1701"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vMerge/>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r>
      <w:tr w:rsidR="007579CB" w:rsidRPr="007E38A4" w:rsidTr="00F14516">
        <w:trPr>
          <w:trHeight w:val="292"/>
        </w:trPr>
        <w:tc>
          <w:tcPr>
            <w:tcW w:w="709"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985"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06319B">
              <w:rPr>
                <w:rFonts w:ascii="Times New Roman" w:eastAsia="Times New Roman" w:hAnsi="Times New Roman"/>
                <w:sz w:val="24"/>
                <w:szCs w:val="24"/>
                <w:lang w:eastAsia="ru-RU"/>
              </w:rPr>
              <w:t xml:space="preserve">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w:t>
            </w:r>
            <w:r w:rsidRPr="0006319B">
              <w:rPr>
                <w:rFonts w:ascii="Times New Roman" w:eastAsia="Times New Roman" w:hAnsi="Times New Roman"/>
                <w:sz w:val="24"/>
                <w:szCs w:val="24"/>
                <w:lang w:eastAsia="ru-RU"/>
              </w:rPr>
              <w:lastRenderedPageBreak/>
              <w:t>личность гражданина Российской Федерации за пределами территории Российской Федерации в многофункциональных центрах предоставления государственных и муниципальных услуг</w:t>
            </w:r>
          </w:p>
        </w:tc>
        <w:tc>
          <w:tcPr>
            <w:tcW w:w="709"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2020-2024</w:t>
            </w:r>
          </w:p>
        </w:tc>
        <w:tc>
          <w:tcPr>
            <w:tcW w:w="1446" w:type="dxa"/>
            <w:shd w:val="clear" w:color="auto" w:fill="auto"/>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bCs/>
                <w:sz w:val="24"/>
                <w:szCs w:val="24"/>
                <w:lang w:eastAsia="ru-RU"/>
              </w:rPr>
              <w:t>Итого</w:t>
            </w:r>
          </w:p>
        </w:tc>
        <w:tc>
          <w:tcPr>
            <w:tcW w:w="1134" w:type="dxa"/>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276"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134"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992"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709" w:type="dxa"/>
            <w:shd w:val="clear" w:color="auto" w:fill="auto"/>
            <w:vAlign w:val="center"/>
          </w:tcPr>
          <w:p w:rsidR="007579CB" w:rsidRPr="007E38A4" w:rsidRDefault="007579CB" w:rsidP="00961F19">
            <w:pPr>
              <w:tabs>
                <w:tab w:val="left" w:pos="1701"/>
                <w:tab w:val="left" w:pos="2694"/>
                <w:tab w:val="left" w:pos="2977"/>
              </w:tabs>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0,00</w:t>
            </w:r>
          </w:p>
        </w:tc>
        <w:tc>
          <w:tcPr>
            <w:tcW w:w="1701"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p>
        </w:tc>
        <w:tc>
          <w:tcPr>
            <w:tcW w:w="1417" w:type="dxa"/>
            <w:shd w:val="clear" w:color="auto" w:fill="auto"/>
            <w:vAlign w:val="center"/>
          </w:tcPr>
          <w:p w:rsidR="007579CB" w:rsidRPr="007E38A4" w:rsidRDefault="007579CB" w:rsidP="007579CB">
            <w:pPr>
              <w:tabs>
                <w:tab w:val="left" w:pos="1701"/>
                <w:tab w:val="left" w:pos="2694"/>
                <w:tab w:val="left" w:pos="2977"/>
              </w:tabs>
              <w:spacing w:after="0" w:line="240" w:lineRule="auto"/>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Организовано предоставление государственной услуги МВД России по оформлению и выдаче паспортов гражданина </w:t>
            </w:r>
            <w:r w:rsidRPr="007E38A4">
              <w:rPr>
                <w:rFonts w:ascii="Times New Roman" w:eastAsia="Times New Roman" w:hAnsi="Times New Roman"/>
                <w:sz w:val="24"/>
                <w:szCs w:val="24"/>
                <w:lang w:eastAsia="ru-RU"/>
              </w:rPr>
              <w:lastRenderedPageBreak/>
              <w:t>Российской Федерации, удостоверяющих личность гражданина Российской Федерации за пределами территории Российской Федерации, содержащих электронный носитель информации</w:t>
            </w:r>
          </w:p>
        </w:tc>
      </w:tr>
    </w:tbl>
    <w:p w:rsidR="0046697F" w:rsidRDefault="0046697F" w:rsidP="00C56B7A">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sectPr w:rsidR="0046697F" w:rsidSect="00FF6652">
          <w:headerReference w:type="default" r:id="rId12"/>
          <w:headerReference w:type="first" r:id="rId13"/>
          <w:pgSz w:w="16838" w:h="11906" w:orient="landscape"/>
          <w:pgMar w:top="1134" w:right="851" w:bottom="1134" w:left="1134" w:header="709" w:footer="709" w:gutter="0"/>
          <w:cols w:space="708"/>
          <w:docGrid w:linePitch="360"/>
        </w:sectPr>
      </w:pPr>
    </w:p>
    <w:p w:rsidR="00410C6F" w:rsidRPr="007E38A4" w:rsidRDefault="00410C6F" w:rsidP="00410C6F">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r w:rsidRPr="007E38A4">
        <w:rPr>
          <w:rFonts w:ascii="Times New Roman" w:hAnsi="Times New Roman"/>
          <w:b/>
          <w:sz w:val="24"/>
          <w:szCs w:val="24"/>
          <w:lang w:eastAsia="ru-RU"/>
        </w:rPr>
        <w:lastRenderedPageBreak/>
        <w:t xml:space="preserve">Дорожная карта» (план-график) по выполнению основного мероприятия </w:t>
      </w:r>
      <w:r>
        <w:rPr>
          <w:rFonts w:ascii="Times New Roman" w:hAnsi="Times New Roman"/>
          <w:b/>
          <w:sz w:val="24"/>
          <w:szCs w:val="24"/>
          <w:lang w:eastAsia="ru-RU"/>
        </w:rPr>
        <w:t>0</w:t>
      </w:r>
      <w:r w:rsidRPr="007E38A4">
        <w:rPr>
          <w:rFonts w:ascii="Times New Roman" w:hAnsi="Times New Roman"/>
          <w:b/>
          <w:sz w:val="24"/>
          <w:szCs w:val="24"/>
          <w:lang w:eastAsia="ru-RU"/>
        </w:rPr>
        <w:t>1 «Реализация общесистемных мер по повышению качества и доступности государственных и муниципальных услуг на территории муниципальног</w:t>
      </w:r>
      <w:r>
        <w:rPr>
          <w:rFonts w:ascii="Times New Roman" w:hAnsi="Times New Roman"/>
          <w:b/>
          <w:sz w:val="24"/>
          <w:szCs w:val="24"/>
          <w:lang w:eastAsia="ru-RU"/>
        </w:rPr>
        <w:t>о образования»</w:t>
      </w:r>
    </w:p>
    <w:p w:rsidR="00410C6F" w:rsidRPr="007E38A4" w:rsidRDefault="00410C6F" w:rsidP="00410C6F">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bl>
      <w:tblPr>
        <w:tblStyle w:val="aff1"/>
        <w:tblW w:w="5000" w:type="pct"/>
        <w:tblLook w:val="04A0" w:firstRow="1" w:lastRow="0" w:firstColumn="1" w:lastColumn="0" w:noHBand="0" w:noVBand="1"/>
      </w:tblPr>
      <w:tblGrid>
        <w:gridCol w:w="513"/>
        <w:gridCol w:w="1837"/>
        <w:gridCol w:w="1594"/>
        <w:gridCol w:w="1795"/>
        <w:gridCol w:w="1837"/>
        <w:gridCol w:w="941"/>
        <w:gridCol w:w="941"/>
        <w:gridCol w:w="941"/>
        <w:gridCol w:w="941"/>
        <w:gridCol w:w="1666"/>
        <w:gridCol w:w="1837"/>
      </w:tblGrid>
      <w:tr w:rsidR="00410C6F" w:rsidRPr="007E38A4" w:rsidTr="0046697F">
        <w:trPr>
          <w:trHeight w:val="968"/>
        </w:trPr>
        <w:tc>
          <w:tcPr>
            <w:tcW w:w="221"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557"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505"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49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49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578" w:type="pct"/>
            <w:gridSpan w:val="4"/>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603"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410C6F" w:rsidRPr="007E38A4" w:rsidTr="0046697F">
        <w:trPr>
          <w:trHeight w:val="967"/>
        </w:trPr>
        <w:tc>
          <w:tcPr>
            <w:tcW w:w="221"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05"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603"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410C6F" w:rsidRPr="007E38A4" w:rsidTr="0046697F">
        <w:tc>
          <w:tcPr>
            <w:tcW w:w="22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505"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603"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410C6F" w:rsidRPr="007E38A4" w:rsidTr="0046697F">
        <w:tc>
          <w:tcPr>
            <w:tcW w:w="22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hAnsi="Times New Roman"/>
                <w:sz w:val="24"/>
                <w:szCs w:val="24"/>
                <w:lang w:eastAsia="ru-RU"/>
              </w:rPr>
              <w:t>Реализация общесистемных мер по повышению качества и доступности государственных и муниципальных услуг на территории муниципального образования</w:t>
            </w:r>
          </w:p>
        </w:tc>
        <w:tc>
          <w:tcPr>
            <w:tcW w:w="505" w:type="pct"/>
          </w:tcPr>
          <w:p w:rsidR="00410C6F" w:rsidRPr="00680A2E"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0"/>
                <w:szCs w:val="20"/>
                <w:lang w:eastAsia="ru-RU"/>
              </w:rPr>
            </w:pPr>
            <w:r w:rsidRPr="00680A2E">
              <w:rPr>
                <w:rFonts w:ascii="Times New Roman" w:hAnsi="Times New Roman"/>
                <w:sz w:val="20"/>
                <w:szCs w:val="20"/>
                <w:lang w:eastAsia="ru-RU"/>
              </w:rPr>
              <w:t>1.1.Оптимизация предоставления государственных и муниципальных услуг, в том числе обеспечение их предоставления без привязки к месту регистрации, по жизненным ситуациям</w:t>
            </w:r>
          </w:p>
          <w:p w:rsidR="00410C6F" w:rsidRPr="00680A2E"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0"/>
                <w:szCs w:val="20"/>
                <w:lang w:eastAsia="ru-RU"/>
              </w:rPr>
            </w:pPr>
            <w:r w:rsidRPr="00680A2E">
              <w:rPr>
                <w:rFonts w:ascii="Times New Roman" w:hAnsi="Times New Roman"/>
                <w:sz w:val="20"/>
                <w:szCs w:val="20"/>
                <w:lang w:eastAsia="ru-RU"/>
              </w:rPr>
              <w:t>1.2.</w:t>
            </w:r>
            <w:r w:rsidRPr="00680A2E">
              <w:rPr>
                <w:rFonts w:ascii="Times New Roman" w:eastAsia="Times New Roman" w:hAnsi="Times New Roman"/>
                <w:sz w:val="20"/>
                <w:szCs w:val="20"/>
                <w:lang w:eastAsia="ru-RU"/>
              </w:rPr>
              <w:t xml:space="preserve"> Оперативный мониторинг качества и доступности предоставления государственных и муниципальных услуг, в том числе по </w:t>
            </w:r>
            <w:r w:rsidRPr="00680A2E">
              <w:rPr>
                <w:rFonts w:ascii="Times New Roman" w:eastAsia="Times New Roman" w:hAnsi="Times New Roman"/>
                <w:sz w:val="20"/>
                <w:szCs w:val="20"/>
                <w:lang w:eastAsia="ru-RU"/>
              </w:rPr>
              <w:lastRenderedPageBreak/>
              <w:t>принципу «одного окна»</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городской округ Звё</w:t>
            </w:r>
            <w:r w:rsidRPr="007E38A4">
              <w:rPr>
                <w:rFonts w:ascii="Times New Roman" w:hAnsi="Times New Roman"/>
                <w:sz w:val="24"/>
                <w:szCs w:val="24"/>
                <w:lang w:eastAsia="ru-RU"/>
              </w:rPr>
              <w:t>здный городок Московской области</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hAnsi="Times New Roman"/>
                <w:sz w:val="24"/>
                <w:szCs w:val="24"/>
                <w:lang w:eastAsia="ru-RU"/>
              </w:rPr>
              <w:t>Оперативный мониторинг качества и доступности предоставления государственных и муниципальных услуг, в том числе по принципу «одного окна»</w:t>
            </w:r>
          </w:p>
        </w:tc>
        <w:tc>
          <w:tcPr>
            <w:tcW w:w="371" w:type="pct"/>
          </w:tcPr>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0,00</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c>
          <w:tcPr>
            <w:tcW w:w="603"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Бурыкина Е.С</w:t>
            </w:r>
            <w:r w:rsidRPr="007E38A4">
              <w:rPr>
                <w:rFonts w:ascii="Times New Roman" w:hAnsi="Times New Roman"/>
                <w:sz w:val="24"/>
                <w:szCs w:val="24"/>
                <w:lang w:eastAsia="ru-RU"/>
              </w:rPr>
              <w:t>., главный экономист</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7E38A4">
              <w:rPr>
                <w:rFonts w:ascii="Times New Roman" w:hAnsi="Times New Roman"/>
                <w:sz w:val="24"/>
                <w:szCs w:val="24"/>
                <w:lang w:eastAsia="ru-RU"/>
              </w:rPr>
              <w:t>Предоставление государственных и муниципальных услуг, в том числе обеспечение их предоставления без привязки к месту регистрации, по жизненным ситуациям</w:t>
            </w:r>
          </w:p>
        </w:tc>
      </w:tr>
    </w:tbl>
    <w:p w:rsidR="00410C6F" w:rsidRDefault="00410C6F" w:rsidP="00C56B7A">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p w:rsidR="00410C6F" w:rsidRPr="007E38A4" w:rsidRDefault="00410C6F" w:rsidP="00410C6F">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r w:rsidRPr="007E38A4">
        <w:rPr>
          <w:rFonts w:ascii="Times New Roman" w:hAnsi="Times New Roman"/>
          <w:b/>
          <w:sz w:val="24"/>
          <w:szCs w:val="24"/>
          <w:lang w:eastAsia="ru-RU"/>
        </w:rPr>
        <w:t xml:space="preserve">«Дорожная карта» (план-график) по выполнению основного мероприятия </w:t>
      </w:r>
      <w:r>
        <w:rPr>
          <w:rFonts w:ascii="Times New Roman" w:hAnsi="Times New Roman"/>
          <w:b/>
          <w:sz w:val="24"/>
          <w:szCs w:val="24"/>
          <w:lang w:eastAsia="ru-RU"/>
        </w:rPr>
        <w:t>0</w:t>
      </w:r>
      <w:r w:rsidRPr="007E38A4">
        <w:rPr>
          <w:rFonts w:ascii="Times New Roman" w:hAnsi="Times New Roman"/>
          <w:b/>
          <w:sz w:val="24"/>
          <w:szCs w:val="24"/>
          <w:lang w:eastAsia="ru-RU"/>
        </w:rPr>
        <w:t>2 «</w:t>
      </w:r>
      <w:r w:rsidRPr="003B4224">
        <w:rPr>
          <w:rFonts w:ascii="Times New Roman" w:hAnsi="Times New Roman"/>
          <w:b/>
          <w:sz w:val="24"/>
          <w:szCs w:val="24"/>
          <w:lang w:eastAsia="ru-RU"/>
        </w:rPr>
        <w:t>Организация деятельности многофункциональных центров предоставления государственных и муниципальных услуг</w:t>
      </w:r>
      <w:r w:rsidRPr="007E38A4">
        <w:rPr>
          <w:rFonts w:ascii="Times New Roman" w:hAnsi="Times New Roman"/>
          <w:b/>
          <w:sz w:val="24"/>
          <w:szCs w:val="24"/>
          <w:lang w:eastAsia="ru-RU"/>
        </w:rPr>
        <w:t>»</w:t>
      </w:r>
    </w:p>
    <w:p w:rsidR="00410C6F" w:rsidRPr="007E38A4" w:rsidRDefault="00410C6F" w:rsidP="00410C6F">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bl>
      <w:tblPr>
        <w:tblStyle w:val="aff1"/>
        <w:tblW w:w="5000" w:type="pct"/>
        <w:tblLook w:val="04A0" w:firstRow="1" w:lastRow="0" w:firstColumn="1" w:lastColumn="0" w:noHBand="0" w:noVBand="1"/>
      </w:tblPr>
      <w:tblGrid>
        <w:gridCol w:w="494"/>
        <w:gridCol w:w="2264"/>
        <w:gridCol w:w="1928"/>
        <w:gridCol w:w="1687"/>
        <w:gridCol w:w="1775"/>
        <w:gridCol w:w="935"/>
        <w:gridCol w:w="935"/>
        <w:gridCol w:w="935"/>
        <w:gridCol w:w="935"/>
        <w:gridCol w:w="1567"/>
        <w:gridCol w:w="1388"/>
      </w:tblGrid>
      <w:tr w:rsidR="00410C6F" w:rsidRPr="007E38A4" w:rsidTr="0046697F">
        <w:trPr>
          <w:trHeight w:val="968"/>
        </w:trPr>
        <w:tc>
          <w:tcPr>
            <w:tcW w:w="221"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557"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505"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49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49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578" w:type="pct"/>
            <w:gridSpan w:val="4"/>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603"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410C6F" w:rsidRPr="007E38A4" w:rsidTr="0046697F">
        <w:trPr>
          <w:trHeight w:val="967"/>
        </w:trPr>
        <w:tc>
          <w:tcPr>
            <w:tcW w:w="221"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05"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603"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410C6F" w:rsidRPr="007E38A4" w:rsidTr="0046697F">
        <w:tc>
          <w:tcPr>
            <w:tcW w:w="22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505"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603"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410C6F" w:rsidRPr="007E38A4" w:rsidTr="0046697F">
        <w:tc>
          <w:tcPr>
            <w:tcW w:w="22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3B4224">
              <w:rPr>
                <w:rFonts w:ascii="Times New Roman" w:eastAsia="Times New Roman" w:hAnsi="Times New Roman"/>
                <w:sz w:val="24"/>
                <w:szCs w:val="24"/>
                <w:lang w:eastAsia="ru-RU"/>
              </w:rPr>
              <w:t>Организация деятельности многофункциональных центров предоставления государственных и муниципальных услуг</w:t>
            </w:r>
          </w:p>
        </w:tc>
        <w:tc>
          <w:tcPr>
            <w:tcW w:w="505" w:type="pct"/>
          </w:tcPr>
          <w:p w:rsidR="00410C6F" w:rsidRPr="00680A2E" w:rsidRDefault="00410C6F" w:rsidP="006834B5">
            <w:pPr>
              <w:tabs>
                <w:tab w:val="left" w:pos="1701"/>
                <w:tab w:val="left" w:pos="2694"/>
                <w:tab w:val="left" w:pos="2977"/>
              </w:tabs>
              <w:autoSpaceDE w:val="0"/>
              <w:autoSpaceDN w:val="0"/>
              <w:adjustRightInd w:val="0"/>
              <w:spacing w:after="0" w:line="240" w:lineRule="auto"/>
              <w:rPr>
                <w:rFonts w:ascii="Times New Roman" w:eastAsia="Times New Roman" w:hAnsi="Times New Roman"/>
                <w:sz w:val="20"/>
                <w:szCs w:val="20"/>
                <w:lang w:eastAsia="ru-RU"/>
              </w:rPr>
            </w:pPr>
            <w:r w:rsidRPr="00680A2E">
              <w:rPr>
                <w:rFonts w:ascii="Times New Roman" w:eastAsia="Times New Roman" w:hAnsi="Times New Roman"/>
                <w:sz w:val="20"/>
                <w:szCs w:val="20"/>
                <w:lang w:eastAsia="ru-RU"/>
              </w:rPr>
              <w:t>2.1.Организация деятельности многофункциональных центров предоставления государственных и муниципальных услуг, действующих на территории Московской области, по реализации мероприятий, направленных на повышение уровня удовлетворенности граждан качеством предоставления государственных и муниципальных услуг;</w:t>
            </w:r>
          </w:p>
          <w:p w:rsidR="00410C6F" w:rsidRPr="00680A2E" w:rsidRDefault="00410C6F" w:rsidP="006834B5">
            <w:pPr>
              <w:tabs>
                <w:tab w:val="left" w:pos="1701"/>
                <w:tab w:val="left" w:pos="2694"/>
                <w:tab w:val="left" w:pos="2977"/>
              </w:tabs>
              <w:autoSpaceDE w:val="0"/>
              <w:autoSpaceDN w:val="0"/>
              <w:adjustRightInd w:val="0"/>
              <w:spacing w:after="0" w:line="240" w:lineRule="auto"/>
              <w:rPr>
                <w:rFonts w:ascii="Times New Roman" w:eastAsia="Times New Roman" w:hAnsi="Times New Roman"/>
                <w:sz w:val="20"/>
                <w:szCs w:val="20"/>
                <w:lang w:eastAsia="ru-RU"/>
              </w:rPr>
            </w:pPr>
            <w:r w:rsidRPr="00680A2E">
              <w:rPr>
                <w:rFonts w:ascii="Times New Roman" w:eastAsia="Times New Roman" w:hAnsi="Times New Roman"/>
                <w:sz w:val="20"/>
                <w:szCs w:val="20"/>
                <w:lang w:eastAsia="ru-RU"/>
              </w:rPr>
              <w:lastRenderedPageBreak/>
              <w:t>2.2. Софинансирование расходов на организацию деятельности многофункциональных центров предоставления государственных и муниципальных услуг;</w:t>
            </w:r>
          </w:p>
          <w:p w:rsidR="00410C6F" w:rsidRPr="00680A2E" w:rsidRDefault="00410C6F" w:rsidP="006834B5">
            <w:pPr>
              <w:tabs>
                <w:tab w:val="left" w:pos="1701"/>
                <w:tab w:val="left" w:pos="2694"/>
                <w:tab w:val="left" w:pos="2977"/>
              </w:tabs>
              <w:spacing w:after="0" w:line="240" w:lineRule="auto"/>
              <w:rPr>
                <w:rFonts w:ascii="Times New Roman" w:eastAsia="Times New Roman" w:hAnsi="Times New Roman"/>
                <w:sz w:val="20"/>
                <w:szCs w:val="20"/>
                <w:lang w:eastAsia="ru-RU"/>
              </w:rPr>
            </w:pPr>
            <w:r w:rsidRPr="00680A2E">
              <w:rPr>
                <w:rFonts w:ascii="Times New Roman" w:eastAsia="Times New Roman" w:hAnsi="Times New Roman"/>
                <w:sz w:val="20"/>
                <w:szCs w:val="20"/>
                <w:lang w:eastAsia="ru-RU"/>
              </w:rPr>
              <w:t>2.3. Расходы на обеспечение деятельности (оказание услуг) муниципальных учреждений - многофункциональный центр  предоставления государственных и муниципальных услуг;</w:t>
            </w:r>
          </w:p>
          <w:p w:rsidR="00410C6F" w:rsidRDefault="00410C6F" w:rsidP="006834B5">
            <w:pPr>
              <w:tabs>
                <w:tab w:val="left" w:pos="1701"/>
                <w:tab w:val="left" w:pos="2694"/>
                <w:tab w:val="left" w:pos="2977"/>
              </w:tabs>
              <w:spacing w:after="0" w:line="240" w:lineRule="auto"/>
              <w:rPr>
                <w:rFonts w:ascii="Times New Roman" w:eastAsia="Times New Roman" w:hAnsi="Times New Roman"/>
                <w:sz w:val="20"/>
                <w:szCs w:val="20"/>
                <w:lang w:eastAsia="ru-RU"/>
              </w:rPr>
            </w:pPr>
            <w:r w:rsidRPr="00680A2E">
              <w:rPr>
                <w:rFonts w:ascii="Times New Roman" w:eastAsia="Times New Roman" w:hAnsi="Times New Roman"/>
                <w:sz w:val="20"/>
                <w:szCs w:val="20"/>
                <w:lang w:eastAsia="ru-RU"/>
              </w:rPr>
              <w:t>2.4. Обеспечение оборудованием и поддержание работоспособности многофункциональных центров предоставления государственных и муниципальных услуг</w:t>
            </w:r>
          </w:p>
          <w:p w:rsidR="00410C6F" w:rsidRPr="008439BC" w:rsidRDefault="00410C6F" w:rsidP="006834B5">
            <w:pPr>
              <w:tabs>
                <w:tab w:val="left" w:pos="1701"/>
                <w:tab w:val="left" w:pos="2694"/>
                <w:tab w:val="left" w:pos="2977"/>
              </w:tabs>
              <w:spacing w:after="0" w:line="240" w:lineRule="auto"/>
              <w:rPr>
                <w:rFonts w:ascii="Times New Roman" w:hAnsi="Times New Roman"/>
                <w:lang w:eastAsia="ru-RU"/>
              </w:rPr>
            </w:pPr>
            <w:r>
              <w:rPr>
                <w:rFonts w:ascii="Times New Roman" w:eastAsia="Times New Roman" w:hAnsi="Times New Roman"/>
                <w:sz w:val="20"/>
                <w:szCs w:val="20"/>
                <w:lang w:eastAsia="ru-RU"/>
              </w:rPr>
              <w:t xml:space="preserve">2.5 </w:t>
            </w:r>
            <w:r w:rsidRPr="00DE275C">
              <w:rPr>
                <w:rFonts w:ascii="Times New Roman" w:eastAsia="Times New Roman" w:hAnsi="Times New Roman"/>
                <w:sz w:val="20"/>
                <w:szCs w:val="20"/>
                <w:lang w:eastAsia="ru-RU"/>
              </w:rPr>
              <w:t xml:space="preserve">Организация деятельности многофункциональных центров предоставления государственных и муниципальных услуг, </w:t>
            </w:r>
            <w:r w:rsidRPr="00DE275C">
              <w:rPr>
                <w:rFonts w:ascii="Times New Roman" w:eastAsia="Times New Roman" w:hAnsi="Times New Roman"/>
                <w:sz w:val="20"/>
                <w:szCs w:val="20"/>
                <w:lang w:eastAsia="ru-RU"/>
              </w:rPr>
              <w:lastRenderedPageBreak/>
              <w:t>действующих на территории Московской области, по обеспечению консультирования работниками МФЦ граждан в рамках Единой системы приема и обработки сообщений по 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городской округ Звё</w:t>
            </w:r>
            <w:r w:rsidRPr="007E38A4">
              <w:rPr>
                <w:rFonts w:ascii="Times New Roman" w:hAnsi="Times New Roman"/>
                <w:sz w:val="24"/>
                <w:szCs w:val="24"/>
                <w:lang w:eastAsia="ru-RU"/>
              </w:rPr>
              <w:t>здный городок Московской области</w:t>
            </w:r>
          </w:p>
        </w:tc>
        <w:tc>
          <w:tcPr>
            <w:tcW w:w="490" w:type="pct"/>
            <w:vAlign w:val="center"/>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eastAsia="Times New Roman" w:hAnsi="Times New Roman"/>
                <w:sz w:val="24"/>
                <w:szCs w:val="24"/>
                <w:lang w:eastAsia="ru-RU"/>
              </w:rPr>
              <w:t xml:space="preserve">Предоставление услуги по приему и обработке заявлений о включении избирателей, участников референдума в список избирателей, участников референдума по месту нахождения и направлению соответствующей информации в </w:t>
            </w:r>
            <w:r w:rsidRPr="007E38A4">
              <w:rPr>
                <w:rFonts w:ascii="Times New Roman" w:eastAsia="Times New Roman" w:hAnsi="Times New Roman"/>
                <w:sz w:val="24"/>
                <w:szCs w:val="24"/>
                <w:lang w:eastAsia="ru-RU"/>
              </w:rPr>
              <w:lastRenderedPageBreak/>
              <w:t>территориальные избирательные комиссии организованно в МФЦ Щелковского муниципального района в соответствии с Постановлением Правительства Московской области от 04.12.2017 № 1004/44</w:t>
            </w:r>
          </w:p>
        </w:tc>
        <w:tc>
          <w:tcPr>
            <w:tcW w:w="371" w:type="pct"/>
          </w:tcPr>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2 678,73</w:t>
            </w: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c>
          <w:tcPr>
            <w:tcW w:w="371" w:type="pct"/>
          </w:tcPr>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2 773,41</w:t>
            </w: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c>
          <w:tcPr>
            <w:tcW w:w="418" w:type="pct"/>
          </w:tcPr>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3 788,79</w:t>
            </w: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149,00</w:t>
            </w:r>
          </w:p>
        </w:tc>
        <w:tc>
          <w:tcPr>
            <w:tcW w:w="418" w:type="pct"/>
          </w:tcPr>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3 788,79</w:t>
            </w: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149,00</w:t>
            </w:r>
          </w:p>
          <w:p w:rsidR="00410C6F"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603"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Бурыкина Е.С</w:t>
            </w:r>
            <w:r w:rsidRPr="007E38A4">
              <w:rPr>
                <w:rFonts w:ascii="Times New Roman" w:hAnsi="Times New Roman"/>
                <w:sz w:val="24"/>
                <w:szCs w:val="24"/>
                <w:lang w:eastAsia="ru-RU"/>
              </w:rPr>
              <w:t>., главный экономист</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7E38A4">
              <w:rPr>
                <w:rFonts w:ascii="Times New Roman" w:eastAsia="Times New Roman" w:hAnsi="Times New Roman"/>
                <w:sz w:val="24"/>
                <w:szCs w:val="24"/>
                <w:lang w:eastAsia="ru-RU"/>
              </w:rPr>
              <w:t>Обеспечение деятельности МФЦ</w:t>
            </w:r>
          </w:p>
        </w:tc>
      </w:tr>
    </w:tbl>
    <w:p w:rsidR="00D306AA" w:rsidRPr="007E38A4" w:rsidRDefault="00D306AA" w:rsidP="007E38A4">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p>
    <w:p w:rsidR="00410C6F" w:rsidRPr="00FA296A" w:rsidRDefault="00410C6F" w:rsidP="00410C6F">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r w:rsidRPr="007E38A4">
        <w:rPr>
          <w:rFonts w:ascii="Times New Roman" w:hAnsi="Times New Roman"/>
          <w:b/>
          <w:sz w:val="24"/>
          <w:szCs w:val="24"/>
          <w:lang w:eastAsia="ru-RU"/>
        </w:rPr>
        <w:t xml:space="preserve">«Дорожная карта» (план-график) по выполнению основного мероприятия </w:t>
      </w:r>
      <w:r>
        <w:rPr>
          <w:rFonts w:ascii="Times New Roman" w:hAnsi="Times New Roman"/>
          <w:b/>
          <w:sz w:val="24"/>
          <w:szCs w:val="24"/>
          <w:lang w:eastAsia="ru-RU"/>
        </w:rPr>
        <w:t>0</w:t>
      </w:r>
      <w:r w:rsidRPr="007E38A4">
        <w:rPr>
          <w:rFonts w:ascii="Times New Roman" w:hAnsi="Times New Roman"/>
          <w:b/>
          <w:sz w:val="24"/>
          <w:szCs w:val="24"/>
          <w:lang w:eastAsia="ru-RU"/>
        </w:rPr>
        <w:t>3 «</w:t>
      </w:r>
      <w:r w:rsidRPr="00FA296A">
        <w:rPr>
          <w:rFonts w:ascii="Times New Roman" w:eastAsia="Times New Roman" w:hAnsi="Times New Roman"/>
          <w:b/>
          <w:sz w:val="24"/>
          <w:szCs w:val="24"/>
          <w:lang w:eastAsia="ru-RU"/>
        </w:rPr>
        <w:t>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r w:rsidRPr="00FA296A">
        <w:rPr>
          <w:rFonts w:ascii="Times New Roman" w:hAnsi="Times New Roman"/>
          <w:b/>
          <w:sz w:val="24"/>
          <w:szCs w:val="24"/>
          <w:lang w:eastAsia="ru-RU"/>
        </w:rPr>
        <w:t>»</w:t>
      </w:r>
    </w:p>
    <w:p w:rsidR="00410C6F" w:rsidRPr="007E38A4" w:rsidRDefault="00410C6F" w:rsidP="00410C6F">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bl>
      <w:tblPr>
        <w:tblStyle w:val="aff1"/>
        <w:tblW w:w="5000" w:type="pct"/>
        <w:tblLook w:val="04A0" w:firstRow="1" w:lastRow="0" w:firstColumn="1" w:lastColumn="0" w:noHBand="0" w:noVBand="1"/>
      </w:tblPr>
      <w:tblGrid>
        <w:gridCol w:w="504"/>
        <w:gridCol w:w="2332"/>
        <w:gridCol w:w="1979"/>
        <w:gridCol w:w="1736"/>
        <w:gridCol w:w="1514"/>
        <w:gridCol w:w="913"/>
        <w:gridCol w:w="913"/>
        <w:gridCol w:w="913"/>
        <w:gridCol w:w="913"/>
        <w:gridCol w:w="1612"/>
        <w:gridCol w:w="1514"/>
      </w:tblGrid>
      <w:tr w:rsidR="00410C6F" w:rsidRPr="007E38A4" w:rsidTr="0046697F">
        <w:trPr>
          <w:trHeight w:val="968"/>
        </w:trPr>
        <w:tc>
          <w:tcPr>
            <w:tcW w:w="175"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51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598"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49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490"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578" w:type="pct"/>
            <w:gridSpan w:val="4"/>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603"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410C6F" w:rsidRPr="007E38A4" w:rsidTr="0046697F">
        <w:trPr>
          <w:trHeight w:val="967"/>
        </w:trPr>
        <w:tc>
          <w:tcPr>
            <w:tcW w:w="175"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1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98"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0"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603"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410C6F" w:rsidRPr="007E38A4" w:rsidTr="0046697F">
        <w:tc>
          <w:tcPr>
            <w:tcW w:w="175"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lastRenderedPageBreak/>
              <w:t>1</w:t>
            </w:r>
          </w:p>
        </w:tc>
        <w:tc>
          <w:tcPr>
            <w:tcW w:w="51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59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603"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410C6F" w:rsidRPr="007E38A4" w:rsidTr="0046697F">
        <w:tc>
          <w:tcPr>
            <w:tcW w:w="175"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510"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eastAsia="Times New Roman" w:hAnsi="Times New Roman"/>
                <w:sz w:val="24"/>
                <w:szCs w:val="24"/>
                <w:lang w:eastAsia="ru-RU"/>
              </w:rPr>
              <w:t>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w:t>
            </w:r>
          </w:p>
        </w:tc>
        <w:tc>
          <w:tcPr>
            <w:tcW w:w="598" w:type="pct"/>
          </w:tcPr>
          <w:p w:rsidR="00410C6F" w:rsidRPr="00680A2E" w:rsidRDefault="00410C6F" w:rsidP="006834B5">
            <w:pPr>
              <w:tabs>
                <w:tab w:val="left" w:pos="1701"/>
                <w:tab w:val="left" w:pos="2694"/>
                <w:tab w:val="left" w:pos="2977"/>
              </w:tabs>
              <w:autoSpaceDE w:val="0"/>
              <w:autoSpaceDN w:val="0"/>
              <w:adjustRightInd w:val="0"/>
              <w:spacing w:after="0" w:line="240" w:lineRule="auto"/>
              <w:rPr>
                <w:rFonts w:ascii="Times New Roman" w:eastAsia="Times New Roman" w:hAnsi="Times New Roman"/>
                <w:sz w:val="20"/>
                <w:szCs w:val="20"/>
                <w:lang w:eastAsia="ru-RU"/>
              </w:rPr>
            </w:pPr>
            <w:r w:rsidRPr="00680A2E">
              <w:rPr>
                <w:rFonts w:ascii="Times New Roman" w:eastAsia="Times New Roman" w:hAnsi="Times New Roman"/>
                <w:sz w:val="20"/>
                <w:szCs w:val="20"/>
                <w:lang w:eastAsia="ru-RU"/>
              </w:rPr>
              <w:t>3.1.Создание новых офисов многофункциональных центров предоставления государственных и муниципальных услуг и дополнительных окон доступа к услугам в многофункциональных центрах предоставления государственных и муниципальных услуг;</w:t>
            </w:r>
          </w:p>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80A2E">
              <w:rPr>
                <w:rFonts w:ascii="Times New Roman" w:eastAsia="Times New Roman" w:hAnsi="Times New Roman"/>
                <w:sz w:val="20"/>
                <w:szCs w:val="20"/>
                <w:lang w:eastAsia="ru-RU"/>
              </w:rPr>
              <w:t>3.2. 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 в многофункциональн</w:t>
            </w:r>
            <w:r w:rsidRPr="00680A2E">
              <w:rPr>
                <w:rFonts w:ascii="Times New Roman" w:eastAsia="Times New Roman" w:hAnsi="Times New Roman"/>
                <w:sz w:val="20"/>
                <w:szCs w:val="20"/>
                <w:lang w:eastAsia="ru-RU"/>
              </w:rPr>
              <w:lastRenderedPageBreak/>
              <w:t>ых центрах предоставления государственных и муниципальных услуг</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lastRenderedPageBreak/>
              <w:t>городской округ Звё</w:t>
            </w:r>
            <w:r w:rsidRPr="007E38A4">
              <w:rPr>
                <w:rFonts w:ascii="Times New Roman" w:hAnsi="Times New Roman"/>
                <w:sz w:val="24"/>
                <w:szCs w:val="24"/>
                <w:lang w:eastAsia="ru-RU"/>
              </w:rPr>
              <w:t>здный городок Московской области</w:t>
            </w:r>
          </w:p>
        </w:tc>
        <w:tc>
          <w:tcPr>
            <w:tcW w:w="490"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eastAsia="Times New Roman" w:hAnsi="Times New Roman"/>
                <w:sz w:val="24"/>
                <w:szCs w:val="24"/>
                <w:lang w:eastAsia="ru-RU"/>
              </w:rPr>
              <w:t>Приобретение программного аппаратного комплекса</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c>
          <w:tcPr>
            <w:tcW w:w="371"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0,00</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0,0</w:t>
            </w:r>
            <w:r>
              <w:rPr>
                <w:rFonts w:ascii="Times New Roman" w:hAnsi="Times New Roman"/>
                <w:sz w:val="24"/>
                <w:szCs w:val="24"/>
                <w:lang w:eastAsia="ru-RU"/>
              </w:rPr>
              <w:t>0</w:t>
            </w:r>
          </w:p>
        </w:tc>
        <w:tc>
          <w:tcPr>
            <w:tcW w:w="418" w:type="pct"/>
          </w:tcPr>
          <w:p w:rsidR="00410C6F" w:rsidRPr="007E38A4" w:rsidRDefault="00410C6F" w:rsidP="006834B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0,0</w:t>
            </w:r>
            <w:r>
              <w:rPr>
                <w:rFonts w:ascii="Times New Roman" w:hAnsi="Times New Roman"/>
                <w:sz w:val="24"/>
                <w:szCs w:val="24"/>
                <w:lang w:eastAsia="ru-RU"/>
              </w:rPr>
              <w:t>0</w:t>
            </w:r>
          </w:p>
        </w:tc>
        <w:tc>
          <w:tcPr>
            <w:tcW w:w="603"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Бурыкина Е.С</w:t>
            </w:r>
            <w:r w:rsidRPr="007E38A4">
              <w:rPr>
                <w:rFonts w:ascii="Times New Roman" w:hAnsi="Times New Roman"/>
                <w:sz w:val="24"/>
                <w:szCs w:val="24"/>
                <w:lang w:eastAsia="ru-RU"/>
              </w:rPr>
              <w:t>., главный экономист</w:t>
            </w:r>
          </w:p>
        </w:tc>
        <w:tc>
          <w:tcPr>
            <w:tcW w:w="557" w:type="pct"/>
          </w:tcPr>
          <w:p w:rsidR="00410C6F" w:rsidRPr="007E38A4" w:rsidRDefault="00410C6F" w:rsidP="006834B5">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7E38A4">
              <w:rPr>
                <w:rFonts w:ascii="Times New Roman" w:eastAsia="Times New Roman" w:hAnsi="Times New Roman"/>
                <w:sz w:val="24"/>
                <w:szCs w:val="24"/>
                <w:lang w:eastAsia="ru-RU"/>
              </w:rPr>
              <w:t>Приобретение программного аппаратного комплекса</w:t>
            </w:r>
          </w:p>
        </w:tc>
      </w:tr>
    </w:tbl>
    <w:p w:rsidR="0046697F" w:rsidRDefault="0046697F" w:rsidP="00DF6A8B">
      <w:pPr>
        <w:jc w:val="center"/>
        <w:rPr>
          <w:bCs/>
          <w:sz w:val="28"/>
          <w:szCs w:val="28"/>
        </w:rPr>
        <w:sectPr w:rsidR="0046697F" w:rsidSect="00FF6652">
          <w:pgSz w:w="16838" w:h="11906" w:orient="landscape"/>
          <w:pgMar w:top="1134" w:right="851" w:bottom="1134" w:left="1134" w:header="709" w:footer="709" w:gutter="0"/>
          <w:cols w:space="708"/>
          <w:docGrid w:linePitch="360"/>
        </w:sectPr>
      </w:pPr>
    </w:p>
    <w:p w:rsidR="000F7BB8" w:rsidRPr="00DF6A8B" w:rsidRDefault="000F7BB8" w:rsidP="00DF6A8B">
      <w:pPr>
        <w:pStyle w:val="a3"/>
        <w:keepNext/>
        <w:numPr>
          <w:ilvl w:val="0"/>
          <w:numId w:val="11"/>
        </w:numPr>
        <w:spacing w:after="0" w:line="240" w:lineRule="auto"/>
        <w:jc w:val="center"/>
        <w:outlineLvl w:val="1"/>
        <w:rPr>
          <w:rFonts w:ascii="Times New Roman" w:hAnsi="Times New Roman"/>
          <w:b/>
          <w:bCs/>
          <w:sz w:val="24"/>
          <w:szCs w:val="24"/>
        </w:rPr>
      </w:pPr>
      <w:r w:rsidRPr="00DF6A8B">
        <w:rPr>
          <w:rFonts w:ascii="Times New Roman" w:hAnsi="Times New Roman"/>
          <w:b/>
          <w:bCs/>
          <w:sz w:val="24"/>
          <w:szCs w:val="24"/>
        </w:rPr>
        <w:lastRenderedPageBreak/>
        <w:t>Паспорт подпрограммы</w:t>
      </w:r>
      <w:r w:rsidR="00D50BE6" w:rsidRPr="00D50BE6">
        <w:rPr>
          <w:rFonts w:ascii="Times New Roman" w:hAnsi="Times New Roman"/>
          <w:b/>
          <w:bCs/>
          <w:sz w:val="24"/>
          <w:szCs w:val="24"/>
        </w:rPr>
        <w:t xml:space="preserve"> </w:t>
      </w:r>
      <w:r w:rsidR="00D50BE6">
        <w:rPr>
          <w:rFonts w:ascii="Times New Roman" w:hAnsi="Times New Roman"/>
          <w:b/>
          <w:bCs/>
          <w:sz w:val="24"/>
          <w:szCs w:val="24"/>
          <w:lang w:val="en-US"/>
        </w:rPr>
        <w:t>II</w:t>
      </w:r>
      <w:r w:rsidRPr="00DF6A8B">
        <w:rPr>
          <w:rFonts w:ascii="Times New Roman" w:hAnsi="Times New Roman"/>
          <w:b/>
          <w:bCs/>
          <w:sz w:val="24"/>
          <w:szCs w:val="24"/>
        </w:rPr>
        <w:t xml:space="preserve"> «Развитие информационной и техн</w:t>
      </w:r>
      <w:r w:rsidR="00BD38C8" w:rsidRPr="00DF6A8B">
        <w:rPr>
          <w:rFonts w:ascii="Times New Roman" w:hAnsi="Times New Roman"/>
          <w:b/>
          <w:bCs/>
          <w:sz w:val="24"/>
          <w:szCs w:val="24"/>
        </w:rPr>
        <w:t xml:space="preserve">ологической </w:t>
      </w:r>
      <w:r w:rsidRPr="00DF6A8B">
        <w:rPr>
          <w:rFonts w:ascii="Times New Roman" w:hAnsi="Times New Roman"/>
          <w:b/>
          <w:bCs/>
          <w:sz w:val="24"/>
          <w:szCs w:val="24"/>
        </w:rPr>
        <w:t xml:space="preserve">инфраструктуры экосистемы цифровой экономики </w:t>
      </w:r>
      <w:r w:rsidR="00BD38C8" w:rsidRPr="00DF6A8B">
        <w:rPr>
          <w:rFonts w:ascii="Times New Roman" w:hAnsi="Times New Roman"/>
          <w:b/>
          <w:bCs/>
          <w:sz w:val="24"/>
          <w:szCs w:val="24"/>
        </w:rPr>
        <w:t>муниципального образования Московской области</w:t>
      </w:r>
      <w:r w:rsidRPr="00DF6A8B">
        <w:rPr>
          <w:rFonts w:ascii="Times New Roman" w:hAnsi="Times New Roman"/>
          <w:b/>
          <w:bCs/>
          <w:sz w:val="24"/>
          <w:szCs w:val="24"/>
        </w:rPr>
        <w:t xml:space="preserve">» </w:t>
      </w:r>
    </w:p>
    <w:p w:rsidR="000F7BB8" w:rsidRPr="007E38A4" w:rsidRDefault="000F7BB8" w:rsidP="000F7BB8">
      <w:pPr>
        <w:keepNext/>
        <w:spacing w:after="0" w:line="240" w:lineRule="auto"/>
        <w:outlineLvl w:val="1"/>
        <w:rPr>
          <w:rFonts w:ascii="Times New Roman" w:hAnsi="Times New Roman"/>
          <w:b/>
          <w:bCs/>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6"/>
        <w:gridCol w:w="2016"/>
        <w:gridCol w:w="3384"/>
        <w:gridCol w:w="1265"/>
        <w:gridCol w:w="1119"/>
        <w:gridCol w:w="1119"/>
        <w:gridCol w:w="1122"/>
        <w:gridCol w:w="1119"/>
        <w:gridCol w:w="1683"/>
      </w:tblGrid>
      <w:tr w:rsidR="000F7BB8" w:rsidRPr="00AD6402" w:rsidTr="0046697F">
        <w:trPr>
          <w:trHeight w:val="379"/>
          <w:jc w:val="center"/>
        </w:trPr>
        <w:tc>
          <w:tcPr>
            <w:tcW w:w="1358" w:type="pct"/>
            <w:gridSpan w:val="2"/>
            <w:shd w:val="clear" w:color="auto" w:fill="auto"/>
          </w:tcPr>
          <w:p w:rsidR="000F7BB8" w:rsidRPr="00AD6402" w:rsidRDefault="000F7BB8" w:rsidP="005B1F0E">
            <w:pPr>
              <w:autoSpaceDE w:val="0"/>
              <w:autoSpaceDN w:val="0"/>
              <w:adjustRightInd w:val="0"/>
              <w:spacing w:before="60" w:after="60" w:line="240" w:lineRule="auto"/>
              <w:rPr>
                <w:rFonts w:ascii="Times New Roman" w:hAnsi="Times New Roman"/>
                <w:sz w:val="24"/>
                <w:szCs w:val="24"/>
                <w:lang w:eastAsia="ru-RU"/>
              </w:rPr>
            </w:pPr>
            <w:r w:rsidRPr="00AD6402">
              <w:rPr>
                <w:rFonts w:ascii="Times New Roman" w:hAnsi="Times New Roman"/>
                <w:sz w:val="24"/>
                <w:szCs w:val="24"/>
                <w:lang w:eastAsia="ru-RU"/>
              </w:rPr>
              <w:t>Муниципальный заказчик</w:t>
            </w:r>
          </w:p>
        </w:tc>
        <w:tc>
          <w:tcPr>
            <w:tcW w:w="3642" w:type="pct"/>
            <w:gridSpan w:val="7"/>
            <w:shd w:val="clear" w:color="auto" w:fill="auto"/>
          </w:tcPr>
          <w:p w:rsidR="000F7BB8" w:rsidRPr="00AD6402" w:rsidRDefault="000F7BB8" w:rsidP="005B1F0E">
            <w:pPr>
              <w:spacing w:after="0" w:line="240" w:lineRule="auto"/>
              <w:rPr>
                <w:rFonts w:ascii="Times New Roman" w:hAnsi="Times New Roman"/>
                <w:sz w:val="24"/>
                <w:szCs w:val="24"/>
              </w:rPr>
            </w:pPr>
            <w:r w:rsidRPr="00AD6402">
              <w:rPr>
                <w:rFonts w:ascii="Times New Roman" w:hAnsi="Times New Roman"/>
                <w:sz w:val="24"/>
                <w:szCs w:val="24"/>
              </w:rPr>
              <w:t>Администрация городского округа З</w:t>
            </w:r>
            <w:r>
              <w:rPr>
                <w:rFonts w:ascii="Times New Roman" w:hAnsi="Times New Roman"/>
                <w:sz w:val="24"/>
                <w:szCs w:val="24"/>
              </w:rPr>
              <w:t>вё</w:t>
            </w:r>
            <w:r w:rsidRPr="00AD6402">
              <w:rPr>
                <w:rFonts w:ascii="Times New Roman" w:hAnsi="Times New Roman"/>
                <w:sz w:val="24"/>
                <w:szCs w:val="24"/>
              </w:rPr>
              <w:t>здный городок Московской области</w:t>
            </w:r>
          </w:p>
        </w:tc>
      </w:tr>
      <w:tr w:rsidR="00A63404" w:rsidRPr="00AD6402" w:rsidTr="0046697F">
        <w:trPr>
          <w:trHeight w:val="190"/>
          <w:jc w:val="center"/>
        </w:trPr>
        <w:tc>
          <w:tcPr>
            <w:tcW w:w="679" w:type="pct"/>
            <w:vMerge w:val="restart"/>
            <w:tcBorders>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r w:rsidRPr="00AD6402">
              <w:rPr>
                <w:rFonts w:ascii="Times New Roman" w:hAnsi="Times New Roman"/>
                <w:sz w:val="24"/>
                <w:szCs w:val="24"/>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679" w:type="pct"/>
            <w:vMerge w:val="restart"/>
            <w:tcBorders>
              <w:left w:val="single" w:sz="6" w:space="0" w:color="auto"/>
              <w:bottom w:val="single" w:sz="6" w:space="0" w:color="auto"/>
              <w:right w:val="single" w:sz="6" w:space="0" w:color="auto"/>
            </w:tcBorders>
            <w:shd w:val="clear" w:color="auto" w:fill="auto"/>
          </w:tcPr>
          <w:p w:rsidR="00A63404" w:rsidRPr="007579CB" w:rsidRDefault="00A63404" w:rsidP="00A63404">
            <w:pPr>
              <w:tabs>
                <w:tab w:val="left" w:pos="1701"/>
                <w:tab w:val="left" w:pos="2694"/>
                <w:tab w:val="left" w:pos="2977"/>
              </w:tabs>
              <w:spacing w:before="40" w:after="40" w:line="240" w:lineRule="auto"/>
              <w:rPr>
                <w:rFonts w:ascii="Times New Roman" w:eastAsia="Times New Roman" w:hAnsi="Times New Roman"/>
                <w:sz w:val="24"/>
                <w:szCs w:val="24"/>
                <w:lang w:eastAsia="ru-RU"/>
              </w:rPr>
            </w:pPr>
            <w:r w:rsidRPr="007579CB">
              <w:rPr>
                <w:rFonts w:ascii="Times New Roman" w:eastAsia="Times New Roman" w:hAnsi="Times New Roman"/>
                <w:sz w:val="24"/>
                <w:szCs w:val="24"/>
                <w:lang w:eastAsia="ru-RU"/>
              </w:rPr>
              <w:t>Главный распорядитель бюджетных средств (далее ГРБС)</w:t>
            </w:r>
          </w:p>
        </w:tc>
        <w:tc>
          <w:tcPr>
            <w:tcW w:w="1140" w:type="pct"/>
            <w:vMerge w:val="restart"/>
            <w:shd w:val="clear" w:color="auto" w:fill="auto"/>
          </w:tcPr>
          <w:p w:rsidR="00A63404" w:rsidRPr="00AD6402" w:rsidRDefault="00A63404" w:rsidP="00A63404">
            <w:pPr>
              <w:spacing w:before="60" w:after="60" w:line="240" w:lineRule="auto"/>
              <w:rPr>
                <w:rFonts w:ascii="Times New Roman" w:hAnsi="Times New Roman"/>
                <w:sz w:val="24"/>
                <w:szCs w:val="24"/>
                <w:lang w:eastAsia="ru-RU"/>
              </w:rPr>
            </w:pPr>
            <w:r w:rsidRPr="00AD6402">
              <w:rPr>
                <w:rFonts w:ascii="Times New Roman" w:hAnsi="Times New Roman"/>
                <w:sz w:val="24"/>
                <w:szCs w:val="24"/>
                <w:lang w:eastAsia="ru-RU"/>
              </w:rPr>
              <w:t>Источник финансирования</w:t>
            </w:r>
          </w:p>
        </w:tc>
        <w:tc>
          <w:tcPr>
            <w:tcW w:w="2502" w:type="pct"/>
            <w:gridSpan w:val="6"/>
            <w:shd w:val="clear" w:color="auto" w:fill="auto"/>
            <w:vAlign w:val="center"/>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r w:rsidRPr="00AD6402">
              <w:rPr>
                <w:rFonts w:ascii="Times New Roman" w:hAnsi="Times New Roman"/>
                <w:sz w:val="24"/>
                <w:szCs w:val="24"/>
                <w:lang w:eastAsia="ru-RU"/>
              </w:rPr>
              <w:t>Расходы (тыс. рублей)</w:t>
            </w:r>
          </w:p>
        </w:tc>
      </w:tr>
      <w:tr w:rsidR="00A63404" w:rsidRPr="00AD6402" w:rsidTr="0046697F">
        <w:trPr>
          <w:trHeight w:val="378"/>
          <w:jc w:val="center"/>
        </w:trPr>
        <w:tc>
          <w:tcPr>
            <w:tcW w:w="679" w:type="pct"/>
            <w:vMerge/>
            <w:tcBorders>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679" w:type="pct"/>
            <w:vMerge/>
            <w:tcBorders>
              <w:top w:val="single" w:sz="6" w:space="0" w:color="auto"/>
              <w:left w:val="single" w:sz="6" w:space="0" w:color="auto"/>
              <w:bottom w:val="single" w:sz="6" w:space="0" w:color="auto"/>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1140" w:type="pct"/>
            <w:vMerge/>
            <w:shd w:val="clear" w:color="auto" w:fill="auto"/>
          </w:tcPr>
          <w:p w:rsidR="00A63404" w:rsidRPr="00AD6402" w:rsidRDefault="00A63404" w:rsidP="00A63404">
            <w:pPr>
              <w:spacing w:before="60" w:after="60" w:line="240" w:lineRule="auto"/>
              <w:rPr>
                <w:rFonts w:ascii="Times New Roman" w:hAnsi="Times New Roman"/>
                <w:sz w:val="24"/>
                <w:szCs w:val="24"/>
                <w:lang w:eastAsia="ru-RU"/>
              </w:rPr>
            </w:pPr>
          </w:p>
        </w:tc>
        <w:tc>
          <w:tcPr>
            <w:tcW w:w="426" w:type="pct"/>
            <w:shd w:val="clear" w:color="auto" w:fill="auto"/>
            <w:vAlign w:val="center"/>
          </w:tcPr>
          <w:p w:rsidR="00A63404" w:rsidRPr="00403B04" w:rsidRDefault="00A63404" w:rsidP="00A63404">
            <w:pPr>
              <w:spacing w:before="60" w:after="60" w:line="240" w:lineRule="auto"/>
              <w:jc w:val="center"/>
              <w:rPr>
                <w:rFonts w:ascii="Times New Roman" w:hAnsi="Times New Roman"/>
                <w:sz w:val="24"/>
                <w:szCs w:val="24"/>
                <w:lang w:eastAsia="ru-RU"/>
              </w:rPr>
            </w:pPr>
            <w:r>
              <w:rPr>
                <w:rFonts w:ascii="Times New Roman" w:hAnsi="Times New Roman"/>
                <w:sz w:val="24"/>
                <w:szCs w:val="24"/>
                <w:lang w:eastAsia="ru-RU"/>
              </w:rPr>
              <w:t>2020</w:t>
            </w:r>
            <w:r w:rsidRPr="00403B04">
              <w:rPr>
                <w:rFonts w:ascii="Times New Roman" w:hAnsi="Times New Roman"/>
                <w:sz w:val="24"/>
                <w:szCs w:val="24"/>
                <w:lang w:eastAsia="ru-RU"/>
              </w:rPr>
              <w:t xml:space="preserve"> год</w:t>
            </w:r>
          </w:p>
        </w:tc>
        <w:tc>
          <w:tcPr>
            <w:tcW w:w="377" w:type="pct"/>
            <w:shd w:val="clear" w:color="auto" w:fill="auto"/>
            <w:vAlign w:val="center"/>
          </w:tcPr>
          <w:p w:rsidR="00A63404" w:rsidRPr="00403B04" w:rsidRDefault="00A63404" w:rsidP="00A63404">
            <w:pPr>
              <w:spacing w:before="60" w:after="60" w:line="240" w:lineRule="auto"/>
              <w:jc w:val="center"/>
              <w:rPr>
                <w:rFonts w:ascii="Times New Roman" w:hAnsi="Times New Roman"/>
                <w:sz w:val="24"/>
                <w:szCs w:val="24"/>
                <w:lang w:eastAsia="ru-RU"/>
              </w:rPr>
            </w:pPr>
            <w:r w:rsidRPr="00403B04">
              <w:rPr>
                <w:rFonts w:ascii="Times New Roman" w:hAnsi="Times New Roman"/>
                <w:sz w:val="24"/>
                <w:szCs w:val="24"/>
                <w:lang w:eastAsia="ru-RU"/>
              </w:rPr>
              <w:t>20</w:t>
            </w:r>
            <w:r>
              <w:rPr>
                <w:rFonts w:ascii="Times New Roman" w:hAnsi="Times New Roman"/>
                <w:sz w:val="24"/>
                <w:szCs w:val="24"/>
                <w:lang w:eastAsia="ru-RU"/>
              </w:rPr>
              <w:t>21</w:t>
            </w:r>
            <w:r w:rsidRPr="00403B04">
              <w:rPr>
                <w:rFonts w:ascii="Times New Roman" w:hAnsi="Times New Roman"/>
                <w:sz w:val="24"/>
                <w:szCs w:val="24"/>
                <w:lang w:eastAsia="ru-RU"/>
              </w:rPr>
              <w:t xml:space="preserve"> год</w:t>
            </w:r>
          </w:p>
        </w:tc>
        <w:tc>
          <w:tcPr>
            <w:tcW w:w="377" w:type="pct"/>
            <w:shd w:val="clear" w:color="auto" w:fill="auto"/>
            <w:vAlign w:val="center"/>
          </w:tcPr>
          <w:p w:rsidR="00A63404" w:rsidRPr="00403B04" w:rsidRDefault="00A63404" w:rsidP="00A63404">
            <w:pPr>
              <w:spacing w:before="60" w:after="60" w:line="240" w:lineRule="auto"/>
              <w:jc w:val="center"/>
              <w:rPr>
                <w:rFonts w:ascii="Times New Roman" w:hAnsi="Times New Roman"/>
                <w:sz w:val="24"/>
                <w:szCs w:val="24"/>
                <w:lang w:eastAsia="ru-RU"/>
              </w:rPr>
            </w:pPr>
            <w:r w:rsidRPr="00403B04">
              <w:rPr>
                <w:rFonts w:ascii="Times New Roman" w:hAnsi="Times New Roman"/>
                <w:sz w:val="24"/>
                <w:szCs w:val="24"/>
                <w:lang w:eastAsia="ru-RU"/>
              </w:rPr>
              <w:t>202</w:t>
            </w:r>
            <w:r>
              <w:rPr>
                <w:rFonts w:ascii="Times New Roman" w:hAnsi="Times New Roman"/>
                <w:sz w:val="24"/>
                <w:szCs w:val="24"/>
                <w:lang w:eastAsia="ru-RU"/>
              </w:rPr>
              <w:t>2</w:t>
            </w:r>
            <w:r w:rsidRPr="00403B04">
              <w:rPr>
                <w:rFonts w:ascii="Times New Roman" w:hAnsi="Times New Roman"/>
                <w:sz w:val="24"/>
                <w:szCs w:val="24"/>
                <w:lang w:eastAsia="ru-RU"/>
              </w:rPr>
              <w:t xml:space="preserve"> год</w:t>
            </w:r>
          </w:p>
        </w:tc>
        <w:tc>
          <w:tcPr>
            <w:tcW w:w="378" w:type="pct"/>
            <w:shd w:val="clear" w:color="auto" w:fill="auto"/>
            <w:vAlign w:val="center"/>
          </w:tcPr>
          <w:p w:rsidR="00A63404" w:rsidRPr="00403B04" w:rsidRDefault="00A63404" w:rsidP="00A63404">
            <w:pPr>
              <w:spacing w:before="60" w:after="60" w:line="240" w:lineRule="auto"/>
              <w:jc w:val="center"/>
              <w:rPr>
                <w:rFonts w:ascii="Times New Roman" w:hAnsi="Times New Roman"/>
                <w:sz w:val="24"/>
                <w:szCs w:val="24"/>
                <w:lang w:eastAsia="ru-RU"/>
              </w:rPr>
            </w:pPr>
            <w:r w:rsidRPr="00403B04">
              <w:rPr>
                <w:rFonts w:ascii="Times New Roman" w:hAnsi="Times New Roman"/>
                <w:sz w:val="24"/>
                <w:szCs w:val="24"/>
                <w:lang w:eastAsia="ru-RU"/>
              </w:rPr>
              <w:t>202</w:t>
            </w:r>
            <w:r>
              <w:rPr>
                <w:rFonts w:ascii="Times New Roman" w:hAnsi="Times New Roman"/>
                <w:sz w:val="24"/>
                <w:szCs w:val="24"/>
                <w:lang w:eastAsia="ru-RU"/>
              </w:rPr>
              <w:t>3</w:t>
            </w:r>
            <w:r w:rsidRPr="00403B04">
              <w:rPr>
                <w:rFonts w:ascii="Times New Roman" w:hAnsi="Times New Roman"/>
                <w:sz w:val="24"/>
                <w:szCs w:val="24"/>
                <w:lang w:eastAsia="ru-RU"/>
              </w:rPr>
              <w:t xml:space="preserve"> год</w:t>
            </w:r>
          </w:p>
        </w:tc>
        <w:tc>
          <w:tcPr>
            <w:tcW w:w="377" w:type="pct"/>
            <w:shd w:val="clear" w:color="auto" w:fill="auto"/>
            <w:vAlign w:val="center"/>
          </w:tcPr>
          <w:p w:rsidR="00A63404" w:rsidRPr="00403B04" w:rsidRDefault="00A63404" w:rsidP="00A63404">
            <w:pPr>
              <w:spacing w:before="60" w:after="60" w:line="240" w:lineRule="auto"/>
              <w:jc w:val="center"/>
              <w:rPr>
                <w:rFonts w:ascii="Times New Roman" w:hAnsi="Times New Roman"/>
                <w:sz w:val="24"/>
                <w:szCs w:val="24"/>
                <w:lang w:eastAsia="ru-RU"/>
              </w:rPr>
            </w:pPr>
            <w:r w:rsidRPr="00403B04">
              <w:rPr>
                <w:rFonts w:ascii="Times New Roman" w:hAnsi="Times New Roman"/>
                <w:sz w:val="24"/>
                <w:szCs w:val="24"/>
                <w:lang w:eastAsia="ru-RU"/>
              </w:rPr>
              <w:t>202</w:t>
            </w:r>
            <w:r>
              <w:rPr>
                <w:rFonts w:ascii="Times New Roman" w:hAnsi="Times New Roman"/>
                <w:sz w:val="24"/>
                <w:szCs w:val="24"/>
                <w:lang w:eastAsia="ru-RU"/>
              </w:rPr>
              <w:t>4</w:t>
            </w:r>
            <w:r w:rsidRPr="00403B04">
              <w:rPr>
                <w:rFonts w:ascii="Times New Roman" w:hAnsi="Times New Roman"/>
                <w:sz w:val="24"/>
                <w:szCs w:val="24"/>
                <w:lang w:eastAsia="ru-RU"/>
              </w:rPr>
              <w:t xml:space="preserve"> год</w:t>
            </w:r>
          </w:p>
        </w:tc>
        <w:tc>
          <w:tcPr>
            <w:tcW w:w="567" w:type="pct"/>
            <w:shd w:val="clear" w:color="auto" w:fill="auto"/>
            <w:vAlign w:val="center"/>
          </w:tcPr>
          <w:p w:rsidR="00A63404" w:rsidRPr="00403B04" w:rsidRDefault="00A63404" w:rsidP="00A63404">
            <w:pPr>
              <w:spacing w:before="60" w:after="60" w:line="240" w:lineRule="auto"/>
              <w:jc w:val="center"/>
              <w:rPr>
                <w:rFonts w:ascii="Times New Roman" w:hAnsi="Times New Roman"/>
                <w:sz w:val="24"/>
                <w:szCs w:val="24"/>
                <w:lang w:eastAsia="ru-RU"/>
              </w:rPr>
            </w:pPr>
            <w:r w:rsidRPr="00403B04">
              <w:rPr>
                <w:rFonts w:ascii="Times New Roman" w:hAnsi="Times New Roman"/>
                <w:sz w:val="24"/>
                <w:szCs w:val="24"/>
                <w:lang w:eastAsia="ru-RU"/>
              </w:rPr>
              <w:t>Итого</w:t>
            </w:r>
          </w:p>
        </w:tc>
      </w:tr>
      <w:tr w:rsidR="00A63404" w:rsidRPr="00AD6402" w:rsidTr="0046697F">
        <w:trPr>
          <w:trHeight w:val="175"/>
          <w:jc w:val="center"/>
        </w:trPr>
        <w:tc>
          <w:tcPr>
            <w:tcW w:w="679" w:type="pct"/>
            <w:vMerge/>
            <w:tcBorders>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679" w:type="pct"/>
            <w:vMerge w:val="restart"/>
            <w:tcBorders>
              <w:top w:val="single" w:sz="6" w:space="0" w:color="auto"/>
              <w:left w:val="single" w:sz="6" w:space="0" w:color="auto"/>
              <w:right w:val="single" w:sz="6" w:space="0" w:color="auto"/>
            </w:tcBorders>
            <w:shd w:val="clear" w:color="auto" w:fill="auto"/>
          </w:tcPr>
          <w:p w:rsidR="00A63404" w:rsidRPr="00AD6402" w:rsidRDefault="002C37A8" w:rsidP="00A63404">
            <w:pPr>
              <w:autoSpaceDE w:val="0"/>
              <w:autoSpaceDN w:val="0"/>
              <w:adjustRightInd w:val="0"/>
              <w:spacing w:before="60" w:after="60" w:line="240" w:lineRule="auto"/>
              <w:rPr>
                <w:rFonts w:ascii="Times New Roman" w:hAnsi="Times New Roman"/>
                <w:sz w:val="24"/>
                <w:szCs w:val="24"/>
                <w:lang w:eastAsia="ru-RU"/>
              </w:rPr>
            </w:pPr>
            <w:r w:rsidRPr="00AD6402">
              <w:rPr>
                <w:rFonts w:ascii="Times New Roman" w:hAnsi="Times New Roman"/>
                <w:sz w:val="24"/>
                <w:szCs w:val="24"/>
              </w:rPr>
              <w:t>Администрация городского округа З</w:t>
            </w:r>
            <w:r>
              <w:rPr>
                <w:rFonts w:ascii="Times New Roman" w:hAnsi="Times New Roman"/>
                <w:sz w:val="24"/>
                <w:szCs w:val="24"/>
              </w:rPr>
              <w:t>вё</w:t>
            </w:r>
            <w:r w:rsidRPr="00AD6402">
              <w:rPr>
                <w:rFonts w:ascii="Times New Roman" w:hAnsi="Times New Roman"/>
                <w:sz w:val="24"/>
                <w:szCs w:val="24"/>
              </w:rPr>
              <w:t>здный городок Московской области</w:t>
            </w:r>
          </w:p>
        </w:tc>
        <w:tc>
          <w:tcPr>
            <w:tcW w:w="1140" w:type="pct"/>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r w:rsidRPr="00AD6402">
              <w:rPr>
                <w:rFonts w:ascii="Times New Roman" w:hAnsi="Times New Roman"/>
                <w:sz w:val="24"/>
                <w:szCs w:val="24"/>
                <w:lang w:eastAsia="ru-RU"/>
              </w:rPr>
              <w:t>Всего, в том числе:</w:t>
            </w:r>
          </w:p>
        </w:tc>
        <w:tc>
          <w:tcPr>
            <w:tcW w:w="426" w:type="pct"/>
            <w:shd w:val="clear" w:color="auto" w:fill="auto"/>
          </w:tcPr>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4 136,70</w:t>
            </w:r>
          </w:p>
        </w:tc>
        <w:tc>
          <w:tcPr>
            <w:tcW w:w="377" w:type="pct"/>
            <w:shd w:val="clear" w:color="auto" w:fill="auto"/>
          </w:tcPr>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285,00</w:t>
            </w:r>
          </w:p>
        </w:tc>
        <w:tc>
          <w:tcPr>
            <w:tcW w:w="377" w:type="pct"/>
            <w:shd w:val="clear" w:color="auto" w:fill="auto"/>
          </w:tcPr>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3 931,68</w:t>
            </w:r>
          </w:p>
        </w:tc>
        <w:tc>
          <w:tcPr>
            <w:tcW w:w="378" w:type="pct"/>
            <w:shd w:val="clear" w:color="auto" w:fill="auto"/>
          </w:tcPr>
          <w:p w:rsidR="00A63404" w:rsidRPr="009E14C4" w:rsidRDefault="00A63404" w:rsidP="00A63404">
            <w:pPr>
              <w:autoSpaceDE w:val="0"/>
              <w:autoSpaceDN w:val="0"/>
              <w:adjustRightInd w:val="0"/>
              <w:spacing w:before="60" w:after="60" w:line="240" w:lineRule="auto"/>
              <w:ind w:right="-79"/>
              <w:jc w:val="center"/>
              <w:rPr>
                <w:rFonts w:ascii="Times New Roman" w:hAnsi="Times New Roman"/>
                <w:sz w:val="24"/>
                <w:szCs w:val="24"/>
                <w:lang w:val="en-US" w:eastAsia="ru-RU"/>
              </w:rPr>
            </w:pPr>
            <w:r>
              <w:rPr>
                <w:rFonts w:ascii="Times New Roman" w:hAnsi="Times New Roman"/>
                <w:sz w:val="24"/>
                <w:szCs w:val="24"/>
                <w:lang w:eastAsia="ru-RU"/>
              </w:rPr>
              <w:t>0,0</w:t>
            </w:r>
            <w:r w:rsidR="009E14C4">
              <w:rPr>
                <w:rFonts w:ascii="Times New Roman" w:hAnsi="Times New Roman"/>
                <w:sz w:val="24"/>
                <w:szCs w:val="24"/>
                <w:lang w:val="en-US" w:eastAsia="ru-RU"/>
              </w:rPr>
              <w:t>0</w:t>
            </w:r>
          </w:p>
        </w:tc>
        <w:tc>
          <w:tcPr>
            <w:tcW w:w="377" w:type="pct"/>
            <w:shd w:val="clear" w:color="auto" w:fill="auto"/>
          </w:tcPr>
          <w:p w:rsidR="00A63404" w:rsidRPr="009E14C4" w:rsidRDefault="00A63404" w:rsidP="00A63404">
            <w:pPr>
              <w:autoSpaceDE w:val="0"/>
              <w:autoSpaceDN w:val="0"/>
              <w:adjustRightInd w:val="0"/>
              <w:spacing w:before="60" w:after="60" w:line="240" w:lineRule="auto"/>
              <w:ind w:right="-79"/>
              <w:jc w:val="center"/>
              <w:rPr>
                <w:rFonts w:ascii="Times New Roman" w:hAnsi="Times New Roman"/>
                <w:sz w:val="24"/>
                <w:szCs w:val="24"/>
                <w:lang w:val="en-US" w:eastAsia="ru-RU"/>
              </w:rPr>
            </w:pPr>
            <w:r>
              <w:rPr>
                <w:rFonts w:ascii="Times New Roman" w:hAnsi="Times New Roman"/>
                <w:sz w:val="24"/>
                <w:szCs w:val="24"/>
                <w:lang w:eastAsia="ru-RU"/>
              </w:rPr>
              <w:t>0,0</w:t>
            </w:r>
            <w:r w:rsidR="009E14C4">
              <w:rPr>
                <w:rFonts w:ascii="Times New Roman" w:hAnsi="Times New Roman"/>
                <w:sz w:val="24"/>
                <w:szCs w:val="24"/>
                <w:lang w:val="en-US" w:eastAsia="ru-RU"/>
              </w:rPr>
              <w:t>0</w:t>
            </w:r>
          </w:p>
        </w:tc>
        <w:tc>
          <w:tcPr>
            <w:tcW w:w="567" w:type="pct"/>
            <w:shd w:val="clear" w:color="auto" w:fill="auto"/>
          </w:tcPr>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8 353,38</w:t>
            </w:r>
          </w:p>
        </w:tc>
      </w:tr>
      <w:tr w:rsidR="00A63404" w:rsidRPr="00AD6402" w:rsidTr="0046697F">
        <w:trPr>
          <w:trHeight w:val="372"/>
          <w:jc w:val="center"/>
        </w:trPr>
        <w:tc>
          <w:tcPr>
            <w:tcW w:w="679" w:type="pct"/>
            <w:vMerge/>
            <w:tcBorders>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679" w:type="pct"/>
            <w:vMerge/>
            <w:tcBorders>
              <w:left w:val="single" w:sz="6" w:space="0" w:color="auto"/>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1140" w:type="pct"/>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r>
              <w:rPr>
                <w:rFonts w:ascii="Times New Roman" w:hAnsi="Times New Roman"/>
                <w:sz w:val="24"/>
                <w:szCs w:val="24"/>
                <w:lang w:eastAsia="ru-RU"/>
              </w:rPr>
              <w:t>С</w:t>
            </w:r>
            <w:r w:rsidRPr="00AD6402">
              <w:rPr>
                <w:rFonts w:ascii="Times New Roman" w:hAnsi="Times New Roman"/>
                <w:sz w:val="24"/>
                <w:szCs w:val="24"/>
                <w:lang w:eastAsia="ru-RU"/>
              </w:rPr>
              <w:t>редства бюджета Московской области</w:t>
            </w:r>
          </w:p>
        </w:tc>
        <w:tc>
          <w:tcPr>
            <w:tcW w:w="426" w:type="pct"/>
            <w:shd w:val="clear" w:color="auto" w:fill="auto"/>
          </w:tcPr>
          <w:p w:rsidR="00A63404" w:rsidRPr="00E3724A"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sidRPr="00E3724A">
              <w:rPr>
                <w:rFonts w:ascii="Times New Roman" w:hAnsi="Times New Roman"/>
                <w:sz w:val="24"/>
                <w:szCs w:val="24"/>
                <w:lang w:eastAsia="ru-RU"/>
              </w:rPr>
              <w:t>165,0</w:t>
            </w:r>
            <w:r>
              <w:rPr>
                <w:rFonts w:ascii="Times New Roman" w:hAnsi="Times New Roman"/>
                <w:sz w:val="24"/>
                <w:szCs w:val="24"/>
                <w:lang w:eastAsia="ru-RU"/>
              </w:rPr>
              <w:t>0</w:t>
            </w:r>
          </w:p>
        </w:tc>
        <w:tc>
          <w:tcPr>
            <w:tcW w:w="377" w:type="pct"/>
            <w:shd w:val="clear" w:color="auto" w:fill="auto"/>
          </w:tcPr>
          <w:p w:rsidR="00A63404" w:rsidRPr="00E3724A"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sidRPr="00E3724A">
              <w:rPr>
                <w:rFonts w:ascii="Times New Roman" w:hAnsi="Times New Roman"/>
                <w:sz w:val="24"/>
                <w:szCs w:val="24"/>
                <w:lang w:eastAsia="ru-RU"/>
              </w:rPr>
              <w:t>83,0</w:t>
            </w:r>
            <w:r>
              <w:rPr>
                <w:rFonts w:ascii="Times New Roman" w:hAnsi="Times New Roman"/>
                <w:sz w:val="24"/>
                <w:szCs w:val="24"/>
                <w:lang w:eastAsia="ru-RU"/>
              </w:rPr>
              <w:t>0</w:t>
            </w:r>
          </w:p>
        </w:tc>
        <w:tc>
          <w:tcPr>
            <w:tcW w:w="377" w:type="pct"/>
            <w:shd w:val="clear" w:color="auto" w:fill="auto"/>
          </w:tcPr>
          <w:p w:rsidR="00A63404" w:rsidRPr="00E3724A"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3 594,15</w:t>
            </w:r>
          </w:p>
        </w:tc>
        <w:tc>
          <w:tcPr>
            <w:tcW w:w="378" w:type="pct"/>
            <w:shd w:val="clear" w:color="auto" w:fill="auto"/>
          </w:tcPr>
          <w:p w:rsidR="00A63404" w:rsidRPr="009E14C4" w:rsidRDefault="00A63404" w:rsidP="00A63404">
            <w:pPr>
              <w:autoSpaceDE w:val="0"/>
              <w:autoSpaceDN w:val="0"/>
              <w:adjustRightInd w:val="0"/>
              <w:spacing w:before="60" w:after="60" w:line="240" w:lineRule="auto"/>
              <w:ind w:right="-79"/>
              <w:jc w:val="center"/>
              <w:rPr>
                <w:rFonts w:ascii="Times New Roman" w:hAnsi="Times New Roman"/>
                <w:sz w:val="24"/>
                <w:szCs w:val="24"/>
                <w:lang w:val="en-US" w:eastAsia="ru-RU"/>
              </w:rPr>
            </w:pPr>
            <w:r w:rsidRPr="00E3724A">
              <w:rPr>
                <w:rFonts w:ascii="Times New Roman" w:hAnsi="Times New Roman"/>
                <w:sz w:val="24"/>
                <w:szCs w:val="24"/>
                <w:lang w:eastAsia="ru-RU"/>
              </w:rPr>
              <w:t>0,0</w:t>
            </w:r>
            <w:r w:rsidR="009E14C4">
              <w:rPr>
                <w:rFonts w:ascii="Times New Roman" w:hAnsi="Times New Roman"/>
                <w:sz w:val="24"/>
                <w:szCs w:val="24"/>
                <w:lang w:val="en-US" w:eastAsia="ru-RU"/>
              </w:rPr>
              <w:t>0</w:t>
            </w:r>
          </w:p>
        </w:tc>
        <w:tc>
          <w:tcPr>
            <w:tcW w:w="377" w:type="pct"/>
            <w:shd w:val="clear" w:color="auto" w:fill="auto"/>
          </w:tcPr>
          <w:p w:rsidR="00A63404" w:rsidRPr="009E14C4" w:rsidRDefault="00A63404" w:rsidP="00A63404">
            <w:pPr>
              <w:autoSpaceDE w:val="0"/>
              <w:autoSpaceDN w:val="0"/>
              <w:adjustRightInd w:val="0"/>
              <w:spacing w:before="60" w:after="60" w:line="240" w:lineRule="auto"/>
              <w:ind w:right="-79"/>
              <w:jc w:val="center"/>
              <w:rPr>
                <w:rFonts w:ascii="Times New Roman" w:hAnsi="Times New Roman"/>
                <w:sz w:val="24"/>
                <w:szCs w:val="24"/>
                <w:lang w:val="en-US" w:eastAsia="ru-RU"/>
              </w:rPr>
            </w:pPr>
            <w:r w:rsidRPr="00E3724A">
              <w:rPr>
                <w:rFonts w:ascii="Times New Roman" w:hAnsi="Times New Roman"/>
                <w:sz w:val="24"/>
                <w:szCs w:val="24"/>
                <w:lang w:eastAsia="ru-RU"/>
              </w:rPr>
              <w:t>0,0</w:t>
            </w:r>
            <w:r w:rsidR="009E14C4">
              <w:rPr>
                <w:rFonts w:ascii="Times New Roman" w:hAnsi="Times New Roman"/>
                <w:sz w:val="24"/>
                <w:szCs w:val="24"/>
                <w:lang w:val="en-US" w:eastAsia="ru-RU"/>
              </w:rPr>
              <w:t>0</w:t>
            </w:r>
          </w:p>
        </w:tc>
        <w:tc>
          <w:tcPr>
            <w:tcW w:w="567" w:type="pct"/>
            <w:shd w:val="clear" w:color="auto" w:fill="auto"/>
          </w:tcPr>
          <w:p w:rsidR="00A63404" w:rsidRPr="00E3724A"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3 842,15</w:t>
            </w:r>
          </w:p>
        </w:tc>
      </w:tr>
      <w:tr w:rsidR="00A63404" w:rsidRPr="00AD6402" w:rsidTr="0046697F">
        <w:trPr>
          <w:jc w:val="center"/>
        </w:trPr>
        <w:tc>
          <w:tcPr>
            <w:tcW w:w="679" w:type="pct"/>
            <w:vMerge/>
            <w:tcBorders>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679" w:type="pct"/>
            <w:vMerge/>
            <w:tcBorders>
              <w:left w:val="single" w:sz="6" w:space="0" w:color="auto"/>
              <w:right w:val="single" w:sz="6" w:space="0" w:color="auto"/>
            </w:tcBorders>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p>
        </w:tc>
        <w:tc>
          <w:tcPr>
            <w:tcW w:w="1140" w:type="pct"/>
            <w:shd w:val="clear" w:color="auto" w:fill="auto"/>
          </w:tcPr>
          <w:p w:rsidR="00A63404" w:rsidRPr="00AD6402" w:rsidRDefault="00A63404" w:rsidP="00A63404">
            <w:pPr>
              <w:autoSpaceDE w:val="0"/>
              <w:autoSpaceDN w:val="0"/>
              <w:adjustRightInd w:val="0"/>
              <w:spacing w:before="60" w:after="60" w:line="240" w:lineRule="auto"/>
              <w:rPr>
                <w:rFonts w:ascii="Times New Roman" w:hAnsi="Times New Roman"/>
                <w:sz w:val="24"/>
                <w:szCs w:val="24"/>
                <w:lang w:eastAsia="ru-RU"/>
              </w:rPr>
            </w:pPr>
            <w:r>
              <w:rPr>
                <w:rFonts w:ascii="Times New Roman" w:hAnsi="Times New Roman"/>
                <w:sz w:val="24"/>
                <w:szCs w:val="24"/>
                <w:lang w:eastAsia="ru-RU"/>
              </w:rPr>
              <w:t>С</w:t>
            </w:r>
            <w:r w:rsidRPr="00AD6402">
              <w:rPr>
                <w:rFonts w:ascii="Times New Roman" w:hAnsi="Times New Roman"/>
                <w:sz w:val="24"/>
                <w:szCs w:val="24"/>
                <w:lang w:eastAsia="ru-RU"/>
              </w:rPr>
              <w:t>редст</w:t>
            </w:r>
            <w:r>
              <w:rPr>
                <w:rFonts w:ascii="Times New Roman" w:hAnsi="Times New Roman"/>
                <w:sz w:val="24"/>
                <w:szCs w:val="24"/>
                <w:lang w:eastAsia="ru-RU"/>
              </w:rPr>
              <w:t>ва бюджета городского округа Звё</w:t>
            </w:r>
            <w:r w:rsidRPr="00AD6402">
              <w:rPr>
                <w:rFonts w:ascii="Times New Roman" w:hAnsi="Times New Roman"/>
                <w:sz w:val="24"/>
                <w:szCs w:val="24"/>
                <w:lang w:eastAsia="ru-RU"/>
              </w:rPr>
              <w:t>здный городок Московской области</w:t>
            </w:r>
          </w:p>
        </w:tc>
        <w:tc>
          <w:tcPr>
            <w:tcW w:w="426" w:type="pct"/>
            <w:shd w:val="clear" w:color="auto" w:fill="auto"/>
          </w:tcPr>
          <w:p w:rsidR="00A634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3 971,70</w:t>
            </w:r>
          </w:p>
          <w:p w:rsidR="00A634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p>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p>
        </w:tc>
        <w:tc>
          <w:tcPr>
            <w:tcW w:w="377" w:type="pct"/>
            <w:shd w:val="clear" w:color="auto" w:fill="auto"/>
          </w:tcPr>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202,00</w:t>
            </w:r>
          </w:p>
        </w:tc>
        <w:tc>
          <w:tcPr>
            <w:tcW w:w="377" w:type="pct"/>
            <w:shd w:val="clear" w:color="auto" w:fill="auto"/>
          </w:tcPr>
          <w:p w:rsidR="00A63404" w:rsidRPr="00403B04" w:rsidRDefault="00A63404" w:rsidP="00A63404">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337,53</w:t>
            </w:r>
          </w:p>
        </w:tc>
        <w:tc>
          <w:tcPr>
            <w:tcW w:w="378" w:type="pct"/>
            <w:shd w:val="clear" w:color="auto" w:fill="auto"/>
          </w:tcPr>
          <w:p w:rsidR="00A63404" w:rsidRPr="009E14C4" w:rsidRDefault="00A63404" w:rsidP="00A63404">
            <w:pPr>
              <w:autoSpaceDE w:val="0"/>
              <w:autoSpaceDN w:val="0"/>
              <w:adjustRightInd w:val="0"/>
              <w:spacing w:before="60" w:after="60" w:line="240" w:lineRule="auto"/>
              <w:ind w:right="-79"/>
              <w:jc w:val="center"/>
              <w:rPr>
                <w:rFonts w:ascii="Times New Roman" w:hAnsi="Times New Roman"/>
                <w:sz w:val="24"/>
                <w:szCs w:val="24"/>
                <w:lang w:val="en-US" w:eastAsia="ru-RU"/>
              </w:rPr>
            </w:pPr>
            <w:r>
              <w:rPr>
                <w:rFonts w:ascii="Times New Roman" w:hAnsi="Times New Roman"/>
                <w:sz w:val="24"/>
                <w:szCs w:val="24"/>
                <w:lang w:eastAsia="ru-RU"/>
              </w:rPr>
              <w:t>0,0</w:t>
            </w:r>
            <w:r w:rsidR="009E14C4">
              <w:rPr>
                <w:rFonts w:ascii="Times New Roman" w:hAnsi="Times New Roman"/>
                <w:sz w:val="24"/>
                <w:szCs w:val="24"/>
                <w:lang w:val="en-US" w:eastAsia="ru-RU"/>
              </w:rPr>
              <w:t>0</w:t>
            </w:r>
          </w:p>
        </w:tc>
        <w:tc>
          <w:tcPr>
            <w:tcW w:w="377" w:type="pct"/>
            <w:shd w:val="clear" w:color="auto" w:fill="auto"/>
          </w:tcPr>
          <w:p w:rsidR="00A63404" w:rsidRPr="009E14C4" w:rsidRDefault="00A63404" w:rsidP="00A63404">
            <w:pPr>
              <w:autoSpaceDE w:val="0"/>
              <w:autoSpaceDN w:val="0"/>
              <w:adjustRightInd w:val="0"/>
              <w:spacing w:before="60" w:after="60" w:line="240" w:lineRule="auto"/>
              <w:ind w:right="-79"/>
              <w:jc w:val="center"/>
              <w:rPr>
                <w:rFonts w:ascii="Times New Roman" w:hAnsi="Times New Roman"/>
                <w:sz w:val="24"/>
                <w:szCs w:val="24"/>
                <w:lang w:val="en-US" w:eastAsia="ru-RU"/>
              </w:rPr>
            </w:pPr>
            <w:r>
              <w:rPr>
                <w:rFonts w:ascii="Times New Roman" w:hAnsi="Times New Roman"/>
                <w:sz w:val="24"/>
                <w:szCs w:val="24"/>
                <w:lang w:eastAsia="ru-RU"/>
              </w:rPr>
              <w:t>0,0</w:t>
            </w:r>
            <w:r w:rsidR="009E14C4">
              <w:rPr>
                <w:rFonts w:ascii="Times New Roman" w:hAnsi="Times New Roman"/>
                <w:sz w:val="24"/>
                <w:szCs w:val="24"/>
                <w:lang w:val="en-US" w:eastAsia="ru-RU"/>
              </w:rPr>
              <w:t>0</w:t>
            </w:r>
          </w:p>
        </w:tc>
        <w:tc>
          <w:tcPr>
            <w:tcW w:w="567" w:type="pct"/>
            <w:shd w:val="clear" w:color="auto" w:fill="auto"/>
          </w:tcPr>
          <w:p w:rsidR="00A63404" w:rsidRPr="00284D3C" w:rsidRDefault="00284D3C" w:rsidP="00284D3C">
            <w:pPr>
              <w:autoSpaceDE w:val="0"/>
              <w:autoSpaceDN w:val="0"/>
              <w:adjustRightInd w:val="0"/>
              <w:spacing w:before="60" w:after="60" w:line="240" w:lineRule="auto"/>
              <w:ind w:right="-79"/>
              <w:jc w:val="center"/>
              <w:rPr>
                <w:rFonts w:ascii="Times New Roman" w:hAnsi="Times New Roman"/>
                <w:sz w:val="24"/>
                <w:szCs w:val="24"/>
                <w:lang w:eastAsia="ru-RU"/>
              </w:rPr>
            </w:pPr>
            <w:r>
              <w:rPr>
                <w:rFonts w:ascii="Times New Roman" w:hAnsi="Times New Roman"/>
                <w:sz w:val="24"/>
                <w:szCs w:val="24"/>
                <w:lang w:eastAsia="ru-RU"/>
              </w:rPr>
              <w:t xml:space="preserve">4 </w:t>
            </w:r>
            <w:r w:rsidR="00A63404" w:rsidRPr="00284D3C">
              <w:rPr>
                <w:rFonts w:ascii="Times New Roman" w:hAnsi="Times New Roman"/>
                <w:sz w:val="24"/>
                <w:szCs w:val="24"/>
                <w:lang w:eastAsia="ru-RU"/>
              </w:rPr>
              <w:t>511,23</w:t>
            </w:r>
          </w:p>
        </w:tc>
      </w:tr>
    </w:tbl>
    <w:p w:rsidR="00713E23" w:rsidRPr="007E38A4" w:rsidRDefault="00713E23" w:rsidP="00713E23">
      <w:pPr>
        <w:spacing w:after="0" w:line="240" w:lineRule="auto"/>
        <w:rPr>
          <w:b/>
          <w:sz w:val="24"/>
          <w:szCs w:val="24"/>
        </w:rPr>
      </w:pPr>
    </w:p>
    <w:p w:rsidR="007E38A4" w:rsidRPr="007E38A4" w:rsidRDefault="007E38A4" w:rsidP="00713E23">
      <w:pPr>
        <w:pStyle w:val="2"/>
        <w:spacing w:after="140" w:line="264" w:lineRule="auto"/>
        <w:ind w:left="754" w:hanging="754"/>
        <w:rPr>
          <w:rFonts w:ascii="Times New Roman" w:hAnsi="Times New Roman"/>
          <w:sz w:val="24"/>
          <w:szCs w:val="24"/>
        </w:rPr>
        <w:sectPr w:rsidR="007E38A4" w:rsidRPr="007E38A4" w:rsidSect="00FF6652">
          <w:pgSz w:w="16838" w:h="11906" w:orient="landscape"/>
          <w:pgMar w:top="1134" w:right="851" w:bottom="1134" w:left="1134" w:header="709" w:footer="709" w:gutter="0"/>
          <w:cols w:space="708"/>
          <w:docGrid w:linePitch="360"/>
        </w:sectPr>
      </w:pPr>
    </w:p>
    <w:p w:rsidR="005D47F4" w:rsidRPr="00607A3A" w:rsidRDefault="00306BEC" w:rsidP="008E030F">
      <w:pPr>
        <w:pStyle w:val="a3"/>
        <w:widowControl w:val="0"/>
        <w:numPr>
          <w:ilvl w:val="0"/>
          <w:numId w:val="11"/>
        </w:numPr>
        <w:autoSpaceDE w:val="0"/>
        <w:autoSpaceDN w:val="0"/>
        <w:adjustRightInd w:val="0"/>
        <w:spacing w:after="0" w:line="240" w:lineRule="auto"/>
        <w:jc w:val="center"/>
        <w:rPr>
          <w:rFonts w:ascii="Times New Roman" w:hAnsi="Times New Roman"/>
          <w:b/>
          <w:sz w:val="24"/>
          <w:szCs w:val="24"/>
        </w:rPr>
      </w:pPr>
      <w:r w:rsidRPr="00607A3A">
        <w:rPr>
          <w:rFonts w:ascii="Times New Roman" w:hAnsi="Times New Roman"/>
          <w:b/>
          <w:sz w:val="24"/>
          <w:szCs w:val="24"/>
        </w:rPr>
        <w:lastRenderedPageBreak/>
        <w:t xml:space="preserve">Описание основных мероприятий подпрограммы </w:t>
      </w:r>
      <w:r w:rsidRPr="00607A3A">
        <w:rPr>
          <w:rFonts w:ascii="Times New Roman" w:hAnsi="Times New Roman"/>
          <w:b/>
          <w:sz w:val="24"/>
          <w:szCs w:val="24"/>
        </w:rPr>
        <w:br/>
      </w:r>
    </w:p>
    <w:p w:rsidR="00306BEC" w:rsidRPr="005D47F4" w:rsidRDefault="00306BEC" w:rsidP="005D47F4">
      <w:pPr>
        <w:widowControl w:val="0"/>
        <w:autoSpaceDE w:val="0"/>
        <w:autoSpaceDN w:val="0"/>
        <w:adjustRightInd w:val="0"/>
        <w:spacing w:after="0" w:line="240" w:lineRule="auto"/>
        <w:ind w:firstLine="708"/>
        <w:contextualSpacing/>
        <w:jc w:val="both"/>
        <w:rPr>
          <w:rFonts w:ascii="Times New Roman" w:hAnsi="Times New Roman"/>
          <w:sz w:val="24"/>
          <w:szCs w:val="24"/>
        </w:rPr>
      </w:pPr>
      <w:r w:rsidRPr="005D47F4">
        <w:rPr>
          <w:rFonts w:ascii="Times New Roman" w:hAnsi="Times New Roman"/>
          <w:sz w:val="24"/>
          <w:szCs w:val="24"/>
        </w:rPr>
        <w:t>Основные мероприятия</w:t>
      </w:r>
      <w:r w:rsidR="002A0D9C" w:rsidRPr="002A0D9C">
        <w:rPr>
          <w:rFonts w:ascii="Times New Roman" w:hAnsi="Times New Roman"/>
          <w:sz w:val="24"/>
          <w:szCs w:val="24"/>
        </w:rPr>
        <w:t xml:space="preserve"> </w:t>
      </w:r>
      <w:r w:rsidRPr="005D47F4">
        <w:rPr>
          <w:rFonts w:ascii="Times New Roman" w:hAnsi="Times New Roman"/>
          <w:sz w:val="24"/>
          <w:szCs w:val="24"/>
        </w:rPr>
        <w:t>Подпрограммы соответствуют национальным приоритетам использования информационных технологий в деятельности государственных и муниципальных органов и организаций.</w:t>
      </w:r>
    </w:p>
    <w:p w:rsidR="00306BEC" w:rsidRPr="005D47F4" w:rsidRDefault="00306BEC" w:rsidP="005D47F4">
      <w:pPr>
        <w:widowControl w:val="0"/>
        <w:shd w:val="clear" w:color="auto" w:fill="FFFFFF"/>
        <w:autoSpaceDE w:val="0"/>
        <w:autoSpaceDN w:val="0"/>
        <w:adjustRightInd w:val="0"/>
        <w:spacing w:after="0" w:line="240" w:lineRule="auto"/>
        <w:ind w:firstLine="708"/>
        <w:contextualSpacing/>
        <w:jc w:val="both"/>
        <w:rPr>
          <w:rFonts w:ascii="Times New Roman" w:hAnsi="Times New Roman"/>
          <w:sz w:val="24"/>
          <w:szCs w:val="24"/>
        </w:rPr>
      </w:pPr>
      <w:r w:rsidRPr="005D47F4">
        <w:rPr>
          <w:rFonts w:ascii="Times New Roman" w:hAnsi="Times New Roman"/>
          <w:sz w:val="24"/>
          <w:szCs w:val="24"/>
        </w:rPr>
        <w:t>В рамках Подпрограммы реализуются</w:t>
      </w:r>
      <w:r w:rsidR="002A0D9C" w:rsidRPr="002A0D9C">
        <w:rPr>
          <w:rFonts w:ascii="Times New Roman" w:hAnsi="Times New Roman"/>
          <w:sz w:val="24"/>
          <w:szCs w:val="24"/>
        </w:rPr>
        <w:t xml:space="preserve"> </w:t>
      </w:r>
      <w:r w:rsidRPr="005D47F4">
        <w:rPr>
          <w:rFonts w:ascii="Times New Roman" w:hAnsi="Times New Roman"/>
          <w:sz w:val="24"/>
          <w:szCs w:val="24"/>
        </w:rPr>
        <w:t>мероприятия по развитию следующих направлений:</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bookmarkStart w:id="34" w:name="sub_1800"/>
      <w:r w:rsidRPr="005D47F4">
        <w:rPr>
          <w:rFonts w:ascii="Times New Roman" w:hAnsi="Times New Roman"/>
          <w:sz w:val="24"/>
          <w:szCs w:val="24"/>
        </w:rPr>
        <w:t>1) Информационная инфраструктура;</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2) Информационная безопасность;</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3) Цифровое государственное управление;</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4) Цифровая образовательная среда;</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5) </w:t>
      </w:r>
      <w:bookmarkEnd w:id="34"/>
      <w:r w:rsidRPr="005D47F4">
        <w:rPr>
          <w:rFonts w:ascii="Times New Roman" w:hAnsi="Times New Roman"/>
          <w:sz w:val="24"/>
          <w:szCs w:val="24"/>
        </w:rPr>
        <w:t>Цифровая культура.</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 xml:space="preserve">В рамках основного мероприятия «Информационная инфраструктура» предусматривается оснащение рабочих мест работников ОМСУ </w:t>
      </w:r>
      <w:r w:rsidR="005D47F4">
        <w:rPr>
          <w:rFonts w:ascii="Times New Roman" w:hAnsi="Times New Roman"/>
          <w:sz w:val="24"/>
          <w:szCs w:val="24"/>
        </w:rPr>
        <w:t>городского округа Звёздный городок</w:t>
      </w:r>
      <w:r w:rsidRPr="005D47F4">
        <w:rPr>
          <w:rFonts w:ascii="Times New Roman" w:hAnsi="Times New Roman"/>
          <w:sz w:val="24"/>
          <w:szCs w:val="24"/>
        </w:rPr>
        <w:t xml:space="preserve"> Московской области современным компьютерным и сетевым оборудованием, организационной техникой, а также их подключение к</w:t>
      </w:r>
      <w:r w:rsidR="00603386" w:rsidRPr="00603386">
        <w:rPr>
          <w:rFonts w:ascii="Times New Roman" w:hAnsi="Times New Roman"/>
          <w:sz w:val="24"/>
          <w:szCs w:val="24"/>
        </w:rPr>
        <w:t xml:space="preserve"> </w:t>
      </w:r>
      <w:r w:rsidRPr="005D47F4">
        <w:rPr>
          <w:rFonts w:ascii="Times New Roman" w:hAnsi="Times New Roman"/>
          <w:sz w:val="24"/>
          <w:szCs w:val="24"/>
        </w:rPr>
        <w:t>локальным вычислительным сетям (при необходимости) в соответствии с</w:t>
      </w:r>
      <w:r w:rsidR="00603386" w:rsidRPr="00603386">
        <w:rPr>
          <w:rFonts w:ascii="Times New Roman" w:hAnsi="Times New Roman"/>
          <w:sz w:val="24"/>
          <w:szCs w:val="24"/>
        </w:rPr>
        <w:t xml:space="preserve"> </w:t>
      </w:r>
      <w:r w:rsidRPr="005D47F4">
        <w:rPr>
          <w:rFonts w:ascii="Times New Roman" w:hAnsi="Times New Roman"/>
          <w:sz w:val="24"/>
          <w:szCs w:val="24"/>
        </w:rPr>
        <w:t xml:space="preserve">едиными стандартами, требованиями и нормами обеспечения, техническое обслуживание и работоспособность уже имеющегося оборудования, подключение ОМСУ </w:t>
      </w:r>
      <w:r w:rsidR="005D47F4">
        <w:rPr>
          <w:rFonts w:ascii="Times New Roman" w:hAnsi="Times New Roman"/>
          <w:sz w:val="24"/>
          <w:szCs w:val="24"/>
        </w:rPr>
        <w:t>городского округа Звёздный городок</w:t>
      </w:r>
      <w:r w:rsidRPr="005D47F4">
        <w:rPr>
          <w:rFonts w:ascii="Times New Roman" w:hAnsi="Times New Roman"/>
          <w:sz w:val="24"/>
          <w:szCs w:val="24"/>
        </w:rPr>
        <w:t xml:space="preserve"> Московской области, включая</w:t>
      </w:r>
      <w:r w:rsidR="00603386" w:rsidRPr="00603386">
        <w:rPr>
          <w:rFonts w:ascii="Times New Roman" w:hAnsi="Times New Roman"/>
          <w:sz w:val="24"/>
          <w:szCs w:val="24"/>
        </w:rPr>
        <w:t xml:space="preserve"> </w:t>
      </w:r>
      <w:r w:rsidRPr="005D47F4">
        <w:rPr>
          <w:rFonts w:ascii="Times New Roman" w:hAnsi="Times New Roman"/>
          <w:sz w:val="24"/>
          <w:szCs w:val="24"/>
        </w:rPr>
        <w:t xml:space="preserve">организации и учреждения, находящихся в их ведении, к единой интегрированной мультисервисной телекоммуникационной сети Правительства Московской области для нужд ОМСУ </w:t>
      </w:r>
      <w:r w:rsidR="005D47F4">
        <w:rPr>
          <w:rFonts w:ascii="Times New Roman" w:hAnsi="Times New Roman"/>
          <w:sz w:val="24"/>
          <w:szCs w:val="24"/>
        </w:rPr>
        <w:t>городского округа Звёздный городок</w:t>
      </w:r>
      <w:r w:rsidRPr="005D47F4">
        <w:rPr>
          <w:rFonts w:ascii="Times New Roman" w:hAnsi="Times New Roman"/>
          <w:sz w:val="24"/>
          <w:szCs w:val="24"/>
        </w:rPr>
        <w:t xml:space="preserve"> Московской области, увеличение скорости доступа образовательных учреждений к информационно-телекоммуникационной сети Интернет до единого рекомендуемого уровня (в рамках федерального проекта), обеспечение жителей городских округов и муниципальных районов, городских и сельских населенных пунктов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связи.</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 xml:space="preserve">В рамках основного мероприятия «Информационная безопасность»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приобретение, установка и настройка средств защиты информации, в том числе криптографических (шифровальных) средств защиты информации, приобретение антивирусного программного обеспечения, а также средств электронной подписи работникам ОМСУ </w:t>
      </w:r>
      <w:r w:rsidR="00224E2D">
        <w:rPr>
          <w:rFonts w:ascii="Times New Roman" w:hAnsi="Times New Roman"/>
          <w:sz w:val="24"/>
          <w:szCs w:val="24"/>
        </w:rPr>
        <w:t>городского округа Звёздный городок</w:t>
      </w:r>
      <w:r w:rsidRPr="005D47F4">
        <w:rPr>
          <w:rFonts w:ascii="Times New Roman" w:hAnsi="Times New Roman"/>
          <w:sz w:val="24"/>
          <w:szCs w:val="24"/>
        </w:rPr>
        <w:t xml:space="preserve"> Московской области в соответствии с установленными требованиями.</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 xml:space="preserve">В рамках основного мероприятия «Цифровое государственное управление» предусматривается оснащение рабочих мест работников ОМСУ </w:t>
      </w:r>
      <w:r w:rsidR="00224E2D">
        <w:rPr>
          <w:rFonts w:ascii="Times New Roman" w:hAnsi="Times New Roman"/>
          <w:sz w:val="24"/>
          <w:szCs w:val="24"/>
        </w:rPr>
        <w:t>городского округа Звёздный городок</w:t>
      </w:r>
      <w:r w:rsidR="002A0D9C" w:rsidRPr="002A0D9C">
        <w:rPr>
          <w:rFonts w:ascii="Times New Roman" w:hAnsi="Times New Roman"/>
          <w:sz w:val="24"/>
          <w:szCs w:val="24"/>
        </w:rPr>
        <w:t xml:space="preserve"> </w:t>
      </w:r>
      <w:r w:rsidRPr="005D47F4">
        <w:rPr>
          <w:rFonts w:ascii="Times New Roman" w:hAnsi="Times New Roman"/>
          <w:sz w:val="24"/>
          <w:szCs w:val="24"/>
        </w:rPr>
        <w:t xml:space="preserve">Московской области локальными прикладными программными продуктами, общесистемным и прикладным программным обеспечением, решение задач, связанных с управлением бюджетным процессом, финансами, в том числе централизованного ведения бухгалтерского учета и отчетности, с управлением кадрами, имуществом, закупками и проведением различных видов торгов, с организацией электронного документооборота и делопроизводства, мониторингом социально-экономического развития Московской области, с развитием портала государственных и муниципальных услуг (функций) Московской области, с увеличением количества доступных на нем информационно-справочных сервисов для населения, количества государственных и муниципальных услуг, оказываемых в электронном виде, с развитием системы электронного взаимодействия региональных ведомств с ОМСУ </w:t>
      </w:r>
      <w:r w:rsidR="00224E2D">
        <w:rPr>
          <w:rFonts w:ascii="Times New Roman" w:hAnsi="Times New Roman"/>
          <w:sz w:val="24"/>
          <w:szCs w:val="24"/>
        </w:rPr>
        <w:t>городского округа Звёздный городок</w:t>
      </w:r>
      <w:r w:rsidRPr="005D47F4">
        <w:rPr>
          <w:rFonts w:ascii="Times New Roman" w:hAnsi="Times New Roman"/>
          <w:sz w:val="24"/>
          <w:szCs w:val="24"/>
        </w:rPr>
        <w:t xml:space="preserve"> Московской области, а также находящимися в их ведении организациями и учреждениями при</w:t>
      </w:r>
      <w:r w:rsidR="002A0D9C" w:rsidRPr="002A0D9C">
        <w:rPr>
          <w:rFonts w:ascii="Times New Roman" w:hAnsi="Times New Roman"/>
          <w:sz w:val="24"/>
          <w:szCs w:val="24"/>
        </w:rPr>
        <w:t xml:space="preserve"> </w:t>
      </w:r>
      <w:r w:rsidRPr="005D47F4">
        <w:rPr>
          <w:rFonts w:ascii="Times New Roman" w:hAnsi="Times New Roman"/>
          <w:sz w:val="24"/>
          <w:szCs w:val="24"/>
        </w:rPr>
        <w:t xml:space="preserve">оказании соответствующих услуг, обеспечение возможности записи через сеть Интернет на конкретное время приема в ОМСУ </w:t>
      </w:r>
      <w:r w:rsidR="00607A3A">
        <w:rPr>
          <w:rFonts w:ascii="Times New Roman" w:hAnsi="Times New Roman"/>
          <w:sz w:val="24"/>
          <w:szCs w:val="24"/>
        </w:rPr>
        <w:t>городского округа Звёздный городок</w:t>
      </w:r>
      <w:r w:rsidRPr="005D47F4">
        <w:rPr>
          <w:rFonts w:ascii="Times New Roman" w:hAnsi="Times New Roman"/>
          <w:sz w:val="24"/>
          <w:szCs w:val="24"/>
        </w:rPr>
        <w:t xml:space="preserve"> Московской области для получения услуг, оплаты через сеть Интернет основных пошлин, штрафов и сборов, предоставление доступа к электронным сервисам </w:t>
      </w:r>
      <w:r w:rsidRPr="005D47F4">
        <w:rPr>
          <w:rFonts w:ascii="Times New Roman" w:hAnsi="Times New Roman"/>
          <w:sz w:val="24"/>
          <w:szCs w:val="24"/>
        </w:rPr>
        <w:lastRenderedPageBreak/>
        <w:t>цифровой инфраструктуры в сфере жилищно-коммунального хозяйства (в рамках федерального проекта).</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В рамках федерального проекта «Цифровая образовательная среда» планируется выравнивание уровня оснащения школ современными аппаратно-программными комплексами, обеспечивающими возможность использования новых технологий и электронных образовательных ресурсов в учебном процессе, а также оснащение общеобразовательных организаций муниципального образования Московской области планшетными компьютерами, мультимедийными проекторами и экранами для мультимедийных проекторов.</w:t>
      </w:r>
    </w:p>
    <w:p w:rsidR="00306BEC" w:rsidRPr="005D47F4" w:rsidRDefault="00306BEC" w:rsidP="005D47F4">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4"/>
          <w:szCs w:val="24"/>
        </w:rPr>
      </w:pPr>
      <w:r w:rsidRPr="005D47F4">
        <w:rPr>
          <w:rFonts w:ascii="Times New Roman" w:hAnsi="Times New Roman"/>
          <w:sz w:val="24"/>
          <w:szCs w:val="24"/>
        </w:rPr>
        <w:t>В рамках основного мероприятия «Цифровая культура»</w:t>
      </w:r>
      <w:r w:rsidR="002A0D9C" w:rsidRPr="002A0D9C">
        <w:rPr>
          <w:rFonts w:ascii="Times New Roman" w:hAnsi="Times New Roman"/>
          <w:sz w:val="24"/>
          <w:szCs w:val="24"/>
        </w:rPr>
        <w:t xml:space="preserve"> </w:t>
      </w:r>
      <w:r w:rsidRPr="005D47F4">
        <w:rPr>
          <w:rFonts w:ascii="Times New Roman" w:hAnsi="Times New Roman"/>
          <w:sz w:val="24"/>
          <w:szCs w:val="24"/>
        </w:rPr>
        <w:t>планируется подключение, а также увеличение скорости доступа учреждений культуры к информационно-телекоммуникационной сети Интернет.</w:t>
      </w:r>
    </w:p>
    <w:p w:rsidR="00306BEC" w:rsidRDefault="00306BEC" w:rsidP="00AD6402">
      <w:pPr>
        <w:pStyle w:val="2"/>
        <w:ind w:left="754" w:hanging="754"/>
        <w:rPr>
          <w:rFonts w:ascii="Times New Roman" w:hAnsi="Times New Roman"/>
          <w:sz w:val="24"/>
          <w:szCs w:val="24"/>
        </w:rPr>
      </w:pPr>
    </w:p>
    <w:p w:rsidR="00713E23" w:rsidRPr="00AD6402" w:rsidRDefault="00713E23" w:rsidP="008E030F">
      <w:pPr>
        <w:pStyle w:val="2"/>
        <w:numPr>
          <w:ilvl w:val="0"/>
          <w:numId w:val="11"/>
        </w:numPr>
        <w:rPr>
          <w:rFonts w:ascii="Times New Roman" w:hAnsi="Times New Roman"/>
          <w:bCs/>
          <w:sz w:val="24"/>
          <w:szCs w:val="24"/>
        </w:rPr>
      </w:pPr>
      <w:r w:rsidRPr="00AD6402">
        <w:rPr>
          <w:rFonts w:ascii="Times New Roman" w:hAnsi="Times New Roman"/>
          <w:bCs/>
          <w:sz w:val="24"/>
          <w:szCs w:val="24"/>
        </w:rPr>
        <w:t> Характеристика про</w:t>
      </w:r>
      <w:r w:rsidR="00AD6402">
        <w:rPr>
          <w:rFonts w:ascii="Times New Roman" w:hAnsi="Times New Roman"/>
          <w:bCs/>
          <w:sz w:val="24"/>
          <w:szCs w:val="24"/>
        </w:rPr>
        <w:t>блем и мероприятий подпрограммы</w:t>
      </w:r>
    </w:p>
    <w:p w:rsidR="00713E23" w:rsidRPr="00AD6402" w:rsidRDefault="00713E23" w:rsidP="00AD6402">
      <w:pPr>
        <w:spacing w:after="0" w:line="240" w:lineRule="auto"/>
        <w:rPr>
          <w:rFonts w:ascii="Times New Roman" w:hAnsi="Times New Roman"/>
          <w:sz w:val="16"/>
          <w:szCs w:val="16"/>
        </w:rPr>
      </w:pPr>
    </w:p>
    <w:p w:rsidR="00713E23" w:rsidRPr="007E38A4" w:rsidRDefault="00713E23" w:rsidP="00AD6402">
      <w:pPr>
        <w:widowControl w:val="0"/>
        <w:shd w:val="clear" w:color="auto" w:fill="FFFFFF"/>
        <w:autoSpaceDE w:val="0"/>
        <w:autoSpaceDN w:val="0"/>
        <w:adjustRightInd w:val="0"/>
        <w:spacing w:after="0" w:line="240" w:lineRule="auto"/>
        <w:ind w:firstLine="708"/>
        <w:jc w:val="both"/>
        <w:rPr>
          <w:rFonts w:ascii="Times New Roman" w:hAnsi="Times New Roman"/>
          <w:sz w:val="24"/>
          <w:szCs w:val="24"/>
        </w:rPr>
      </w:pPr>
      <w:r w:rsidRPr="007E38A4">
        <w:rPr>
          <w:rFonts w:ascii="Times New Roman" w:hAnsi="Times New Roman"/>
          <w:sz w:val="24"/>
          <w:szCs w:val="24"/>
        </w:rPr>
        <w:t xml:space="preserve">Подпрограмма включает основные мероприятия, которые представляют в совокупности комплекс взаимосвязанных мер, направленных на решение наиболее важных и текущих направлений в сфере муниципального </w:t>
      </w:r>
      <w:r w:rsidR="0083309B">
        <w:rPr>
          <w:rFonts w:ascii="Times New Roman" w:hAnsi="Times New Roman"/>
          <w:sz w:val="24"/>
          <w:szCs w:val="24"/>
        </w:rPr>
        <w:t>управления городского округа Звё</w:t>
      </w:r>
      <w:r w:rsidRPr="007E38A4">
        <w:rPr>
          <w:rFonts w:ascii="Times New Roman" w:hAnsi="Times New Roman"/>
          <w:sz w:val="24"/>
          <w:szCs w:val="24"/>
        </w:rPr>
        <w:t>здный городок Московской области, а именно:</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Развитие и обеспечение функционирования базовой информационно-технологической инфраструктуры ОМСУ муниципального образования Московской области;</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Создание, развитие и обеспечение функционирования единой информационно-технологической и телекоммуникационной инфраструктуры ОМСУ;</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Обеспечение защиты информационно-технологической и телекоммуникационной инфраструктуры и информации в ИС используемых ОМСУ муниципального образования Московской области;</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Обеспечение подключения к региональным межведомственным информационным системам и сопровождение пользователей ОМСУ муниципального образования Московской области;</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Внедрение информационных технологий для повышения качества и доступности образовательных услуг населению Московской области;</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Развитие телекоммуникационной инфраструктуры в области подвижной радиотелефонной связи на территории муниципального образования Московской области;</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Развитие сети волоконно-оптических линий связи для обеспечения возможности жителей городских округов и муниципальных районов, городских и сельских поселений пользоваться услугами проводного и мобильного доступа в информационно-телекоммуникационную сеть Интернет не менее чем 2 оператора связи;</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Обеспечение муниципальных учреждений культуры доступом в информационно-телекоммуникационную сеть Интернет.</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Проблемы социально-экономического развития городского округа Звёздный городок Московской области решаемые</w:t>
      </w:r>
      <w:r w:rsidR="00AD6402">
        <w:rPr>
          <w:rFonts w:ascii="Times New Roman" w:hAnsi="Times New Roman"/>
          <w:sz w:val="24"/>
          <w:szCs w:val="24"/>
        </w:rPr>
        <w:t xml:space="preserve"> посредством </w:t>
      </w:r>
      <w:r w:rsidRPr="007E38A4">
        <w:rPr>
          <w:rFonts w:ascii="Times New Roman" w:hAnsi="Times New Roman"/>
          <w:sz w:val="24"/>
          <w:szCs w:val="24"/>
        </w:rPr>
        <w:t>реализации подпрограммы:</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-создать систему интерактивной информационно-справочной поддержки населения по вопросам оказания государственных, муниципальных и других услуг;</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 для дальнейшего развития информационности населения поддержание в актуальном состоянии официального информационного сайта городского округа Зв</w:t>
      </w:r>
      <w:r w:rsidR="0083309B">
        <w:rPr>
          <w:rFonts w:ascii="Times New Roman" w:hAnsi="Times New Roman"/>
          <w:sz w:val="24"/>
          <w:szCs w:val="24"/>
        </w:rPr>
        <w:t>ё</w:t>
      </w:r>
      <w:r w:rsidRPr="007E38A4">
        <w:rPr>
          <w:rFonts w:ascii="Times New Roman" w:hAnsi="Times New Roman"/>
          <w:sz w:val="24"/>
          <w:szCs w:val="24"/>
        </w:rPr>
        <w:t>здный городок Московской области, его модернизация для предоставления информации о деятельности органов государственной власти и органов местного самоуправления и обеспечения доступа к муниципальным ресурсам;</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-в рамках полноценного информационного взаимодействия в городском округе Звёздный городок Московской области необходимо развивать систему межведомственного электронного взаимодействия, основной целью, которой является технологическое обеспечение информационного взаимодействия при предоставлении государственных и муниципальных услуг в электронной форме;</w:t>
      </w:r>
    </w:p>
    <w:p w:rsidR="00713E23" w:rsidRPr="007E38A4" w:rsidRDefault="00AD6402"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обеспечение информационной </w:t>
      </w:r>
      <w:r w:rsidR="00713E23" w:rsidRPr="007E38A4">
        <w:rPr>
          <w:rFonts w:ascii="Times New Roman" w:hAnsi="Times New Roman"/>
          <w:sz w:val="24"/>
          <w:szCs w:val="24"/>
        </w:rPr>
        <w:t xml:space="preserve">безопасностью систем в соответствии с требованиями </w:t>
      </w:r>
      <w:r w:rsidR="00713E23" w:rsidRPr="007E38A4">
        <w:rPr>
          <w:rFonts w:ascii="Times New Roman" w:hAnsi="Times New Roman"/>
          <w:sz w:val="24"/>
          <w:szCs w:val="24"/>
        </w:rPr>
        <w:lastRenderedPageBreak/>
        <w:t>нормативно правовых актов, Указов президента РФ, Федеральных законов о мерах по обеспечению информационной безопасности, где создаваемые информационные системы должны быть аттестованы и обеспечивать безопасность конфиденциальной информации, в том числе персональных данных населения, находящихся в информацион</w:t>
      </w:r>
      <w:r>
        <w:rPr>
          <w:rFonts w:ascii="Times New Roman" w:hAnsi="Times New Roman"/>
          <w:sz w:val="24"/>
          <w:szCs w:val="24"/>
        </w:rPr>
        <w:t xml:space="preserve">ных системах городского округа </w:t>
      </w:r>
      <w:r w:rsidR="00713E23" w:rsidRPr="007E38A4">
        <w:rPr>
          <w:rFonts w:ascii="Times New Roman" w:hAnsi="Times New Roman"/>
          <w:sz w:val="24"/>
          <w:szCs w:val="24"/>
        </w:rPr>
        <w:t>Зв</w:t>
      </w:r>
      <w:r w:rsidR="0083309B">
        <w:rPr>
          <w:rFonts w:ascii="Times New Roman" w:hAnsi="Times New Roman"/>
          <w:sz w:val="24"/>
          <w:szCs w:val="24"/>
        </w:rPr>
        <w:t>ё</w:t>
      </w:r>
      <w:r w:rsidR="00713E23" w:rsidRPr="007E38A4">
        <w:rPr>
          <w:rFonts w:ascii="Times New Roman" w:hAnsi="Times New Roman"/>
          <w:sz w:val="24"/>
          <w:szCs w:val="24"/>
        </w:rPr>
        <w:t>здный городок;</w:t>
      </w:r>
    </w:p>
    <w:p w:rsidR="00713E23" w:rsidRPr="007E38A4"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 устранить существующие диспропорции в оснащении образовательных учреждений современным компьютерным и мультимедийным оборудованием;</w:t>
      </w:r>
    </w:p>
    <w:p w:rsidR="00713E23" w:rsidRDefault="00713E23"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r w:rsidRPr="007E38A4">
        <w:rPr>
          <w:rFonts w:ascii="Times New Roman" w:hAnsi="Times New Roman"/>
          <w:sz w:val="24"/>
          <w:szCs w:val="24"/>
        </w:rPr>
        <w:t>- несмотря на значительный рост информационной грамотности муниципальных служащих, в связи с широкомасштабным внедрением ИКТ в деятельность органов местного самоуправления городского округа Звёздный городок Московской области, требуется непрерывное совершенствование навыков и повышения уровня образованности муницип</w:t>
      </w:r>
      <w:r w:rsidR="00884424">
        <w:rPr>
          <w:rFonts w:ascii="Times New Roman" w:hAnsi="Times New Roman"/>
          <w:sz w:val="24"/>
          <w:szCs w:val="24"/>
        </w:rPr>
        <w:t>альных служащих по работе с ИКТ.</w:t>
      </w:r>
    </w:p>
    <w:p w:rsidR="00884424" w:rsidRPr="007E38A4" w:rsidRDefault="00884424" w:rsidP="00AD6402">
      <w:pPr>
        <w:widowControl w:val="0"/>
        <w:shd w:val="clear" w:color="auto" w:fill="FFFFFF"/>
        <w:autoSpaceDE w:val="0"/>
        <w:autoSpaceDN w:val="0"/>
        <w:adjustRightInd w:val="0"/>
        <w:spacing w:after="0" w:line="240" w:lineRule="auto"/>
        <w:ind w:firstLine="709"/>
        <w:jc w:val="both"/>
        <w:rPr>
          <w:rFonts w:ascii="Times New Roman" w:hAnsi="Times New Roman"/>
          <w:sz w:val="24"/>
          <w:szCs w:val="24"/>
        </w:rPr>
      </w:pPr>
    </w:p>
    <w:p w:rsidR="00713E23" w:rsidRPr="008E030F" w:rsidRDefault="00713E23" w:rsidP="008E030F">
      <w:pPr>
        <w:pStyle w:val="a3"/>
        <w:keepNext/>
        <w:numPr>
          <w:ilvl w:val="0"/>
          <w:numId w:val="11"/>
        </w:numPr>
        <w:tabs>
          <w:tab w:val="num" w:pos="0"/>
        </w:tabs>
        <w:spacing w:after="0" w:line="240" w:lineRule="auto"/>
        <w:jc w:val="center"/>
        <w:outlineLvl w:val="1"/>
        <w:rPr>
          <w:rFonts w:ascii="Times New Roman" w:eastAsia="Times New Roman" w:hAnsi="Times New Roman"/>
          <w:b/>
          <w:bCs/>
          <w:sz w:val="24"/>
          <w:szCs w:val="24"/>
        </w:rPr>
      </w:pPr>
      <w:r w:rsidRPr="008E030F">
        <w:rPr>
          <w:rFonts w:ascii="Times New Roman" w:eastAsia="Times New Roman" w:hAnsi="Times New Roman"/>
          <w:b/>
          <w:bCs/>
          <w:sz w:val="24"/>
          <w:szCs w:val="24"/>
        </w:rPr>
        <w:t> 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муниципальной подпрограммы</w:t>
      </w:r>
    </w:p>
    <w:p w:rsidR="00713E23" w:rsidRPr="007E38A4" w:rsidRDefault="00713E23" w:rsidP="00AD6402">
      <w:pPr>
        <w:keepNext/>
        <w:tabs>
          <w:tab w:val="num" w:pos="0"/>
        </w:tabs>
        <w:spacing w:after="0" w:line="240" w:lineRule="auto"/>
        <w:jc w:val="center"/>
        <w:outlineLvl w:val="1"/>
        <w:rPr>
          <w:rFonts w:ascii="Times New Roman" w:eastAsia="Times New Roman" w:hAnsi="Times New Roman"/>
          <w:b/>
          <w:bCs/>
          <w:sz w:val="28"/>
          <w:szCs w:val="28"/>
        </w:rPr>
      </w:pPr>
    </w:p>
    <w:p w:rsidR="00713E23" w:rsidRPr="007E38A4" w:rsidRDefault="00713E23" w:rsidP="00AD6402">
      <w:pPr>
        <w:autoSpaceDE w:val="0"/>
        <w:autoSpaceDN w:val="0"/>
        <w:adjustRightInd w:val="0"/>
        <w:spacing w:after="0" w:line="240" w:lineRule="auto"/>
        <w:ind w:firstLine="708"/>
        <w:jc w:val="both"/>
        <w:rPr>
          <w:rFonts w:ascii="Times New Roman" w:hAnsi="Times New Roman"/>
          <w:sz w:val="24"/>
          <w:szCs w:val="24"/>
          <w:lang w:eastAsia="ru-RU"/>
        </w:rPr>
      </w:pPr>
      <w:r w:rsidRPr="007E38A4">
        <w:rPr>
          <w:rFonts w:ascii="Times New Roman" w:hAnsi="Times New Roman"/>
          <w:sz w:val="24"/>
          <w:szCs w:val="24"/>
          <w:lang w:eastAsia="ru-RU"/>
        </w:rPr>
        <w:t xml:space="preserve">Концептуальные направления реформирования, модернизации, преобразования сферы развития информационно-коммуникационных технологий, реализуемых в рамках Подпрограммы, обозначены в виде </w:t>
      </w:r>
      <w:r w:rsidR="00BF44FC">
        <w:rPr>
          <w:rFonts w:ascii="Times New Roman" w:hAnsi="Times New Roman"/>
          <w:sz w:val="24"/>
          <w:szCs w:val="24"/>
          <w:lang w:eastAsia="ru-RU"/>
        </w:rPr>
        <w:t>основных мероприятий</w:t>
      </w:r>
      <w:r w:rsidRPr="007E38A4">
        <w:rPr>
          <w:rFonts w:ascii="Times New Roman" w:hAnsi="Times New Roman"/>
          <w:sz w:val="24"/>
          <w:szCs w:val="24"/>
          <w:lang w:eastAsia="ru-RU"/>
        </w:rPr>
        <w:t xml:space="preserve"> Подпрограммы, кажд</w:t>
      </w:r>
      <w:r w:rsidR="006750E4">
        <w:rPr>
          <w:rFonts w:ascii="Times New Roman" w:hAnsi="Times New Roman"/>
          <w:sz w:val="24"/>
          <w:szCs w:val="24"/>
          <w:lang w:eastAsia="ru-RU"/>
        </w:rPr>
        <w:t>ое</w:t>
      </w:r>
      <w:r w:rsidR="002A0D9C" w:rsidRPr="002A0D9C">
        <w:rPr>
          <w:rFonts w:ascii="Times New Roman" w:hAnsi="Times New Roman"/>
          <w:sz w:val="24"/>
          <w:szCs w:val="24"/>
          <w:lang w:eastAsia="ru-RU"/>
        </w:rPr>
        <w:t xml:space="preserve"> </w:t>
      </w:r>
      <w:r w:rsidR="006750E4">
        <w:rPr>
          <w:rFonts w:ascii="Times New Roman" w:hAnsi="Times New Roman"/>
          <w:sz w:val="24"/>
          <w:szCs w:val="24"/>
          <w:lang w:eastAsia="ru-RU"/>
        </w:rPr>
        <w:t>основное</w:t>
      </w:r>
      <w:r w:rsidRPr="007E38A4">
        <w:rPr>
          <w:rFonts w:ascii="Times New Roman" w:hAnsi="Times New Roman"/>
          <w:sz w:val="24"/>
          <w:szCs w:val="24"/>
          <w:lang w:eastAsia="ru-RU"/>
        </w:rPr>
        <w:t xml:space="preserve"> мероприяти</w:t>
      </w:r>
      <w:r w:rsidR="006750E4">
        <w:rPr>
          <w:rFonts w:ascii="Times New Roman" w:hAnsi="Times New Roman"/>
          <w:sz w:val="24"/>
          <w:szCs w:val="24"/>
          <w:lang w:eastAsia="ru-RU"/>
        </w:rPr>
        <w:t>е содержит мероприятия</w:t>
      </w:r>
      <w:r w:rsidRPr="007E38A4">
        <w:rPr>
          <w:rFonts w:ascii="Times New Roman" w:hAnsi="Times New Roman"/>
          <w:sz w:val="24"/>
          <w:szCs w:val="24"/>
          <w:lang w:eastAsia="ru-RU"/>
        </w:rPr>
        <w:t xml:space="preserve"> Подпрограммы, направленные на их решения.</w:t>
      </w:r>
    </w:p>
    <w:p w:rsidR="00713E23" w:rsidRPr="007E38A4" w:rsidRDefault="00713E23" w:rsidP="00AD6402">
      <w:pPr>
        <w:autoSpaceDE w:val="0"/>
        <w:autoSpaceDN w:val="0"/>
        <w:adjustRightInd w:val="0"/>
        <w:spacing w:after="0" w:line="264" w:lineRule="auto"/>
        <w:ind w:firstLine="708"/>
        <w:jc w:val="both"/>
        <w:rPr>
          <w:rFonts w:ascii="Times New Roman" w:hAnsi="Times New Roman"/>
          <w:sz w:val="24"/>
          <w:szCs w:val="24"/>
          <w:lang w:eastAsia="ru-RU"/>
        </w:rPr>
      </w:pPr>
      <w:r w:rsidRPr="007E38A4">
        <w:rPr>
          <w:rFonts w:ascii="Times New Roman" w:hAnsi="Times New Roman"/>
          <w:sz w:val="24"/>
          <w:szCs w:val="24"/>
          <w:lang w:eastAsia="ru-RU"/>
        </w:rPr>
        <w:t>В рамках реализации мероприятий Подпрограммы будут обеспечены следующие эффекты социально-экономического развития гор</w:t>
      </w:r>
      <w:r w:rsidR="00AD6402">
        <w:rPr>
          <w:rFonts w:ascii="Times New Roman" w:hAnsi="Times New Roman"/>
          <w:sz w:val="24"/>
          <w:szCs w:val="24"/>
          <w:lang w:eastAsia="ru-RU"/>
        </w:rPr>
        <w:t>одского округа Звёздный городок</w:t>
      </w:r>
      <w:r w:rsidRPr="007E38A4">
        <w:rPr>
          <w:rFonts w:ascii="Times New Roman" w:hAnsi="Times New Roman"/>
          <w:sz w:val="24"/>
          <w:szCs w:val="24"/>
          <w:lang w:eastAsia="ru-RU"/>
        </w:rPr>
        <w:t xml:space="preserve"> Московской области:</w:t>
      </w:r>
    </w:p>
    <w:p w:rsidR="00713E23" w:rsidRPr="007E38A4" w:rsidRDefault="00713E23" w:rsidP="00AD6402">
      <w:pPr>
        <w:autoSpaceDE w:val="0"/>
        <w:autoSpaceDN w:val="0"/>
        <w:adjustRightInd w:val="0"/>
        <w:spacing w:after="0" w:line="240" w:lineRule="auto"/>
        <w:ind w:firstLine="708"/>
        <w:jc w:val="both"/>
        <w:rPr>
          <w:rFonts w:ascii="Times New Roman" w:hAnsi="Times New Roman"/>
          <w:sz w:val="24"/>
          <w:szCs w:val="24"/>
          <w:lang w:eastAsia="ru-RU"/>
        </w:rPr>
      </w:pPr>
      <w:r w:rsidRPr="007E38A4">
        <w:rPr>
          <w:rFonts w:ascii="Times New Roman" w:hAnsi="Times New Roman"/>
          <w:sz w:val="24"/>
          <w:szCs w:val="24"/>
          <w:lang w:eastAsia="ru-RU"/>
        </w:rPr>
        <w:t>- создание благоприятных условий предпринимательской деятельности и повышения конкурентно способности предприятий и инвестиционной привлек</w:t>
      </w:r>
      <w:r w:rsidR="006E1C00">
        <w:rPr>
          <w:rFonts w:ascii="Times New Roman" w:hAnsi="Times New Roman"/>
          <w:sz w:val="24"/>
          <w:szCs w:val="24"/>
          <w:lang w:eastAsia="ru-RU"/>
        </w:rPr>
        <w:t>ательности городского округа Зв</w:t>
      </w:r>
      <w:r w:rsidR="0083309B">
        <w:rPr>
          <w:rFonts w:ascii="Times New Roman" w:hAnsi="Times New Roman"/>
          <w:sz w:val="24"/>
          <w:szCs w:val="24"/>
          <w:lang w:eastAsia="ru-RU"/>
        </w:rPr>
        <w:t>ё</w:t>
      </w:r>
      <w:r w:rsidRPr="007E38A4">
        <w:rPr>
          <w:rFonts w:ascii="Times New Roman" w:hAnsi="Times New Roman"/>
          <w:sz w:val="24"/>
          <w:szCs w:val="24"/>
          <w:lang w:eastAsia="ru-RU"/>
        </w:rPr>
        <w:t>здный городок Московской области;</w:t>
      </w:r>
    </w:p>
    <w:p w:rsidR="00713E23" w:rsidRPr="007E38A4" w:rsidRDefault="00713E23" w:rsidP="00AD6402">
      <w:pPr>
        <w:autoSpaceDE w:val="0"/>
        <w:autoSpaceDN w:val="0"/>
        <w:adjustRightInd w:val="0"/>
        <w:spacing w:after="0" w:line="240" w:lineRule="auto"/>
        <w:ind w:firstLine="708"/>
        <w:jc w:val="both"/>
        <w:rPr>
          <w:rFonts w:ascii="Times New Roman" w:hAnsi="Times New Roman"/>
          <w:sz w:val="24"/>
          <w:szCs w:val="24"/>
          <w:lang w:eastAsia="ru-RU"/>
        </w:rPr>
      </w:pPr>
      <w:r w:rsidRPr="007E38A4">
        <w:rPr>
          <w:rFonts w:ascii="Times New Roman" w:hAnsi="Times New Roman"/>
          <w:sz w:val="24"/>
          <w:szCs w:val="24"/>
          <w:lang w:eastAsia="ru-RU"/>
        </w:rPr>
        <w:t>- повышение эффективности деятельности органов местного самоуправления, на основе создания общей защищенной информационно-технологической инфраструктуры, включающей в себя федеральные, региональные, муниципальные информационные системы и ресурсы, а также программно-технические средства, обеспечивающие их функционирование и взаимодействие между собой, при осуществлении контрольно-надзорных, разрешительных функций и при оказании государственных  муниципальных услуг  для создания благоприятных условий для жизни и деятельности  граждан и организаций городского округа Звёздный городок Московской области;</w:t>
      </w:r>
    </w:p>
    <w:p w:rsidR="00713E23" w:rsidRPr="007E38A4" w:rsidRDefault="00713E23" w:rsidP="00AD6402">
      <w:pPr>
        <w:autoSpaceDE w:val="0"/>
        <w:autoSpaceDN w:val="0"/>
        <w:adjustRightInd w:val="0"/>
        <w:spacing w:after="0" w:line="240" w:lineRule="auto"/>
        <w:ind w:firstLine="708"/>
        <w:jc w:val="both"/>
        <w:rPr>
          <w:rFonts w:ascii="Times New Roman" w:hAnsi="Times New Roman"/>
          <w:sz w:val="24"/>
          <w:szCs w:val="24"/>
          <w:lang w:eastAsia="ru-RU"/>
        </w:rPr>
      </w:pPr>
      <w:r w:rsidRPr="007E38A4">
        <w:rPr>
          <w:rFonts w:ascii="Times New Roman" w:hAnsi="Times New Roman"/>
          <w:sz w:val="24"/>
          <w:szCs w:val="24"/>
          <w:lang w:eastAsia="ru-RU"/>
        </w:rPr>
        <w:t>- развитие электронных образовательных ресурсов в учебном процессе и дополнительном образовании детей, повышает эффективность уроков, способствует развитию творческих способностей школьников;</w:t>
      </w:r>
    </w:p>
    <w:p w:rsidR="00713E23" w:rsidRPr="007E38A4" w:rsidRDefault="00713E23" w:rsidP="00AD6402">
      <w:pPr>
        <w:pStyle w:val="2"/>
        <w:tabs>
          <w:tab w:val="clear" w:pos="756"/>
          <w:tab w:val="num" w:pos="0"/>
          <w:tab w:val="left" w:pos="1701"/>
          <w:tab w:val="left" w:pos="2694"/>
          <w:tab w:val="left" w:pos="2977"/>
        </w:tabs>
        <w:ind w:left="0" w:firstLine="0"/>
        <w:jc w:val="both"/>
        <w:rPr>
          <w:rFonts w:ascii="Times New Roman" w:eastAsia="Calibri" w:hAnsi="Times New Roman"/>
          <w:b w:val="0"/>
          <w:sz w:val="24"/>
          <w:szCs w:val="24"/>
          <w:lang w:eastAsia="ru-RU"/>
        </w:rPr>
      </w:pPr>
      <w:r w:rsidRPr="007E38A4">
        <w:rPr>
          <w:rFonts w:ascii="Times New Roman" w:eastAsia="Calibri" w:hAnsi="Times New Roman"/>
          <w:b w:val="0"/>
          <w:sz w:val="24"/>
          <w:szCs w:val="24"/>
          <w:lang w:eastAsia="ru-RU"/>
        </w:rPr>
        <w:t>- создание и развитие электронных сервисов в области ЖКХ, на основе информационных и телекоммуникационных технологий, является инструментом получения эффектов в соответствующей сфере деятельности, а именно: энергосбережении, ресурсосбережении, экологичности.</w:t>
      </w:r>
    </w:p>
    <w:p w:rsidR="008F110C" w:rsidRPr="007E38A4" w:rsidRDefault="008F110C" w:rsidP="00C56B7A">
      <w:pPr>
        <w:tabs>
          <w:tab w:val="left" w:pos="1701"/>
          <w:tab w:val="left" w:pos="2694"/>
          <w:tab w:val="left" w:pos="2977"/>
        </w:tabs>
        <w:spacing w:after="0" w:line="240" w:lineRule="auto"/>
        <w:ind w:left="284" w:firstLine="424"/>
        <w:jc w:val="both"/>
        <w:rPr>
          <w:rFonts w:ascii="Times New Roman" w:hAnsi="Times New Roman"/>
          <w:bCs/>
          <w:sz w:val="24"/>
          <w:szCs w:val="24"/>
          <w:lang w:eastAsia="ru-RU"/>
        </w:rPr>
      </w:pPr>
    </w:p>
    <w:p w:rsidR="007E38A4" w:rsidRPr="007E38A4" w:rsidRDefault="007E38A4" w:rsidP="009429E3">
      <w:pPr>
        <w:tabs>
          <w:tab w:val="left" w:pos="1701"/>
          <w:tab w:val="left" w:pos="2694"/>
          <w:tab w:val="left" w:pos="2977"/>
        </w:tabs>
        <w:spacing w:after="0" w:line="240" w:lineRule="auto"/>
        <w:jc w:val="both"/>
        <w:rPr>
          <w:rFonts w:ascii="Times New Roman" w:hAnsi="Times New Roman"/>
          <w:bCs/>
          <w:sz w:val="24"/>
          <w:szCs w:val="24"/>
          <w:lang w:eastAsia="ru-RU"/>
        </w:rPr>
        <w:sectPr w:rsidR="007E38A4" w:rsidRPr="007E38A4" w:rsidSect="00FF6652">
          <w:pgSz w:w="11906" w:h="16838"/>
          <w:pgMar w:top="1134" w:right="851" w:bottom="1134" w:left="1134" w:header="709" w:footer="709" w:gutter="0"/>
          <w:cols w:space="708"/>
          <w:docGrid w:linePitch="360"/>
        </w:sectPr>
      </w:pPr>
    </w:p>
    <w:p w:rsidR="00713E23" w:rsidRPr="00A62B9B" w:rsidRDefault="00713E23" w:rsidP="00A62B9B">
      <w:pPr>
        <w:pStyle w:val="a3"/>
        <w:widowControl w:val="0"/>
        <w:numPr>
          <w:ilvl w:val="0"/>
          <w:numId w:val="11"/>
        </w:numPr>
        <w:shd w:val="clear" w:color="auto" w:fill="FFFFFF"/>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rPr>
      </w:pPr>
      <w:r w:rsidRPr="00A62B9B">
        <w:rPr>
          <w:rFonts w:ascii="Times New Roman" w:hAnsi="Times New Roman"/>
          <w:b/>
          <w:sz w:val="24"/>
          <w:szCs w:val="24"/>
        </w:rPr>
        <w:lastRenderedPageBreak/>
        <w:t>Перечень мероприятий подпрограммы</w:t>
      </w:r>
      <w:r w:rsidR="00D50BE6" w:rsidRPr="00A62B9B">
        <w:rPr>
          <w:rFonts w:ascii="Times New Roman" w:hAnsi="Times New Roman"/>
          <w:b/>
          <w:sz w:val="24"/>
          <w:szCs w:val="24"/>
        </w:rPr>
        <w:t xml:space="preserve"> </w:t>
      </w:r>
      <w:r w:rsidR="00D50BE6" w:rsidRPr="00A62B9B">
        <w:rPr>
          <w:rFonts w:ascii="Times New Roman" w:hAnsi="Times New Roman"/>
          <w:b/>
          <w:sz w:val="24"/>
          <w:szCs w:val="24"/>
          <w:lang w:val="en-US"/>
        </w:rPr>
        <w:t>II</w:t>
      </w:r>
      <w:r w:rsidR="00EF3D2B" w:rsidRPr="00A62B9B">
        <w:rPr>
          <w:rFonts w:ascii="Times New Roman" w:hAnsi="Times New Roman"/>
          <w:b/>
          <w:sz w:val="24"/>
          <w:szCs w:val="24"/>
        </w:rPr>
        <w:t xml:space="preserve"> </w:t>
      </w:r>
      <w:r w:rsidR="006E1C00" w:rsidRPr="00A62B9B">
        <w:rPr>
          <w:rFonts w:ascii="Times New Roman" w:hAnsi="Times New Roman"/>
          <w:b/>
          <w:bCs/>
          <w:sz w:val="24"/>
          <w:szCs w:val="24"/>
        </w:rPr>
        <w:t>«Развитие информационной и техн</w:t>
      </w:r>
      <w:r w:rsidR="00925E88" w:rsidRPr="00A62B9B">
        <w:rPr>
          <w:rFonts w:ascii="Times New Roman" w:hAnsi="Times New Roman"/>
          <w:b/>
          <w:bCs/>
          <w:sz w:val="24"/>
          <w:szCs w:val="24"/>
        </w:rPr>
        <w:t>ологической</w:t>
      </w:r>
      <w:r w:rsidR="006E1C00" w:rsidRPr="00A62B9B">
        <w:rPr>
          <w:rFonts w:ascii="Times New Roman" w:hAnsi="Times New Roman"/>
          <w:b/>
          <w:bCs/>
          <w:sz w:val="24"/>
          <w:szCs w:val="24"/>
        </w:rPr>
        <w:t xml:space="preserve"> инфраструктуры экосистемы цифровой экономики </w:t>
      </w:r>
      <w:r w:rsidR="00925E88" w:rsidRPr="00A62B9B">
        <w:rPr>
          <w:rFonts w:ascii="Times New Roman" w:hAnsi="Times New Roman"/>
          <w:b/>
          <w:bCs/>
          <w:sz w:val="24"/>
          <w:szCs w:val="24"/>
        </w:rPr>
        <w:t>муниципального образования Московской области</w:t>
      </w:r>
      <w:r w:rsidR="006E1C00" w:rsidRPr="00A62B9B">
        <w:rPr>
          <w:rFonts w:ascii="Times New Roman" w:hAnsi="Times New Roman"/>
          <w:b/>
          <w:bCs/>
          <w:sz w:val="24"/>
          <w:szCs w:val="24"/>
        </w:rPr>
        <w:t xml:space="preserve">» </w:t>
      </w:r>
    </w:p>
    <w:p w:rsidR="00743149" w:rsidRPr="001E6C0D" w:rsidRDefault="00743149" w:rsidP="00713E2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47"/>
        <w:gridCol w:w="2440"/>
        <w:gridCol w:w="1027"/>
        <w:gridCol w:w="1360"/>
        <w:gridCol w:w="1927"/>
        <w:gridCol w:w="894"/>
        <w:gridCol w:w="831"/>
        <w:gridCol w:w="704"/>
        <w:gridCol w:w="92"/>
        <w:gridCol w:w="763"/>
        <w:gridCol w:w="709"/>
        <w:gridCol w:w="707"/>
        <w:gridCol w:w="1410"/>
        <w:gridCol w:w="1532"/>
      </w:tblGrid>
      <w:tr w:rsidR="00011CC1" w:rsidRPr="00EC49C6" w:rsidTr="00011CC1">
        <w:trPr>
          <w:jc w:val="center"/>
        </w:trPr>
        <w:tc>
          <w:tcPr>
            <w:tcW w:w="151" w:type="pct"/>
            <w:vMerge w:val="restart"/>
            <w:shd w:val="clear" w:color="auto" w:fill="auto"/>
            <w:vAlign w:val="center"/>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 п/п</w:t>
            </w:r>
          </w:p>
        </w:tc>
        <w:tc>
          <w:tcPr>
            <w:tcW w:w="822" w:type="pct"/>
            <w:vMerge w:val="restart"/>
            <w:shd w:val="clear" w:color="auto" w:fill="auto"/>
            <w:vAlign w:val="center"/>
          </w:tcPr>
          <w:p w:rsidR="00EC49C6" w:rsidRPr="00EC49C6" w:rsidRDefault="00EC49C6" w:rsidP="00011CC1">
            <w:pPr>
              <w:rPr>
                <w:rFonts w:ascii="Times New Roman" w:hAnsi="Times New Roman"/>
                <w:sz w:val="24"/>
                <w:szCs w:val="24"/>
              </w:rPr>
            </w:pPr>
            <w:r w:rsidRPr="00EC49C6">
              <w:rPr>
                <w:rFonts w:ascii="Times New Roman" w:hAnsi="Times New Roman"/>
                <w:sz w:val="24"/>
                <w:szCs w:val="24"/>
              </w:rPr>
              <w:t>Мероприятия</w:t>
            </w:r>
            <w:r w:rsidR="002A0D9C">
              <w:rPr>
                <w:rFonts w:ascii="Times New Roman" w:hAnsi="Times New Roman"/>
                <w:sz w:val="24"/>
                <w:szCs w:val="24"/>
                <w:lang w:val="en-US"/>
              </w:rPr>
              <w:t xml:space="preserve"> </w:t>
            </w:r>
            <w:r w:rsidRPr="00EC49C6">
              <w:rPr>
                <w:rFonts w:ascii="Times New Roman" w:hAnsi="Times New Roman"/>
                <w:sz w:val="24"/>
                <w:szCs w:val="24"/>
              </w:rPr>
              <w:t>подпрограммы</w:t>
            </w:r>
          </w:p>
        </w:tc>
        <w:tc>
          <w:tcPr>
            <w:tcW w:w="346" w:type="pct"/>
            <w:vMerge w:val="restart"/>
            <w:shd w:val="clear" w:color="auto" w:fill="auto"/>
            <w:vAlign w:val="center"/>
          </w:tcPr>
          <w:p w:rsidR="00011CC1" w:rsidRDefault="00EC49C6" w:rsidP="00EC49C6">
            <w:pPr>
              <w:rPr>
                <w:rFonts w:ascii="Times New Roman" w:hAnsi="Times New Roman"/>
                <w:sz w:val="24"/>
                <w:szCs w:val="24"/>
              </w:rPr>
            </w:pPr>
            <w:r w:rsidRPr="00EC49C6">
              <w:rPr>
                <w:rFonts w:ascii="Times New Roman" w:hAnsi="Times New Roman"/>
                <w:sz w:val="24"/>
                <w:szCs w:val="24"/>
              </w:rPr>
              <w:t>Срок исполне</w:t>
            </w:r>
          </w:p>
          <w:p w:rsidR="00EC49C6" w:rsidRPr="00EC49C6" w:rsidRDefault="00EC49C6" w:rsidP="00011CC1">
            <w:pPr>
              <w:rPr>
                <w:rFonts w:ascii="Times New Roman" w:hAnsi="Times New Roman"/>
                <w:sz w:val="24"/>
                <w:szCs w:val="24"/>
              </w:rPr>
            </w:pPr>
            <w:r w:rsidRPr="00EC49C6">
              <w:rPr>
                <w:rFonts w:ascii="Times New Roman" w:hAnsi="Times New Roman"/>
                <w:sz w:val="24"/>
                <w:szCs w:val="24"/>
              </w:rPr>
              <w:t>ния мероприятия</w:t>
            </w:r>
          </w:p>
        </w:tc>
        <w:tc>
          <w:tcPr>
            <w:tcW w:w="458" w:type="pct"/>
            <w:vMerge w:val="restart"/>
            <w:shd w:val="clear" w:color="auto" w:fill="auto"/>
            <w:vAlign w:val="center"/>
          </w:tcPr>
          <w:p w:rsidR="00011CC1" w:rsidRDefault="00EC49C6" w:rsidP="00EC49C6">
            <w:pPr>
              <w:rPr>
                <w:rFonts w:ascii="Times New Roman" w:hAnsi="Times New Roman"/>
                <w:sz w:val="24"/>
                <w:szCs w:val="24"/>
              </w:rPr>
            </w:pPr>
            <w:r w:rsidRPr="00EC49C6">
              <w:rPr>
                <w:rFonts w:ascii="Times New Roman" w:hAnsi="Times New Roman"/>
                <w:sz w:val="24"/>
                <w:szCs w:val="24"/>
              </w:rPr>
              <w:t>Источники финансиро</w:t>
            </w:r>
          </w:p>
          <w:p w:rsidR="00EC49C6" w:rsidRPr="00EC49C6" w:rsidRDefault="00EC49C6" w:rsidP="00011CC1">
            <w:pPr>
              <w:rPr>
                <w:rFonts w:ascii="Times New Roman" w:hAnsi="Times New Roman"/>
                <w:sz w:val="24"/>
                <w:szCs w:val="24"/>
              </w:rPr>
            </w:pPr>
            <w:r w:rsidRPr="00EC49C6">
              <w:rPr>
                <w:rFonts w:ascii="Times New Roman" w:hAnsi="Times New Roman"/>
                <w:sz w:val="24"/>
                <w:szCs w:val="24"/>
              </w:rPr>
              <w:t>вания</w:t>
            </w:r>
          </w:p>
        </w:tc>
        <w:tc>
          <w:tcPr>
            <w:tcW w:w="649" w:type="pct"/>
            <w:vMerge w:val="restart"/>
            <w:shd w:val="clear" w:color="auto" w:fill="auto"/>
            <w:vAlign w:val="center"/>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Объём финансирования мероприятия в году, предшествующему году начала реализации программы (тыс.руб</w:t>
            </w:r>
            <w:r w:rsidR="00A906BA">
              <w:rPr>
                <w:rFonts w:ascii="Times New Roman" w:hAnsi="Times New Roman"/>
                <w:sz w:val="24"/>
                <w:szCs w:val="24"/>
              </w:rPr>
              <w:t>.</w:t>
            </w:r>
            <w:r w:rsidRPr="00EC49C6">
              <w:rPr>
                <w:rFonts w:ascii="Times New Roman" w:hAnsi="Times New Roman"/>
                <w:sz w:val="24"/>
                <w:szCs w:val="24"/>
              </w:rPr>
              <w:t>)</w:t>
            </w:r>
          </w:p>
        </w:tc>
        <w:tc>
          <w:tcPr>
            <w:tcW w:w="301" w:type="pct"/>
            <w:vMerge w:val="restart"/>
            <w:shd w:val="clear" w:color="auto" w:fill="auto"/>
            <w:vAlign w:val="center"/>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Всего</w:t>
            </w:r>
            <w:r w:rsidRPr="00EC49C6">
              <w:rPr>
                <w:rFonts w:ascii="Times New Roman" w:hAnsi="Times New Roman"/>
                <w:sz w:val="24"/>
                <w:szCs w:val="24"/>
              </w:rPr>
              <w:br/>
              <w:t>(тыс. руб.)</w:t>
            </w:r>
          </w:p>
        </w:tc>
        <w:tc>
          <w:tcPr>
            <w:tcW w:w="1282" w:type="pct"/>
            <w:gridSpan w:val="6"/>
            <w:vAlign w:val="center"/>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Объем финансирования по годам, (тыс. рублей)</w:t>
            </w:r>
          </w:p>
        </w:tc>
        <w:tc>
          <w:tcPr>
            <w:tcW w:w="475" w:type="pct"/>
            <w:vMerge w:val="restart"/>
            <w:shd w:val="clear" w:color="auto" w:fill="auto"/>
            <w:vAlign w:val="center"/>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Ответственный за выполнение мероприятия подпрограммы</w:t>
            </w:r>
          </w:p>
        </w:tc>
        <w:tc>
          <w:tcPr>
            <w:tcW w:w="516" w:type="pct"/>
            <w:vMerge w:val="restart"/>
            <w:shd w:val="clear" w:color="auto" w:fill="auto"/>
            <w:vAlign w:val="center"/>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Результаты выполнения мероприятий подпрограммы</w:t>
            </w:r>
          </w:p>
        </w:tc>
      </w:tr>
      <w:tr w:rsidR="00011CC1" w:rsidRPr="00EC49C6" w:rsidTr="00011CC1">
        <w:trPr>
          <w:trHeight w:val="438"/>
          <w:jc w:val="center"/>
        </w:trPr>
        <w:tc>
          <w:tcPr>
            <w:tcW w:w="151" w:type="pct"/>
            <w:vMerge/>
            <w:shd w:val="clear" w:color="auto" w:fill="auto"/>
          </w:tcPr>
          <w:p w:rsidR="00EC49C6" w:rsidRPr="00EC49C6" w:rsidRDefault="00EC49C6" w:rsidP="00EC49C6">
            <w:pPr>
              <w:rPr>
                <w:rFonts w:ascii="Times New Roman" w:hAnsi="Times New Roman"/>
                <w:sz w:val="24"/>
                <w:szCs w:val="24"/>
              </w:rPr>
            </w:pPr>
          </w:p>
        </w:tc>
        <w:tc>
          <w:tcPr>
            <w:tcW w:w="822" w:type="pct"/>
            <w:vMerge/>
            <w:shd w:val="clear" w:color="auto" w:fill="auto"/>
          </w:tcPr>
          <w:p w:rsidR="00EC49C6" w:rsidRPr="00EC49C6" w:rsidRDefault="00EC49C6" w:rsidP="00EC49C6">
            <w:pPr>
              <w:rPr>
                <w:rFonts w:ascii="Times New Roman" w:hAnsi="Times New Roman"/>
                <w:sz w:val="24"/>
                <w:szCs w:val="24"/>
              </w:rPr>
            </w:pPr>
          </w:p>
        </w:tc>
        <w:tc>
          <w:tcPr>
            <w:tcW w:w="346" w:type="pct"/>
            <w:vMerge/>
            <w:shd w:val="clear" w:color="auto" w:fill="auto"/>
          </w:tcPr>
          <w:p w:rsidR="00EC49C6" w:rsidRPr="00EC49C6" w:rsidRDefault="00EC49C6" w:rsidP="00EC49C6">
            <w:pPr>
              <w:rPr>
                <w:rFonts w:ascii="Times New Roman" w:hAnsi="Times New Roman"/>
                <w:sz w:val="24"/>
                <w:szCs w:val="24"/>
              </w:rPr>
            </w:pPr>
          </w:p>
        </w:tc>
        <w:tc>
          <w:tcPr>
            <w:tcW w:w="458" w:type="pct"/>
            <w:vMerge/>
            <w:shd w:val="clear" w:color="auto" w:fill="auto"/>
          </w:tcPr>
          <w:p w:rsidR="00EC49C6" w:rsidRPr="00EC49C6" w:rsidRDefault="00EC49C6" w:rsidP="00EC49C6">
            <w:pPr>
              <w:rPr>
                <w:rFonts w:ascii="Times New Roman" w:hAnsi="Times New Roman"/>
                <w:sz w:val="24"/>
                <w:szCs w:val="24"/>
              </w:rPr>
            </w:pPr>
          </w:p>
        </w:tc>
        <w:tc>
          <w:tcPr>
            <w:tcW w:w="649" w:type="pct"/>
            <w:vMerge/>
            <w:shd w:val="clear" w:color="auto" w:fill="auto"/>
          </w:tcPr>
          <w:p w:rsidR="00EC49C6" w:rsidRPr="00EC49C6" w:rsidRDefault="00EC49C6" w:rsidP="00EC49C6">
            <w:pPr>
              <w:rPr>
                <w:rFonts w:ascii="Times New Roman" w:hAnsi="Times New Roman"/>
                <w:sz w:val="24"/>
                <w:szCs w:val="24"/>
              </w:rPr>
            </w:pPr>
          </w:p>
        </w:tc>
        <w:tc>
          <w:tcPr>
            <w:tcW w:w="301" w:type="pct"/>
            <w:vMerge/>
            <w:shd w:val="clear" w:color="auto" w:fill="auto"/>
          </w:tcPr>
          <w:p w:rsidR="00EC49C6" w:rsidRPr="00EC49C6" w:rsidRDefault="00EC49C6" w:rsidP="00EC49C6">
            <w:pPr>
              <w:rPr>
                <w:rFonts w:ascii="Times New Roman" w:hAnsi="Times New Roman"/>
                <w:sz w:val="24"/>
                <w:szCs w:val="24"/>
              </w:rPr>
            </w:pPr>
          </w:p>
        </w:tc>
        <w:tc>
          <w:tcPr>
            <w:tcW w:w="280" w:type="pct"/>
            <w:vAlign w:val="center"/>
          </w:tcPr>
          <w:p w:rsidR="00EC49C6" w:rsidRPr="00EC49C6" w:rsidRDefault="000D3636" w:rsidP="00AE63CC">
            <w:pPr>
              <w:jc w:val="center"/>
              <w:rPr>
                <w:rFonts w:ascii="Times New Roman" w:hAnsi="Times New Roman"/>
                <w:sz w:val="24"/>
                <w:szCs w:val="24"/>
              </w:rPr>
            </w:pPr>
            <w:r>
              <w:rPr>
                <w:rFonts w:ascii="Times New Roman" w:hAnsi="Times New Roman"/>
                <w:sz w:val="24"/>
                <w:szCs w:val="24"/>
              </w:rPr>
              <w:t>2020</w:t>
            </w:r>
          </w:p>
        </w:tc>
        <w:tc>
          <w:tcPr>
            <w:tcW w:w="268" w:type="pct"/>
            <w:gridSpan w:val="2"/>
            <w:shd w:val="clear" w:color="auto" w:fill="auto"/>
            <w:vAlign w:val="center"/>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20</w:t>
            </w:r>
            <w:r w:rsidR="000D3636">
              <w:rPr>
                <w:rFonts w:ascii="Times New Roman" w:hAnsi="Times New Roman"/>
                <w:sz w:val="24"/>
                <w:szCs w:val="24"/>
              </w:rPr>
              <w:t>21</w:t>
            </w:r>
          </w:p>
        </w:tc>
        <w:tc>
          <w:tcPr>
            <w:tcW w:w="257" w:type="pct"/>
            <w:shd w:val="clear" w:color="auto" w:fill="auto"/>
            <w:vAlign w:val="center"/>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202</w:t>
            </w:r>
            <w:r w:rsidR="000D3636">
              <w:rPr>
                <w:rFonts w:ascii="Times New Roman" w:hAnsi="Times New Roman"/>
                <w:sz w:val="24"/>
                <w:szCs w:val="24"/>
              </w:rPr>
              <w:t>2</w:t>
            </w:r>
          </w:p>
        </w:tc>
        <w:tc>
          <w:tcPr>
            <w:tcW w:w="239" w:type="pct"/>
            <w:shd w:val="clear" w:color="auto" w:fill="auto"/>
            <w:vAlign w:val="center"/>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202</w:t>
            </w:r>
            <w:r w:rsidR="000D3636">
              <w:rPr>
                <w:rFonts w:ascii="Times New Roman" w:hAnsi="Times New Roman"/>
                <w:sz w:val="24"/>
                <w:szCs w:val="24"/>
              </w:rPr>
              <w:t>3</w:t>
            </w:r>
          </w:p>
        </w:tc>
        <w:tc>
          <w:tcPr>
            <w:tcW w:w="238" w:type="pct"/>
            <w:shd w:val="clear" w:color="auto" w:fill="auto"/>
            <w:vAlign w:val="center"/>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202</w:t>
            </w:r>
            <w:r w:rsidR="000D3636">
              <w:rPr>
                <w:rFonts w:ascii="Times New Roman" w:hAnsi="Times New Roman"/>
                <w:sz w:val="24"/>
                <w:szCs w:val="24"/>
              </w:rPr>
              <w:t>4</w:t>
            </w:r>
          </w:p>
        </w:tc>
        <w:tc>
          <w:tcPr>
            <w:tcW w:w="475" w:type="pct"/>
            <w:vMerge/>
            <w:shd w:val="clear" w:color="auto" w:fill="auto"/>
          </w:tcPr>
          <w:p w:rsidR="00EC49C6" w:rsidRPr="00EC49C6" w:rsidRDefault="00EC49C6" w:rsidP="00EC49C6">
            <w:pPr>
              <w:rPr>
                <w:rFonts w:ascii="Times New Roman" w:hAnsi="Times New Roman"/>
                <w:sz w:val="24"/>
                <w:szCs w:val="24"/>
              </w:rPr>
            </w:pPr>
          </w:p>
        </w:tc>
        <w:tc>
          <w:tcPr>
            <w:tcW w:w="516" w:type="pct"/>
            <w:vMerge/>
            <w:shd w:val="clear" w:color="auto" w:fill="auto"/>
          </w:tcPr>
          <w:p w:rsidR="00EC49C6" w:rsidRPr="00EC49C6" w:rsidRDefault="00EC49C6" w:rsidP="00EC49C6">
            <w:pPr>
              <w:rPr>
                <w:rFonts w:ascii="Times New Roman" w:hAnsi="Times New Roman"/>
                <w:sz w:val="24"/>
                <w:szCs w:val="24"/>
              </w:rPr>
            </w:pPr>
          </w:p>
        </w:tc>
      </w:tr>
      <w:tr w:rsidR="00011CC1" w:rsidRPr="00EC49C6" w:rsidTr="00011CC1">
        <w:trPr>
          <w:jc w:val="center"/>
        </w:trPr>
        <w:tc>
          <w:tcPr>
            <w:tcW w:w="151"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1</w:t>
            </w:r>
          </w:p>
        </w:tc>
        <w:tc>
          <w:tcPr>
            <w:tcW w:w="822"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2</w:t>
            </w:r>
          </w:p>
        </w:tc>
        <w:tc>
          <w:tcPr>
            <w:tcW w:w="346"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3</w:t>
            </w:r>
          </w:p>
        </w:tc>
        <w:tc>
          <w:tcPr>
            <w:tcW w:w="458"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4</w:t>
            </w:r>
          </w:p>
        </w:tc>
        <w:tc>
          <w:tcPr>
            <w:tcW w:w="649"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5</w:t>
            </w:r>
          </w:p>
        </w:tc>
        <w:tc>
          <w:tcPr>
            <w:tcW w:w="301"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6</w:t>
            </w:r>
          </w:p>
        </w:tc>
        <w:tc>
          <w:tcPr>
            <w:tcW w:w="280" w:type="pct"/>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7</w:t>
            </w:r>
          </w:p>
        </w:tc>
        <w:tc>
          <w:tcPr>
            <w:tcW w:w="268" w:type="pct"/>
            <w:gridSpan w:val="2"/>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8</w:t>
            </w:r>
          </w:p>
        </w:tc>
        <w:tc>
          <w:tcPr>
            <w:tcW w:w="257"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9</w:t>
            </w:r>
          </w:p>
        </w:tc>
        <w:tc>
          <w:tcPr>
            <w:tcW w:w="239"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10</w:t>
            </w:r>
          </w:p>
        </w:tc>
        <w:tc>
          <w:tcPr>
            <w:tcW w:w="238"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11</w:t>
            </w:r>
          </w:p>
        </w:tc>
        <w:tc>
          <w:tcPr>
            <w:tcW w:w="475"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12</w:t>
            </w:r>
          </w:p>
        </w:tc>
        <w:tc>
          <w:tcPr>
            <w:tcW w:w="516" w:type="pct"/>
            <w:shd w:val="clear" w:color="auto" w:fill="auto"/>
          </w:tcPr>
          <w:p w:rsidR="00EC49C6" w:rsidRPr="00EC49C6" w:rsidRDefault="00EC49C6" w:rsidP="00AE63CC">
            <w:pPr>
              <w:jc w:val="center"/>
              <w:rPr>
                <w:rFonts w:ascii="Times New Roman" w:hAnsi="Times New Roman"/>
                <w:sz w:val="24"/>
                <w:szCs w:val="24"/>
              </w:rPr>
            </w:pPr>
            <w:r w:rsidRPr="00EC49C6">
              <w:rPr>
                <w:rFonts w:ascii="Times New Roman" w:hAnsi="Times New Roman"/>
                <w:sz w:val="24"/>
                <w:szCs w:val="24"/>
              </w:rPr>
              <w:t>13</w:t>
            </w:r>
          </w:p>
        </w:tc>
      </w:tr>
      <w:tr w:rsidR="00011CC1" w:rsidRPr="00EC49C6" w:rsidTr="00011CC1">
        <w:trPr>
          <w:jc w:val="center"/>
        </w:trPr>
        <w:tc>
          <w:tcPr>
            <w:tcW w:w="151" w:type="pct"/>
            <w:vMerge w:val="restart"/>
            <w:shd w:val="clear" w:color="auto" w:fill="auto"/>
          </w:tcPr>
          <w:p w:rsidR="00B6783B" w:rsidRPr="00EC49C6" w:rsidRDefault="00B6783B" w:rsidP="00EC49C6">
            <w:pPr>
              <w:rPr>
                <w:rFonts w:ascii="Times New Roman" w:hAnsi="Times New Roman"/>
                <w:sz w:val="24"/>
                <w:szCs w:val="24"/>
              </w:rPr>
            </w:pPr>
            <w:r w:rsidRPr="00EC49C6">
              <w:rPr>
                <w:rFonts w:ascii="Times New Roman" w:hAnsi="Times New Roman"/>
                <w:sz w:val="24"/>
                <w:szCs w:val="24"/>
              </w:rPr>
              <w:t>1.</w:t>
            </w:r>
          </w:p>
        </w:tc>
        <w:tc>
          <w:tcPr>
            <w:tcW w:w="822" w:type="pct"/>
            <w:vMerge w:val="restart"/>
            <w:shd w:val="clear" w:color="auto" w:fill="auto"/>
          </w:tcPr>
          <w:p w:rsidR="00B6783B" w:rsidRPr="00EC49C6" w:rsidRDefault="00B6783B" w:rsidP="00011CC1">
            <w:pPr>
              <w:rPr>
                <w:rFonts w:ascii="Times New Roman" w:hAnsi="Times New Roman"/>
                <w:sz w:val="24"/>
                <w:szCs w:val="24"/>
              </w:rPr>
            </w:pPr>
            <w:r w:rsidRPr="00EC49C6">
              <w:rPr>
                <w:rFonts w:ascii="Times New Roman" w:hAnsi="Times New Roman"/>
                <w:sz w:val="24"/>
                <w:szCs w:val="24"/>
              </w:rPr>
              <w:t xml:space="preserve">Основное мероприятие </w:t>
            </w:r>
            <w:r>
              <w:rPr>
                <w:rFonts w:ascii="Times New Roman" w:hAnsi="Times New Roman"/>
                <w:sz w:val="24"/>
                <w:szCs w:val="24"/>
              </w:rPr>
              <w:t>01</w:t>
            </w:r>
            <w:r w:rsidRPr="00EC49C6">
              <w:rPr>
                <w:rFonts w:ascii="Times New Roman" w:hAnsi="Times New Roman"/>
                <w:sz w:val="24"/>
                <w:szCs w:val="24"/>
              </w:rPr>
              <w:t>.Информационная инфраструктура</w:t>
            </w:r>
          </w:p>
        </w:tc>
        <w:tc>
          <w:tcPr>
            <w:tcW w:w="346" w:type="pct"/>
            <w:vMerge w:val="restart"/>
            <w:shd w:val="clear" w:color="auto" w:fill="auto"/>
          </w:tcPr>
          <w:p w:rsidR="00B6783B" w:rsidRPr="00EC49C6" w:rsidRDefault="00B6783B" w:rsidP="00557DCC">
            <w:pPr>
              <w:rPr>
                <w:rFonts w:ascii="Times New Roman" w:hAnsi="Times New Roman"/>
                <w:sz w:val="24"/>
                <w:szCs w:val="24"/>
              </w:rPr>
            </w:pPr>
            <w:r w:rsidRPr="00EC49C6">
              <w:rPr>
                <w:rFonts w:ascii="Times New Roman" w:hAnsi="Times New Roman"/>
                <w:sz w:val="24"/>
                <w:szCs w:val="24"/>
              </w:rPr>
              <w:t>20</w:t>
            </w:r>
            <w:r>
              <w:rPr>
                <w:rFonts w:ascii="Times New Roman" w:hAnsi="Times New Roman"/>
                <w:sz w:val="24"/>
                <w:szCs w:val="24"/>
              </w:rPr>
              <w:t>20</w:t>
            </w:r>
            <w:r w:rsidRPr="00EC49C6">
              <w:rPr>
                <w:rFonts w:ascii="Times New Roman" w:hAnsi="Times New Roman"/>
                <w:sz w:val="24"/>
                <w:szCs w:val="24"/>
              </w:rPr>
              <w:t>-202</w:t>
            </w:r>
            <w:r>
              <w:rPr>
                <w:rFonts w:ascii="Times New Roman" w:hAnsi="Times New Roman"/>
                <w:sz w:val="24"/>
                <w:szCs w:val="24"/>
              </w:rPr>
              <w:t>4</w:t>
            </w:r>
          </w:p>
        </w:tc>
        <w:tc>
          <w:tcPr>
            <w:tcW w:w="458" w:type="pct"/>
            <w:shd w:val="clear" w:color="auto" w:fill="auto"/>
          </w:tcPr>
          <w:p w:rsidR="00B6783B" w:rsidRPr="00EC49C6" w:rsidRDefault="00B6783B"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B6783B" w:rsidRPr="00EC49C6" w:rsidRDefault="002E0D6D" w:rsidP="002E0D6D">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B6783B" w:rsidRPr="00EC49C6" w:rsidRDefault="00FD22E7" w:rsidP="00524B37">
            <w:pPr>
              <w:jc w:val="center"/>
              <w:rPr>
                <w:rFonts w:ascii="Times New Roman" w:hAnsi="Times New Roman"/>
                <w:sz w:val="24"/>
                <w:szCs w:val="24"/>
              </w:rPr>
            </w:pPr>
            <w:r>
              <w:rPr>
                <w:rFonts w:ascii="Times New Roman" w:hAnsi="Times New Roman"/>
                <w:sz w:val="24"/>
                <w:szCs w:val="24"/>
              </w:rPr>
              <w:t>1 582,1</w:t>
            </w:r>
            <w:r w:rsidR="00522401">
              <w:rPr>
                <w:rFonts w:ascii="Times New Roman" w:hAnsi="Times New Roman"/>
                <w:sz w:val="24"/>
                <w:szCs w:val="24"/>
              </w:rPr>
              <w:t>0</w:t>
            </w:r>
          </w:p>
        </w:tc>
        <w:tc>
          <w:tcPr>
            <w:tcW w:w="280" w:type="pct"/>
          </w:tcPr>
          <w:p w:rsidR="00B6783B" w:rsidRPr="00EC49C6" w:rsidRDefault="00FD22E7" w:rsidP="00524B37">
            <w:pPr>
              <w:jc w:val="center"/>
              <w:rPr>
                <w:rFonts w:ascii="Times New Roman" w:hAnsi="Times New Roman"/>
                <w:sz w:val="24"/>
                <w:szCs w:val="24"/>
              </w:rPr>
            </w:pPr>
            <w:r>
              <w:rPr>
                <w:rFonts w:ascii="Times New Roman" w:hAnsi="Times New Roman"/>
                <w:sz w:val="24"/>
                <w:szCs w:val="24"/>
              </w:rPr>
              <w:t>1 582,1</w:t>
            </w:r>
            <w:r w:rsidR="00522401">
              <w:rPr>
                <w:rFonts w:ascii="Times New Roman" w:hAnsi="Times New Roman"/>
                <w:sz w:val="24"/>
                <w:szCs w:val="24"/>
              </w:rPr>
              <w:t>0</w:t>
            </w:r>
          </w:p>
        </w:tc>
        <w:tc>
          <w:tcPr>
            <w:tcW w:w="268" w:type="pct"/>
            <w:gridSpan w:val="2"/>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w:t>
            </w:r>
            <w:r w:rsidR="00522401">
              <w:rPr>
                <w:rFonts w:ascii="Times New Roman" w:hAnsi="Times New Roman"/>
                <w:sz w:val="24"/>
                <w:szCs w:val="24"/>
              </w:rPr>
              <w:t>0</w:t>
            </w:r>
            <w:r>
              <w:rPr>
                <w:rFonts w:ascii="Times New Roman" w:hAnsi="Times New Roman"/>
                <w:sz w:val="24"/>
                <w:szCs w:val="24"/>
              </w:rPr>
              <w:t>0</w:t>
            </w:r>
          </w:p>
        </w:tc>
        <w:tc>
          <w:tcPr>
            <w:tcW w:w="257" w:type="pct"/>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w:t>
            </w:r>
            <w:r w:rsidR="00522401">
              <w:rPr>
                <w:rFonts w:ascii="Times New Roman" w:hAnsi="Times New Roman"/>
                <w:sz w:val="24"/>
                <w:szCs w:val="24"/>
              </w:rPr>
              <w:t>0</w:t>
            </w:r>
            <w:r>
              <w:rPr>
                <w:rFonts w:ascii="Times New Roman" w:hAnsi="Times New Roman"/>
                <w:sz w:val="24"/>
                <w:szCs w:val="24"/>
              </w:rPr>
              <w:t>0</w:t>
            </w:r>
          </w:p>
        </w:tc>
        <w:tc>
          <w:tcPr>
            <w:tcW w:w="475" w:type="pct"/>
            <w:vMerge w:val="restart"/>
            <w:shd w:val="clear" w:color="auto" w:fill="auto"/>
          </w:tcPr>
          <w:p w:rsidR="00B6783B" w:rsidRPr="00EC49C6" w:rsidRDefault="005176DE" w:rsidP="005176DE">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B6783B" w:rsidRPr="00EC49C6" w:rsidRDefault="00B6783B"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B6783B" w:rsidRPr="00EC49C6" w:rsidRDefault="00B6783B" w:rsidP="00EC49C6">
            <w:pPr>
              <w:rPr>
                <w:rFonts w:ascii="Times New Roman" w:hAnsi="Times New Roman"/>
                <w:sz w:val="24"/>
                <w:szCs w:val="24"/>
              </w:rPr>
            </w:pPr>
          </w:p>
        </w:tc>
        <w:tc>
          <w:tcPr>
            <w:tcW w:w="822" w:type="pct"/>
            <w:vMerge/>
            <w:shd w:val="clear" w:color="auto" w:fill="auto"/>
          </w:tcPr>
          <w:p w:rsidR="00B6783B" w:rsidRPr="00EC49C6" w:rsidRDefault="00B6783B" w:rsidP="00EC49C6">
            <w:pPr>
              <w:rPr>
                <w:rFonts w:ascii="Times New Roman" w:hAnsi="Times New Roman"/>
                <w:sz w:val="24"/>
                <w:szCs w:val="24"/>
              </w:rPr>
            </w:pPr>
          </w:p>
        </w:tc>
        <w:tc>
          <w:tcPr>
            <w:tcW w:w="346" w:type="pct"/>
            <w:vMerge/>
            <w:shd w:val="clear" w:color="auto" w:fill="auto"/>
          </w:tcPr>
          <w:p w:rsidR="00B6783B" w:rsidRPr="00EC49C6" w:rsidRDefault="00B6783B" w:rsidP="00EC49C6">
            <w:pPr>
              <w:rPr>
                <w:rFonts w:ascii="Times New Roman" w:hAnsi="Times New Roman"/>
                <w:sz w:val="24"/>
                <w:szCs w:val="24"/>
              </w:rPr>
            </w:pPr>
          </w:p>
        </w:tc>
        <w:tc>
          <w:tcPr>
            <w:tcW w:w="458" w:type="pct"/>
            <w:shd w:val="clear" w:color="auto" w:fill="auto"/>
          </w:tcPr>
          <w:p w:rsidR="00B6783B" w:rsidRPr="00EC49C6" w:rsidRDefault="00B6783B"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B6783B" w:rsidRPr="00EC49C6" w:rsidRDefault="002E0D6D" w:rsidP="002E0D6D">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B6783B" w:rsidRPr="00EC49C6" w:rsidRDefault="00FD22E7" w:rsidP="00524B37">
            <w:pPr>
              <w:jc w:val="center"/>
              <w:rPr>
                <w:rFonts w:ascii="Times New Roman" w:hAnsi="Times New Roman"/>
                <w:sz w:val="24"/>
                <w:szCs w:val="24"/>
              </w:rPr>
            </w:pPr>
            <w:r>
              <w:rPr>
                <w:rFonts w:ascii="Times New Roman" w:hAnsi="Times New Roman"/>
                <w:sz w:val="24"/>
                <w:szCs w:val="24"/>
              </w:rPr>
              <w:t>1 582,1</w:t>
            </w:r>
            <w:r w:rsidR="00522401">
              <w:rPr>
                <w:rFonts w:ascii="Times New Roman" w:hAnsi="Times New Roman"/>
                <w:sz w:val="24"/>
                <w:szCs w:val="24"/>
              </w:rPr>
              <w:t>0</w:t>
            </w:r>
          </w:p>
        </w:tc>
        <w:tc>
          <w:tcPr>
            <w:tcW w:w="280" w:type="pct"/>
          </w:tcPr>
          <w:p w:rsidR="00B6783B" w:rsidRPr="00FD22E7" w:rsidRDefault="00FD22E7" w:rsidP="00524B37">
            <w:pPr>
              <w:jc w:val="center"/>
              <w:rPr>
                <w:rFonts w:ascii="Times New Roman" w:hAnsi="Times New Roman"/>
                <w:sz w:val="24"/>
                <w:szCs w:val="24"/>
                <w:lang w:val="en-US"/>
              </w:rPr>
            </w:pPr>
            <w:r>
              <w:rPr>
                <w:rFonts w:ascii="Times New Roman" w:hAnsi="Times New Roman"/>
                <w:sz w:val="24"/>
                <w:szCs w:val="24"/>
              </w:rPr>
              <w:t>1 582,1</w:t>
            </w:r>
            <w:r w:rsidR="00522401">
              <w:rPr>
                <w:rFonts w:ascii="Times New Roman" w:hAnsi="Times New Roman"/>
                <w:sz w:val="24"/>
                <w:szCs w:val="24"/>
              </w:rPr>
              <w:t>0</w:t>
            </w:r>
          </w:p>
        </w:tc>
        <w:tc>
          <w:tcPr>
            <w:tcW w:w="268" w:type="pct"/>
            <w:gridSpan w:val="2"/>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B6783B" w:rsidRPr="00EC49C6" w:rsidRDefault="00B6783B"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B6783B" w:rsidRPr="00EC49C6" w:rsidRDefault="00B6783B" w:rsidP="00EC49C6">
            <w:pPr>
              <w:rPr>
                <w:rFonts w:ascii="Times New Roman" w:hAnsi="Times New Roman"/>
                <w:sz w:val="24"/>
                <w:szCs w:val="24"/>
              </w:rPr>
            </w:pPr>
          </w:p>
        </w:tc>
        <w:tc>
          <w:tcPr>
            <w:tcW w:w="516" w:type="pct"/>
            <w:vMerge/>
            <w:shd w:val="clear" w:color="auto" w:fill="auto"/>
          </w:tcPr>
          <w:p w:rsidR="00B6783B" w:rsidRPr="00EC49C6" w:rsidRDefault="00B6783B"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EC49C6" w:rsidRPr="00EC49C6" w:rsidRDefault="00EC49C6" w:rsidP="00EC49C6">
            <w:pPr>
              <w:rPr>
                <w:rFonts w:ascii="Times New Roman" w:hAnsi="Times New Roman"/>
                <w:sz w:val="24"/>
                <w:szCs w:val="24"/>
              </w:rPr>
            </w:pPr>
          </w:p>
        </w:tc>
        <w:tc>
          <w:tcPr>
            <w:tcW w:w="822" w:type="pct"/>
            <w:vMerge/>
            <w:shd w:val="clear" w:color="auto" w:fill="auto"/>
          </w:tcPr>
          <w:p w:rsidR="00EC49C6" w:rsidRPr="00EC49C6" w:rsidRDefault="00EC49C6" w:rsidP="00EC49C6">
            <w:pPr>
              <w:rPr>
                <w:rFonts w:ascii="Times New Roman" w:hAnsi="Times New Roman"/>
                <w:sz w:val="24"/>
                <w:szCs w:val="24"/>
              </w:rPr>
            </w:pPr>
          </w:p>
        </w:tc>
        <w:tc>
          <w:tcPr>
            <w:tcW w:w="346" w:type="pct"/>
            <w:vMerge/>
            <w:shd w:val="clear" w:color="auto" w:fill="auto"/>
          </w:tcPr>
          <w:p w:rsidR="00EC49C6" w:rsidRPr="00EC49C6" w:rsidRDefault="00EC49C6" w:rsidP="00EC49C6">
            <w:pPr>
              <w:rPr>
                <w:rFonts w:ascii="Times New Roman" w:hAnsi="Times New Roman"/>
                <w:sz w:val="24"/>
                <w:szCs w:val="24"/>
              </w:rPr>
            </w:pPr>
          </w:p>
        </w:tc>
        <w:tc>
          <w:tcPr>
            <w:tcW w:w="458" w:type="pct"/>
            <w:shd w:val="clear" w:color="auto" w:fill="auto"/>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C49C6"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EC49C6" w:rsidRPr="00EC49C6" w:rsidRDefault="00EC49C6" w:rsidP="00EC49C6">
            <w:pPr>
              <w:rPr>
                <w:rFonts w:ascii="Times New Roman" w:hAnsi="Times New Roman"/>
                <w:sz w:val="24"/>
                <w:szCs w:val="24"/>
              </w:rPr>
            </w:pPr>
          </w:p>
        </w:tc>
        <w:tc>
          <w:tcPr>
            <w:tcW w:w="516" w:type="pct"/>
            <w:vMerge/>
            <w:shd w:val="clear" w:color="auto" w:fill="auto"/>
          </w:tcPr>
          <w:p w:rsidR="00EC49C6" w:rsidRPr="00EC49C6" w:rsidRDefault="00EC49C6" w:rsidP="00EC49C6">
            <w:pPr>
              <w:rPr>
                <w:rFonts w:ascii="Times New Roman" w:hAnsi="Times New Roman"/>
                <w:sz w:val="24"/>
                <w:szCs w:val="24"/>
              </w:rPr>
            </w:pPr>
          </w:p>
        </w:tc>
      </w:tr>
      <w:tr w:rsidR="00011CC1" w:rsidRPr="00EC49C6" w:rsidTr="00011CC1">
        <w:trPr>
          <w:jc w:val="center"/>
        </w:trPr>
        <w:tc>
          <w:tcPr>
            <w:tcW w:w="151" w:type="pct"/>
            <w:vMerge w:val="restart"/>
            <w:shd w:val="clear" w:color="auto" w:fill="auto"/>
          </w:tcPr>
          <w:p w:rsidR="005176DE" w:rsidRPr="00EC49C6" w:rsidRDefault="005176DE" w:rsidP="005176DE">
            <w:pPr>
              <w:rPr>
                <w:rFonts w:ascii="Times New Roman" w:hAnsi="Times New Roman"/>
                <w:sz w:val="24"/>
                <w:szCs w:val="24"/>
              </w:rPr>
            </w:pPr>
            <w:r w:rsidRPr="00EC49C6">
              <w:rPr>
                <w:rFonts w:ascii="Times New Roman" w:hAnsi="Times New Roman"/>
                <w:sz w:val="24"/>
                <w:szCs w:val="24"/>
              </w:rPr>
              <w:lastRenderedPageBreak/>
              <w:t>1.1.</w:t>
            </w:r>
          </w:p>
        </w:tc>
        <w:tc>
          <w:tcPr>
            <w:tcW w:w="822" w:type="pct"/>
            <w:vMerge w:val="restart"/>
            <w:shd w:val="clear" w:color="auto" w:fill="auto"/>
          </w:tcPr>
          <w:p w:rsidR="005176DE" w:rsidRPr="00EC49C6" w:rsidRDefault="005176DE" w:rsidP="005176DE">
            <w:pPr>
              <w:rPr>
                <w:rFonts w:ascii="Times New Roman" w:hAnsi="Times New Roman"/>
                <w:sz w:val="24"/>
                <w:szCs w:val="24"/>
              </w:rPr>
            </w:pPr>
            <w:r w:rsidRPr="00EC49C6">
              <w:rPr>
                <w:rFonts w:ascii="Times New Roman" w:hAnsi="Times New Roman"/>
                <w:sz w:val="24"/>
                <w:szCs w:val="24"/>
              </w:rPr>
              <w:t xml:space="preserve">Мероприятие </w:t>
            </w:r>
            <w:r>
              <w:rPr>
                <w:rFonts w:ascii="Times New Roman" w:hAnsi="Times New Roman"/>
                <w:sz w:val="24"/>
                <w:szCs w:val="24"/>
              </w:rPr>
              <w:t>0</w:t>
            </w:r>
            <w:r w:rsidRPr="00EC49C6">
              <w:rPr>
                <w:rFonts w:ascii="Times New Roman" w:hAnsi="Times New Roman"/>
                <w:sz w:val="24"/>
                <w:szCs w:val="24"/>
              </w:rPr>
              <w:t>1.</w:t>
            </w:r>
            <w:r>
              <w:rPr>
                <w:rFonts w:ascii="Times New Roman" w:hAnsi="Times New Roman"/>
                <w:sz w:val="24"/>
                <w:szCs w:val="24"/>
              </w:rPr>
              <w:t>01.</w:t>
            </w:r>
            <w:r w:rsidRPr="00EC49C6">
              <w:rPr>
                <w:rFonts w:ascii="Times New Roman" w:hAnsi="Times New Roman"/>
                <w:sz w:val="24"/>
                <w:szCs w:val="24"/>
              </w:rPr>
              <w:t xml:space="preserve"> Обеспечение доступности для населения муниципального образования Московской области современных услуг широкополосного доступа в сеть Интернет</w:t>
            </w:r>
          </w:p>
          <w:p w:rsidR="005176DE" w:rsidRPr="00EC49C6" w:rsidRDefault="005176DE" w:rsidP="005176DE">
            <w:pPr>
              <w:rPr>
                <w:rFonts w:ascii="Times New Roman" w:hAnsi="Times New Roman"/>
                <w:sz w:val="24"/>
                <w:szCs w:val="24"/>
              </w:rPr>
            </w:pPr>
          </w:p>
        </w:tc>
        <w:tc>
          <w:tcPr>
            <w:tcW w:w="346" w:type="pct"/>
            <w:vMerge w:val="restart"/>
            <w:shd w:val="clear" w:color="auto" w:fill="auto"/>
          </w:tcPr>
          <w:p w:rsidR="005176DE" w:rsidRPr="00EC49C6" w:rsidRDefault="005176DE" w:rsidP="005176DE">
            <w:pPr>
              <w:rPr>
                <w:rFonts w:ascii="Times New Roman" w:hAnsi="Times New Roman"/>
                <w:sz w:val="24"/>
                <w:szCs w:val="24"/>
              </w:rPr>
            </w:pPr>
            <w:r w:rsidRPr="00EC49C6">
              <w:rPr>
                <w:rFonts w:ascii="Times New Roman" w:hAnsi="Times New Roman"/>
                <w:sz w:val="24"/>
                <w:szCs w:val="24"/>
              </w:rPr>
              <w:t>20</w:t>
            </w:r>
            <w:r>
              <w:rPr>
                <w:rFonts w:ascii="Times New Roman" w:hAnsi="Times New Roman"/>
                <w:sz w:val="24"/>
                <w:szCs w:val="24"/>
              </w:rPr>
              <w:t>20</w:t>
            </w:r>
            <w:r w:rsidRPr="00EC49C6">
              <w:rPr>
                <w:rFonts w:ascii="Times New Roman" w:hAnsi="Times New Roman"/>
                <w:sz w:val="24"/>
                <w:szCs w:val="24"/>
              </w:rPr>
              <w:t>-202</w:t>
            </w:r>
            <w:r>
              <w:rPr>
                <w:rFonts w:ascii="Times New Roman" w:hAnsi="Times New Roman"/>
                <w:sz w:val="24"/>
                <w:szCs w:val="24"/>
              </w:rPr>
              <w:t>4</w:t>
            </w:r>
          </w:p>
        </w:tc>
        <w:tc>
          <w:tcPr>
            <w:tcW w:w="458" w:type="pct"/>
            <w:shd w:val="clear" w:color="auto" w:fill="auto"/>
          </w:tcPr>
          <w:p w:rsidR="005176DE" w:rsidRPr="00EC49C6" w:rsidRDefault="005176DE" w:rsidP="005176DE">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5176DE" w:rsidRPr="00EC49C6" w:rsidRDefault="005176DE" w:rsidP="005176DE">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val="restart"/>
            <w:shd w:val="clear" w:color="auto" w:fill="auto"/>
          </w:tcPr>
          <w:p w:rsidR="005176DE" w:rsidRPr="00EC49C6" w:rsidRDefault="005176DE" w:rsidP="005176DE">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5176DE" w:rsidRPr="00EC49C6" w:rsidRDefault="005176DE" w:rsidP="005176DE">
            <w:pPr>
              <w:rPr>
                <w:rFonts w:ascii="Times New Roman" w:hAnsi="Times New Roman"/>
                <w:sz w:val="24"/>
                <w:szCs w:val="24"/>
              </w:rPr>
            </w:pPr>
          </w:p>
        </w:tc>
      </w:tr>
      <w:tr w:rsidR="00011CC1" w:rsidRPr="00EC49C6" w:rsidTr="00011CC1">
        <w:trPr>
          <w:jc w:val="center"/>
        </w:trPr>
        <w:tc>
          <w:tcPr>
            <w:tcW w:w="151" w:type="pct"/>
            <w:vMerge/>
            <w:shd w:val="clear" w:color="auto" w:fill="auto"/>
          </w:tcPr>
          <w:p w:rsidR="00EC49C6" w:rsidRPr="00EC49C6" w:rsidRDefault="00EC49C6" w:rsidP="00EC49C6">
            <w:pPr>
              <w:rPr>
                <w:rFonts w:ascii="Times New Roman" w:hAnsi="Times New Roman"/>
                <w:sz w:val="24"/>
                <w:szCs w:val="24"/>
              </w:rPr>
            </w:pPr>
          </w:p>
        </w:tc>
        <w:tc>
          <w:tcPr>
            <w:tcW w:w="822" w:type="pct"/>
            <w:vMerge/>
            <w:shd w:val="clear" w:color="auto" w:fill="auto"/>
          </w:tcPr>
          <w:p w:rsidR="00EC49C6" w:rsidRPr="00EC49C6" w:rsidRDefault="00EC49C6" w:rsidP="00EC49C6">
            <w:pPr>
              <w:rPr>
                <w:rFonts w:ascii="Times New Roman" w:hAnsi="Times New Roman"/>
                <w:sz w:val="24"/>
                <w:szCs w:val="24"/>
              </w:rPr>
            </w:pPr>
          </w:p>
        </w:tc>
        <w:tc>
          <w:tcPr>
            <w:tcW w:w="346" w:type="pct"/>
            <w:vMerge/>
            <w:shd w:val="clear" w:color="auto" w:fill="auto"/>
          </w:tcPr>
          <w:p w:rsidR="00EC49C6" w:rsidRPr="00EC49C6" w:rsidRDefault="00EC49C6" w:rsidP="00EC49C6">
            <w:pPr>
              <w:rPr>
                <w:rFonts w:ascii="Times New Roman" w:hAnsi="Times New Roman"/>
                <w:sz w:val="24"/>
                <w:szCs w:val="24"/>
              </w:rPr>
            </w:pPr>
          </w:p>
        </w:tc>
        <w:tc>
          <w:tcPr>
            <w:tcW w:w="458" w:type="pct"/>
            <w:shd w:val="clear" w:color="auto" w:fill="auto"/>
          </w:tcPr>
          <w:p w:rsidR="00EC49C6" w:rsidRPr="00EC49C6" w:rsidRDefault="00EC49C6"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C49C6"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EC49C6"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EC49C6" w:rsidRPr="00EC49C6" w:rsidRDefault="00EC49C6" w:rsidP="00EC49C6">
            <w:pPr>
              <w:rPr>
                <w:rFonts w:ascii="Times New Roman" w:hAnsi="Times New Roman"/>
                <w:sz w:val="24"/>
                <w:szCs w:val="24"/>
              </w:rPr>
            </w:pPr>
          </w:p>
        </w:tc>
        <w:tc>
          <w:tcPr>
            <w:tcW w:w="516" w:type="pct"/>
            <w:vMerge/>
            <w:shd w:val="clear" w:color="auto" w:fill="auto"/>
          </w:tcPr>
          <w:p w:rsidR="00EC49C6" w:rsidRPr="00EC49C6" w:rsidRDefault="00EC49C6"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A906BA" w:rsidRPr="00EC49C6" w:rsidRDefault="00A906BA" w:rsidP="00EC49C6">
            <w:pPr>
              <w:rPr>
                <w:rFonts w:ascii="Times New Roman" w:hAnsi="Times New Roman"/>
                <w:sz w:val="24"/>
                <w:szCs w:val="24"/>
              </w:rPr>
            </w:pPr>
          </w:p>
        </w:tc>
        <w:tc>
          <w:tcPr>
            <w:tcW w:w="822" w:type="pct"/>
            <w:vMerge/>
            <w:shd w:val="clear" w:color="auto" w:fill="auto"/>
          </w:tcPr>
          <w:p w:rsidR="00A906BA" w:rsidRPr="00EC49C6" w:rsidRDefault="00A906BA" w:rsidP="00EC49C6">
            <w:pPr>
              <w:rPr>
                <w:rFonts w:ascii="Times New Roman" w:hAnsi="Times New Roman"/>
                <w:sz w:val="24"/>
                <w:szCs w:val="24"/>
              </w:rPr>
            </w:pPr>
          </w:p>
        </w:tc>
        <w:tc>
          <w:tcPr>
            <w:tcW w:w="346" w:type="pct"/>
            <w:vMerge/>
            <w:shd w:val="clear" w:color="auto" w:fill="auto"/>
          </w:tcPr>
          <w:p w:rsidR="00A906BA" w:rsidRPr="00EC49C6" w:rsidRDefault="00A906BA" w:rsidP="00EC49C6">
            <w:pPr>
              <w:rPr>
                <w:rFonts w:ascii="Times New Roman" w:hAnsi="Times New Roman"/>
                <w:sz w:val="24"/>
                <w:szCs w:val="24"/>
              </w:rPr>
            </w:pPr>
          </w:p>
        </w:tc>
        <w:tc>
          <w:tcPr>
            <w:tcW w:w="458" w:type="pc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A906B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A906BA" w:rsidRPr="00EC49C6" w:rsidRDefault="00A906BA" w:rsidP="00EC49C6">
            <w:pPr>
              <w:rPr>
                <w:rFonts w:ascii="Times New Roman" w:hAnsi="Times New Roman"/>
                <w:sz w:val="24"/>
                <w:szCs w:val="24"/>
              </w:rPr>
            </w:pPr>
          </w:p>
        </w:tc>
        <w:tc>
          <w:tcPr>
            <w:tcW w:w="516" w:type="pct"/>
            <w:vMerge/>
            <w:shd w:val="clear" w:color="auto" w:fill="auto"/>
          </w:tcPr>
          <w:p w:rsidR="00A906BA" w:rsidRPr="00EC49C6" w:rsidRDefault="00A906BA" w:rsidP="00EC49C6">
            <w:pPr>
              <w:rPr>
                <w:rFonts w:ascii="Times New Roman" w:hAnsi="Times New Roman"/>
                <w:sz w:val="24"/>
                <w:szCs w:val="24"/>
              </w:rPr>
            </w:pPr>
          </w:p>
        </w:tc>
      </w:tr>
      <w:tr w:rsidR="00011CC1" w:rsidRPr="00EC49C6" w:rsidTr="00011CC1">
        <w:trPr>
          <w:jc w:val="center"/>
        </w:trPr>
        <w:tc>
          <w:tcPr>
            <w:tcW w:w="151" w:type="pct"/>
            <w:vMerge w:val="restar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1.2.</w:t>
            </w:r>
          </w:p>
        </w:tc>
        <w:tc>
          <w:tcPr>
            <w:tcW w:w="822" w:type="pct"/>
            <w:vMerge w:val="restart"/>
            <w:shd w:val="clear" w:color="auto" w:fill="auto"/>
          </w:tcPr>
          <w:p w:rsidR="00A906BA" w:rsidRPr="00557DCC" w:rsidRDefault="00A906BA" w:rsidP="00EC49C6">
            <w:pPr>
              <w:rPr>
                <w:rFonts w:ascii="Times New Roman" w:hAnsi="Times New Roman"/>
                <w:sz w:val="24"/>
                <w:szCs w:val="24"/>
              </w:rPr>
            </w:pPr>
            <w:r w:rsidRPr="00557DCC">
              <w:rPr>
                <w:rFonts w:ascii="Times New Roman" w:hAnsi="Times New Roman"/>
                <w:color w:val="000000"/>
                <w:sz w:val="24"/>
                <w:szCs w:val="24"/>
              </w:rPr>
              <w:t xml:space="preserve">Мероприятие </w:t>
            </w:r>
            <w:r w:rsidR="002E0D6D">
              <w:rPr>
                <w:rFonts w:ascii="Times New Roman" w:hAnsi="Times New Roman"/>
                <w:color w:val="000000"/>
                <w:sz w:val="24"/>
                <w:szCs w:val="24"/>
              </w:rPr>
              <w:t>01.0</w:t>
            </w:r>
            <w:r w:rsidRPr="00557DCC">
              <w:rPr>
                <w:rFonts w:ascii="Times New Roman" w:hAnsi="Times New Roman"/>
                <w:color w:val="000000"/>
                <w:sz w:val="24"/>
                <w:szCs w:val="24"/>
              </w:rPr>
              <w:t>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346" w:type="pct"/>
            <w:vMerge w:val="restart"/>
            <w:shd w:val="clear" w:color="auto" w:fill="auto"/>
          </w:tcPr>
          <w:p w:rsidR="00A906BA" w:rsidRPr="00EC49C6" w:rsidRDefault="00A906BA" w:rsidP="00557DCC">
            <w:pPr>
              <w:rPr>
                <w:rFonts w:ascii="Times New Roman" w:hAnsi="Times New Roman"/>
                <w:sz w:val="24"/>
                <w:szCs w:val="24"/>
              </w:rPr>
            </w:pPr>
            <w:r w:rsidRPr="00EC49C6">
              <w:rPr>
                <w:rFonts w:ascii="Times New Roman" w:hAnsi="Times New Roman"/>
                <w:sz w:val="24"/>
                <w:szCs w:val="24"/>
              </w:rPr>
              <w:t>20</w:t>
            </w:r>
            <w:r>
              <w:rPr>
                <w:rFonts w:ascii="Times New Roman" w:hAnsi="Times New Roman"/>
                <w:sz w:val="24"/>
                <w:szCs w:val="24"/>
              </w:rPr>
              <w:t>20</w:t>
            </w:r>
            <w:r w:rsidRPr="00EC49C6">
              <w:rPr>
                <w:rFonts w:ascii="Times New Roman" w:hAnsi="Times New Roman"/>
                <w:sz w:val="24"/>
                <w:szCs w:val="24"/>
              </w:rPr>
              <w:t>-202</w:t>
            </w:r>
            <w:r>
              <w:rPr>
                <w:rFonts w:ascii="Times New Roman" w:hAnsi="Times New Roman"/>
                <w:sz w:val="24"/>
                <w:szCs w:val="24"/>
              </w:rPr>
              <w:t>4</w:t>
            </w:r>
          </w:p>
        </w:tc>
        <w:tc>
          <w:tcPr>
            <w:tcW w:w="458" w:type="pc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A906B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A906BA" w:rsidRPr="00EC49C6" w:rsidRDefault="00535EDB" w:rsidP="00A906BA">
            <w:pPr>
              <w:jc w:val="center"/>
              <w:rPr>
                <w:rFonts w:ascii="Times New Roman" w:hAnsi="Times New Roman"/>
                <w:sz w:val="24"/>
                <w:szCs w:val="24"/>
              </w:rPr>
            </w:pPr>
            <w:r>
              <w:rPr>
                <w:rFonts w:ascii="Times New Roman" w:hAnsi="Times New Roman"/>
                <w:sz w:val="24"/>
                <w:szCs w:val="24"/>
              </w:rPr>
              <w:t>341,7</w:t>
            </w:r>
            <w:r w:rsidR="00522401">
              <w:rPr>
                <w:rFonts w:ascii="Times New Roman" w:hAnsi="Times New Roman"/>
                <w:sz w:val="24"/>
                <w:szCs w:val="24"/>
              </w:rPr>
              <w:t>0</w:t>
            </w:r>
          </w:p>
        </w:tc>
        <w:tc>
          <w:tcPr>
            <w:tcW w:w="280" w:type="pct"/>
          </w:tcPr>
          <w:p w:rsidR="00A906BA" w:rsidRPr="00EC49C6" w:rsidRDefault="00535EDB" w:rsidP="00AA2989">
            <w:pPr>
              <w:jc w:val="center"/>
              <w:rPr>
                <w:rFonts w:ascii="Times New Roman" w:hAnsi="Times New Roman"/>
                <w:sz w:val="24"/>
                <w:szCs w:val="24"/>
              </w:rPr>
            </w:pPr>
            <w:r>
              <w:rPr>
                <w:rFonts w:ascii="Times New Roman" w:hAnsi="Times New Roman"/>
                <w:sz w:val="24"/>
                <w:szCs w:val="24"/>
              </w:rPr>
              <w:t>341,7</w:t>
            </w:r>
            <w:r w:rsidR="00522401">
              <w:rPr>
                <w:rFonts w:ascii="Times New Roman" w:hAnsi="Times New Roman"/>
                <w:sz w:val="24"/>
                <w:szCs w:val="24"/>
              </w:rPr>
              <w:t>0</w:t>
            </w:r>
          </w:p>
        </w:tc>
        <w:tc>
          <w:tcPr>
            <w:tcW w:w="237"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8" w:type="pct"/>
            <w:gridSpan w:val="2"/>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val="restart"/>
            <w:shd w:val="clear" w:color="auto" w:fill="auto"/>
          </w:tcPr>
          <w:p w:rsidR="00A906B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A906BA" w:rsidRPr="00EC49C6" w:rsidRDefault="00A906BA"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A906BA" w:rsidRPr="00EC49C6" w:rsidRDefault="00A906BA" w:rsidP="00EC49C6">
            <w:pPr>
              <w:rPr>
                <w:rFonts w:ascii="Times New Roman" w:hAnsi="Times New Roman"/>
                <w:sz w:val="24"/>
                <w:szCs w:val="24"/>
              </w:rPr>
            </w:pPr>
          </w:p>
        </w:tc>
        <w:tc>
          <w:tcPr>
            <w:tcW w:w="822" w:type="pct"/>
            <w:vMerge/>
            <w:shd w:val="clear" w:color="auto" w:fill="auto"/>
          </w:tcPr>
          <w:p w:rsidR="00A906BA" w:rsidRPr="00EC49C6" w:rsidRDefault="00A906BA" w:rsidP="00EC49C6">
            <w:pPr>
              <w:rPr>
                <w:rFonts w:ascii="Times New Roman" w:hAnsi="Times New Roman"/>
                <w:sz w:val="24"/>
                <w:szCs w:val="24"/>
              </w:rPr>
            </w:pPr>
          </w:p>
        </w:tc>
        <w:tc>
          <w:tcPr>
            <w:tcW w:w="346" w:type="pct"/>
            <w:vMerge/>
            <w:shd w:val="clear" w:color="auto" w:fill="auto"/>
          </w:tcPr>
          <w:p w:rsidR="00A906BA" w:rsidRPr="00EC49C6" w:rsidRDefault="00A906BA" w:rsidP="00EC49C6">
            <w:pPr>
              <w:rPr>
                <w:rFonts w:ascii="Times New Roman" w:hAnsi="Times New Roman"/>
                <w:sz w:val="24"/>
                <w:szCs w:val="24"/>
              </w:rPr>
            </w:pPr>
          </w:p>
        </w:tc>
        <w:tc>
          <w:tcPr>
            <w:tcW w:w="458" w:type="pc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A906B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A906BA" w:rsidRPr="00EC49C6" w:rsidRDefault="00535EDB" w:rsidP="00A906BA">
            <w:pPr>
              <w:jc w:val="center"/>
              <w:rPr>
                <w:rFonts w:ascii="Times New Roman" w:hAnsi="Times New Roman"/>
                <w:sz w:val="24"/>
                <w:szCs w:val="24"/>
              </w:rPr>
            </w:pPr>
            <w:r>
              <w:rPr>
                <w:rFonts w:ascii="Times New Roman" w:hAnsi="Times New Roman"/>
                <w:sz w:val="24"/>
                <w:szCs w:val="24"/>
              </w:rPr>
              <w:t>341,7</w:t>
            </w:r>
            <w:r w:rsidR="00522401">
              <w:rPr>
                <w:rFonts w:ascii="Times New Roman" w:hAnsi="Times New Roman"/>
                <w:sz w:val="24"/>
                <w:szCs w:val="24"/>
              </w:rPr>
              <w:t>0</w:t>
            </w:r>
          </w:p>
        </w:tc>
        <w:tc>
          <w:tcPr>
            <w:tcW w:w="280" w:type="pct"/>
          </w:tcPr>
          <w:p w:rsidR="00A906BA" w:rsidRPr="00EC49C6" w:rsidRDefault="00535EDB" w:rsidP="00014069">
            <w:pPr>
              <w:jc w:val="center"/>
              <w:rPr>
                <w:rFonts w:ascii="Times New Roman" w:hAnsi="Times New Roman"/>
                <w:sz w:val="24"/>
                <w:szCs w:val="24"/>
              </w:rPr>
            </w:pPr>
            <w:r>
              <w:rPr>
                <w:rFonts w:ascii="Times New Roman" w:hAnsi="Times New Roman"/>
                <w:sz w:val="24"/>
                <w:szCs w:val="24"/>
              </w:rPr>
              <w:t>341,7</w:t>
            </w:r>
            <w:r w:rsidR="00522401">
              <w:rPr>
                <w:rFonts w:ascii="Times New Roman" w:hAnsi="Times New Roman"/>
                <w:sz w:val="24"/>
                <w:szCs w:val="24"/>
              </w:rPr>
              <w:t>0</w:t>
            </w:r>
          </w:p>
        </w:tc>
        <w:tc>
          <w:tcPr>
            <w:tcW w:w="237"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8" w:type="pct"/>
            <w:gridSpan w:val="2"/>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A906BA" w:rsidRPr="00EC49C6" w:rsidRDefault="00A906BA" w:rsidP="00A906B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A906BA" w:rsidRPr="00EC49C6" w:rsidRDefault="00A906BA" w:rsidP="00EC49C6">
            <w:pPr>
              <w:rPr>
                <w:rFonts w:ascii="Times New Roman" w:hAnsi="Times New Roman"/>
                <w:sz w:val="24"/>
                <w:szCs w:val="24"/>
              </w:rPr>
            </w:pPr>
          </w:p>
        </w:tc>
        <w:tc>
          <w:tcPr>
            <w:tcW w:w="516" w:type="pct"/>
            <w:vMerge/>
            <w:shd w:val="clear" w:color="auto" w:fill="auto"/>
          </w:tcPr>
          <w:p w:rsidR="00A906BA" w:rsidRPr="00EC49C6" w:rsidRDefault="00A906BA"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A906BA" w:rsidRPr="00EC49C6" w:rsidRDefault="00A906BA" w:rsidP="00EC49C6">
            <w:pPr>
              <w:rPr>
                <w:rFonts w:ascii="Times New Roman" w:hAnsi="Times New Roman"/>
                <w:sz w:val="24"/>
                <w:szCs w:val="24"/>
              </w:rPr>
            </w:pPr>
          </w:p>
        </w:tc>
        <w:tc>
          <w:tcPr>
            <w:tcW w:w="822" w:type="pct"/>
            <w:vMerge/>
            <w:shd w:val="clear" w:color="auto" w:fill="auto"/>
          </w:tcPr>
          <w:p w:rsidR="00A906BA" w:rsidRPr="00EC49C6" w:rsidRDefault="00A906BA" w:rsidP="00EC49C6">
            <w:pPr>
              <w:rPr>
                <w:rFonts w:ascii="Times New Roman" w:hAnsi="Times New Roman"/>
                <w:sz w:val="24"/>
                <w:szCs w:val="24"/>
              </w:rPr>
            </w:pPr>
          </w:p>
        </w:tc>
        <w:tc>
          <w:tcPr>
            <w:tcW w:w="346" w:type="pct"/>
            <w:vMerge/>
            <w:shd w:val="clear" w:color="auto" w:fill="auto"/>
          </w:tcPr>
          <w:p w:rsidR="00A906BA" w:rsidRPr="00EC49C6" w:rsidRDefault="00A906BA" w:rsidP="00EC49C6">
            <w:pPr>
              <w:rPr>
                <w:rFonts w:ascii="Times New Roman" w:hAnsi="Times New Roman"/>
                <w:sz w:val="24"/>
                <w:szCs w:val="24"/>
              </w:rPr>
            </w:pPr>
          </w:p>
        </w:tc>
        <w:tc>
          <w:tcPr>
            <w:tcW w:w="458" w:type="pc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 xml:space="preserve">Средства бюджета </w:t>
            </w:r>
            <w:r w:rsidRPr="00EC49C6">
              <w:rPr>
                <w:rFonts w:ascii="Times New Roman" w:hAnsi="Times New Roman"/>
                <w:sz w:val="24"/>
                <w:szCs w:val="24"/>
              </w:rPr>
              <w:lastRenderedPageBreak/>
              <w:t>Московской области</w:t>
            </w:r>
          </w:p>
        </w:tc>
        <w:tc>
          <w:tcPr>
            <w:tcW w:w="649" w:type="pct"/>
            <w:shd w:val="clear" w:color="auto" w:fill="auto"/>
          </w:tcPr>
          <w:p w:rsidR="00A906BA" w:rsidRPr="00EC49C6" w:rsidRDefault="00284D3C" w:rsidP="00284D3C">
            <w:pPr>
              <w:jc w:val="center"/>
              <w:rPr>
                <w:rFonts w:ascii="Times New Roman" w:hAnsi="Times New Roman"/>
                <w:sz w:val="24"/>
                <w:szCs w:val="24"/>
              </w:rPr>
            </w:pPr>
            <w:r>
              <w:rPr>
                <w:rFonts w:ascii="Times New Roman" w:hAnsi="Times New Roman"/>
                <w:sz w:val="24"/>
                <w:szCs w:val="24"/>
              </w:rPr>
              <w:lastRenderedPageBreak/>
              <w:t>0,00</w:t>
            </w:r>
          </w:p>
        </w:tc>
        <w:tc>
          <w:tcPr>
            <w:tcW w:w="301" w:type="pct"/>
            <w:shd w:val="clear" w:color="auto" w:fill="auto"/>
          </w:tcPr>
          <w:p w:rsidR="00A906BA" w:rsidRPr="00EC49C6" w:rsidRDefault="00B6783B" w:rsidP="00B6783B">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A906BA" w:rsidRPr="00EC49C6" w:rsidRDefault="00B6783B" w:rsidP="00B6783B">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7" w:type="pct"/>
            <w:shd w:val="clear" w:color="auto" w:fill="auto"/>
          </w:tcPr>
          <w:p w:rsidR="00A906BA" w:rsidRPr="00EC49C6" w:rsidRDefault="00B6783B" w:rsidP="00B6783B">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8" w:type="pct"/>
            <w:gridSpan w:val="2"/>
            <w:shd w:val="clear" w:color="auto" w:fill="auto"/>
          </w:tcPr>
          <w:p w:rsidR="00A906BA" w:rsidRPr="00EC49C6" w:rsidRDefault="00B6783B" w:rsidP="00B6783B">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A906BA" w:rsidRPr="00EC49C6" w:rsidRDefault="00B6783B" w:rsidP="00B6783B">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A906BA" w:rsidRPr="00EC49C6" w:rsidRDefault="00B6783B" w:rsidP="00B6783B">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A906BA" w:rsidRPr="00EC49C6" w:rsidRDefault="00A906BA" w:rsidP="00EC49C6">
            <w:pPr>
              <w:rPr>
                <w:rFonts w:ascii="Times New Roman" w:hAnsi="Times New Roman"/>
                <w:sz w:val="24"/>
                <w:szCs w:val="24"/>
              </w:rPr>
            </w:pPr>
          </w:p>
        </w:tc>
        <w:tc>
          <w:tcPr>
            <w:tcW w:w="516" w:type="pct"/>
            <w:vMerge/>
            <w:shd w:val="clear" w:color="auto" w:fill="auto"/>
          </w:tcPr>
          <w:p w:rsidR="00A906BA" w:rsidRPr="00EC49C6" w:rsidRDefault="00A906BA" w:rsidP="00EC49C6">
            <w:pPr>
              <w:rPr>
                <w:rFonts w:ascii="Times New Roman" w:hAnsi="Times New Roman"/>
                <w:sz w:val="24"/>
                <w:szCs w:val="24"/>
              </w:rPr>
            </w:pPr>
          </w:p>
        </w:tc>
      </w:tr>
      <w:tr w:rsidR="00011CC1" w:rsidRPr="00EC49C6" w:rsidTr="00011CC1">
        <w:trPr>
          <w:jc w:val="center"/>
        </w:trPr>
        <w:tc>
          <w:tcPr>
            <w:tcW w:w="151" w:type="pct"/>
            <w:vMerge w:val="restar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lastRenderedPageBreak/>
              <w:t>1.3.</w:t>
            </w:r>
          </w:p>
        </w:tc>
        <w:tc>
          <w:tcPr>
            <w:tcW w:w="822" w:type="pct"/>
            <w:vMerge w:val="restart"/>
            <w:shd w:val="clear" w:color="auto" w:fill="auto"/>
          </w:tcPr>
          <w:p w:rsidR="00A906BA" w:rsidRPr="00557DCC" w:rsidRDefault="00A906BA" w:rsidP="00EC49C6">
            <w:pPr>
              <w:rPr>
                <w:rFonts w:ascii="Times New Roman" w:hAnsi="Times New Roman"/>
                <w:sz w:val="24"/>
                <w:szCs w:val="24"/>
              </w:rPr>
            </w:pPr>
            <w:r w:rsidRPr="00557DCC">
              <w:rPr>
                <w:rFonts w:ascii="Times New Roman" w:hAnsi="Times New Roman"/>
                <w:sz w:val="24"/>
                <w:szCs w:val="24"/>
              </w:rPr>
              <w:t xml:space="preserve">Мероприятие </w:t>
            </w:r>
            <w:r w:rsidR="002E0D6D">
              <w:rPr>
                <w:rFonts w:ascii="Times New Roman" w:hAnsi="Times New Roman"/>
                <w:sz w:val="24"/>
                <w:szCs w:val="24"/>
              </w:rPr>
              <w:t>01.0</w:t>
            </w:r>
            <w:r w:rsidRPr="00557DCC">
              <w:rPr>
                <w:rFonts w:ascii="Times New Roman" w:hAnsi="Times New Roman"/>
                <w:sz w:val="24"/>
                <w:szCs w:val="24"/>
              </w:rPr>
              <w:t>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346" w:type="pct"/>
            <w:vMerge w:val="restart"/>
            <w:shd w:val="clear" w:color="auto" w:fill="auto"/>
          </w:tcPr>
          <w:p w:rsidR="00A906BA" w:rsidRPr="00EC49C6" w:rsidRDefault="00A906BA" w:rsidP="00557DCC">
            <w:pPr>
              <w:rPr>
                <w:rFonts w:ascii="Times New Roman" w:hAnsi="Times New Roman"/>
                <w:sz w:val="24"/>
                <w:szCs w:val="24"/>
              </w:rPr>
            </w:pPr>
            <w:r w:rsidRPr="00EC49C6">
              <w:rPr>
                <w:rFonts w:ascii="Times New Roman" w:hAnsi="Times New Roman"/>
                <w:sz w:val="24"/>
                <w:szCs w:val="24"/>
              </w:rPr>
              <w:t>20</w:t>
            </w:r>
            <w:r>
              <w:rPr>
                <w:rFonts w:ascii="Times New Roman" w:hAnsi="Times New Roman"/>
                <w:sz w:val="24"/>
                <w:szCs w:val="24"/>
              </w:rPr>
              <w:t>20</w:t>
            </w:r>
            <w:r w:rsidRPr="00EC49C6">
              <w:rPr>
                <w:rFonts w:ascii="Times New Roman" w:hAnsi="Times New Roman"/>
                <w:sz w:val="24"/>
                <w:szCs w:val="24"/>
              </w:rPr>
              <w:t>-20</w:t>
            </w:r>
            <w:r>
              <w:rPr>
                <w:rFonts w:ascii="Times New Roman" w:hAnsi="Times New Roman"/>
                <w:sz w:val="24"/>
                <w:szCs w:val="24"/>
              </w:rPr>
              <w:t>24</w:t>
            </w:r>
          </w:p>
        </w:tc>
        <w:tc>
          <w:tcPr>
            <w:tcW w:w="458" w:type="pc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A906B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A906BA" w:rsidRPr="00EC49C6" w:rsidRDefault="00535EDB" w:rsidP="006F17EA">
            <w:pPr>
              <w:jc w:val="center"/>
              <w:rPr>
                <w:rFonts w:ascii="Times New Roman" w:hAnsi="Times New Roman"/>
                <w:sz w:val="24"/>
                <w:szCs w:val="24"/>
              </w:rPr>
            </w:pPr>
            <w:r>
              <w:rPr>
                <w:rFonts w:ascii="Times New Roman" w:hAnsi="Times New Roman"/>
                <w:sz w:val="24"/>
                <w:szCs w:val="24"/>
              </w:rPr>
              <w:t>126</w:t>
            </w:r>
            <w:r w:rsidR="006F17EA">
              <w:rPr>
                <w:rFonts w:ascii="Times New Roman" w:hAnsi="Times New Roman"/>
                <w:sz w:val="24"/>
                <w:szCs w:val="24"/>
              </w:rPr>
              <w:t>,0</w:t>
            </w:r>
            <w:r w:rsidR="00522401">
              <w:rPr>
                <w:rFonts w:ascii="Times New Roman" w:hAnsi="Times New Roman"/>
                <w:sz w:val="24"/>
                <w:szCs w:val="24"/>
              </w:rPr>
              <w:t>0</w:t>
            </w:r>
          </w:p>
        </w:tc>
        <w:tc>
          <w:tcPr>
            <w:tcW w:w="280" w:type="pct"/>
          </w:tcPr>
          <w:p w:rsidR="00A906BA" w:rsidRPr="00EC49C6" w:rsidRDefault="00535EDB" w:rsidP="006F17EA">
            <w:pPr>
              <w:jc w:val="center"/>
              <w:rPr>
                <w:rFonts w:ascii="Times New Roman" w:hAnsi="Times New Roman"/>
                <w:sz w:val="24"/>
                <w:szCs w:val="24"/>
              </w:rPr>
            </w:pPr>
            <w:r>
              <w:rPr>
                <w:rFonts w:ascii="Times New Roman" w:hAnsi="Times New Roman"/>
                <w:sz w:val="24"/>
                <w:szCs w:val="24"/>
              </w:rPr>
              <w:t>126,0</w:t>
            </w:r>
            <w:r w:rsidR="00522401">
              <w:rPr>
                <w:rFonts w:ascii="Times New Roman" w:hAnsi="Times New Roman"/>
                <w:sz w:val="24"/>
                <w:szCs w:val="24"/>
              </w:rPr>
              <w:t>0</w:t>
            </w:r>
          </w:p>
        </w:tc>
        <w:tc>
          <w:tcPr>
            <w:tcW w:w="268" w:type="pct"/>
            <w:gridSpan w:val="2"/>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val="restart"/>
            <w:shd w:val="clear" w:color="auto" w:fill="auto"/>
          </w:tcPr>
          <w:p w:rsidR="00A906B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A906BA" w:rsidRPr="00EC49C6" w:rsidRDefault="00A906BA"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A906BA" w:rsidRPr="00EC49C6" w:rsidRDefault="00A906BA" w:rsidP="00EC49C6">
            <w:pPr>
              <w:rPr>
                <w:rFonts w:ascii="Times New Roman" w:hAnsi="Times New Roman"/>
                <w:sz w:val="24"/>
                <w:szCs w:val="24"/>
              </w:rPr>
            </w:pPr>
          </w:p>
        </w:tc>
        <w:tc>
          <w:tcPr>
            <w:tcW w:w="822" w:type="pct"/>
            <w:vMerge/>
            <w:shd w:val="clear" w:color="auto" w:fill="auto"/>
          </w:tcPr>
          <w:p w:rsidR="00A906BA" w:rsidRPr="00EC49C6" w:rsidRDefault="00A906BA" w:rsidP="00EC49C6">
            <w:pPr>
              <w:rPr>
                <w:rFonts w:ascii="Times New Roman" w:hAnsi="Times New Roman"/>
                <w:sz w:val="24"/>
                <w:szCs w:val="24"/>
              </w:rPr>
            </w:pPr>
          </w:p>
        </w:tc>
        <w:tc>
          <w:tcPr>
            <w:tcW w:w="346" w:type="pct"/>
            <w:vMerge/>
            <w:shd w:val="clear" w:color="auto" w:fill="auto"/>
          </w:tcPr>
          <w:p w:rsidR="00A906BA" w:rsidRPr="00EC49C6" w:rsidRDefault="00A906BA" w:rsidP="00EC49C6">
            <w:pPr>
              <w:rPr>
                <w:rFonts w:ascii="Times New Roman" w:hAnsi="Times New Roman"/>
                <w:sz w:val="24"/>
                <w:szCs w:val="24"/>
              </w:rPr>
            </w:pPr>
          </w:p>
        </w:tc>
        <w:tc>
          <w:tcPr>
            <w:tcW w:w="458" w:type="pct"/>
            <w:shd w:val="clear" w:color="auto" w:fill="auto"/>
          </w:tcPr>
          <w:p w:rsidR="00A906BA" w:rsidRPr="00EC49C6" w:rsidRDefault="00A906BA"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A906B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A906BA" w:rsidRPr="00EC49C6" w:rsidRDefault="00535EDB" w:rsidP="006F17EA">
            <w:pPr>
              <w:jc w:val="center"/>
              <w:rPr>
                <w:rFonts w:ascii="Times New Roman" w:hAnsi="Times New Roman"/>
                <w:sz w:val="24"/>
                <w:szCs w:val="24"/>
              </w:rPr>
            </w:pPr>
            <w:r>
              <w:rPr>
                <w:rFonts w:ascii="Times New Roman" w:hAnsi="Times New Roman"/>
                <w:sz w:val="24"/>
                <w:szCs w:val="24"/>
              </w:rPr>
              <w:t>126,0</w:t>
            </w:r>
            <w:r w:rsidR="00522401">
              <w:rPr>
                <w:rFonts w:ascii="Times New Roman" w:hAnsi="Times New Roman"/>
                <w:sz w:val="24"/>
                <w:szCs w:val="24"/>
              </w:rPr>
              <w:t>0</w:t>
            </w:r>
          </w:p>
        </w:tc>
        <w:tc>
          <w:tcPr>
            <w:tcW w:w="280" w:type="pct"/>
          </w:tcPr>
          <w:p w:rsidR="00A906BA" w:rsidRPr="00EC49C6" w:rsidRDefault="00535EDB" w:rsidP="006F17EA">
            <w:pPr>
              <w:jc w:val="center"/>
              <w:rPr>
                <w:rFonts w:ascii="Times New Roman" w:hAnsi="Times New Roman"/>
                <w:sz w:val="24"/>
                <w:szCs w:val="24"/>
              </w:rPr>
            </w:pPr>
            <w:r>
              <w:rPr>
                <w:rFonts w:ascii="Times New Roman" w:hAnsi="Times New Roman"/>
                <w:sz w:val="24"/>
                <w:szCs w:val="24"/>
              </w:rPr>
              <w:t>126,0</w:t>
            </w:r>
            <w:r w:rsidR="00522401">
              <w:rPr>
                <w:rFonts w:ascii="Times New Roman" w:hAnsi="Times New Roman"/>
                <w:sz w:val="24"/>
                <w:szCs w:val="24"/>
              </w:rPr>
              <w:t>0</w:t>
            </w:r>
          </w:p>
        </w:tc>
        <w:tc>
          <w:tcPr>
            <w:tcW w:w="268" w:type="pct"/>
            <w:gridSpan w:val="2"/>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A906BA" w:rsidRPr="00EC49C6" w:rsidRDefault="006F17EA" w:rsidP="006F17EA">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A906BA" w:rsidRPr="00EC49C6" w:rsidRDefault="00A906BA" w:rsidP="00EC49C6">
            <w:pPr>
              <w:rPr>
                <w:rFonts w:ascii="Times New Roman" w:hAnsi="Times New Roman"/>
                <w:sz w:val="24"/>
                <w:szCs w:val="24"/>
              </w:rPr>
            </w:pPr>
          </w:p>
        </w:tc>
        <w:tc>
          <w:tcPr>
            <w:tcW w:w="516" w:type="pct"/>
            <w:vMerge/>
            <w:shd w:val="clear" w:color="auto" w:fill="auto"/>
          </w:tcPr>
          <w:p w:rsidR="00A906BA" w:rsidRPr="00EC49C6" w:rsidRDefault="00A906BA" w:rsidP="00EC49C6">
            <w:pPr>
              <w:rPr>
                <w:rFonts w:ascii="Times New Roman" w:hAnsi="Times New Roman"/>
                <w:sz w:val="24"/>
                <w:szCs w:val="24"/>
              </w:rPr>
            </w:pPr>
          </w:p>
        </w:tc>
      </w:tr>
      <w:tr w:rsidR="00011CC1" w:rsidRPr="00EC49C6" w:rsidTr="00011CC1">
        <w:trPr>
          <w:jc w:val="center"/>
        </w:trPr>
        <w:tc>
          <w:tcPr>
            <w:tcW w:w="151" w:type="pct"/>
            <w:vMerge/>
            <w:shd w:val="clear" w:color="auto" w:fill="auto"/>
          </w:tcPr>
          <w:p w:rsidR="006F17EA" w:rsidRPr="00EC49C6" w:rsidRDefault="006F17EA" w:rsidP="00EC49C6">
            <w:pPr>
              <w:rPr>
                <w:rFonts w:ascii="Times New Roman" w:hAnsi="Times New Roman"/>
                <w:sz w:val="24"/>
                <w:szCs w:val="24"/>
              </w:rPr>
            </w:pPr>
          </w:p>
        </w:tc>
        <w:tc>
          <w:tcPr>
            <w:tcW w:w="822" w:type="pct"/>
            <w:vMerge/>
            <w:shd w:val="clear" w:color="auto" w:fill="auto"/>
          </w:tcPr>
          <w:p w:rsidR="006F17EA" w:rsidRPr="00EC49C6" w:rsidRDefault="006F17EA" w:rsidP="00EC49C6">
            <w:pPr>
              <w:rPr>
                <w:rFonts w:ascii="Times New Roman" w:hAnsi="Times New Roman"/>
                <w:sz w:val="24"/>
                <w:szCs w:val="24"/>
              </w:rPr>
            </w:pPr>
          </w:p>
        </w:tc>
        <w:tc>
          <w:tcPr>
            <w:tcW w:w="346" w:type="pct"/>
            <w:vMerge/>
            <w:shd w:val="clear" w:color="auto" w:fill="auto"/>
          </w:tcPr>
          <w:p w:rsidR="006F17EA" w:rsidRPr="00EC49C6" w:rsidRDefault="006F17EA" w:rsidP="00EC49C6">
            <w:pPr>
              <w:rPr>
                <w:rFonts w:ascii="Times New Roman" w:hAnsi="Times New Roman"/>
                <w:sz w:val="24"/>
                <w:szCs w:val="24"/>
              </w:rPr>
            </w:pPr>
          </w:p>
        </w:tc>
        <w:tc>
          <w:tcPr>
            <w:tcW w:w="458" w:type="pct"/>
            <w:shd w:val="clear" w:color="auto" w:fill="auto"/>
          </w:tcPr>
          <w:p w:rsidR="006F17EA" w:rsidRPr="00EC49C6" w:rsidRDefault="006F17E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6F17E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6F17EA" w:rsidRPr="00EC49C6" w:rsidRDefault="006F17EA" w:rsidP="00EC49C6">
            <w:pPr>
              <w:rPr>
                <w:rFonts w:ascii="Times New Roman" w:hAnsi="Times New Roman"/>
                <w:sz w:val="24"/>
                <w:szCs w:val="24"/>
              </w:rPr>
            </w:pPr>
          </w:p>
        </w:tc>
        <w:tc>
          <w:tcPr>
            <w:tcW w:w="516" w:type="pct"/>
            <w:vMerge/>
            <w:shd w:val="clear" w:color="auto" w:fill="auto"/>
          </w:tcPr>
          <w:p w:rsidR="006F17EA" w:rsidRPr="00EC49C6" w:rsidRDefault="006F17EA" w:rsidP="00EC49C6">
            <w:pPr>
              <w:rPr>
                <w:rFonts w:ascii="Times New Roman" w:hAnsi="Times New Roman"/>
                <w:sz w:val="24"/>
                <w:szCs w:val="24"/>
              </w:rPr>
            </w:pPr>
          </w:p>
        </w:tc>
      </w:tr>
      <w:tr w:rsidR="00011CC1" w:rsidRPr="00EC49C6" w:rsidTr="00011CC1">
        <w:trPr>
          <w:trHeight w:val="611"/>
          <w:jc w:val="center"/>
        </w:trPr>
        <w:tc>
          <w:tcPr>
            <w:tcW w:w="151" w:type="pct"/>
            <w:vMerge w:val="restart"/>
            <w:shd w:val="clear" w:color="auto" w:fill="auto"/>
          </w:tcPr>
          <w:p w:rsidR="006F17EA" w:rsidRPr="00EC49C6" w:rsidRDefault="006F17EA" w:rsidP="00EC49C6">
            <w:pPr>
              <w:rPr>
                <w:rFonts w:ascii="Times New Roman" w:hAnsi="Times New Roman"/>
                <w:sz w:val="24"/>
                <w:szCs w:val="24"/>
              </w:rPr>
            </w:pPr>
            <w:r w:rsidRPr="00EC49C6">
              <w:rPr>
                <w:rFonts w:ascii="Times New Roman" w:hAnsi="Times New Roman"/>
                <w:sz w:val="24"/>
                <w:szCs w:val="24"/>
              </w:rPr>
              <w:t>1.4.</w:t>
            </w:r>
          </w:p>
        </w:tc>
        <w:tc>
          <w:tcPr>
            <w:tcW w:w="822" w:type="pct"/>
            <w:vMerge w:val="restart"/>
            <w:shd w:val="clear" w:color="auto" w:fill="auto"/>
          </w:tcPr>
          <w:p w:rsidR="006F17EA" w:rsidRPr="00557DCC" w:rsidRDefault="006F17EA" w:rsidP="002E0D6D">
            <w:pPr>
              <w:rPr>
                <w:rFonts w:ascii="Times New Roman" w:hAnsi="Times New Roman"/>
                <w:sz w:val="24"/>
                <w:szCs w:val="24"/>
              </w:rPr>
            </w:pPr>
            <w:r w:rsidRPr="00557DCC">
              <w:rPr>
                <w:rFonts w:ascii="Times New Roman" w:hAnsi="Times New Roman"/>
                <w:color w:val="000000"/>
                <w:sz w:val="24"/>
                <w:szCs w:val="24"/>
              </w:rPr>
              <w:t xml:space="preserve">Мероприятие </w:t>
            </w:r>
            <w:r w:rsidR="002E0D6D">
              <w:rPr>
                <w:rFonts w:ascii="Times New Roman" w:hAnsi="Times New Roman"/>
                <w:color w:val="000000"/>
                <w:sz w:val="24"/>
                <w:szCs w:val="24"/>
              </w:rPr>
              <w:t>01</w:t>
            </w:r>
            <w:r w:rsidRPr="00557DCC">
              <w:rPr>
                <w:rFonts w:ascii="Times New Roman" w:hAnsi="Times New Roman"/>
                <w:color w:val="000000"/>
                <w:sz w:val="24"/>
                <w:szCs w:val="24"/>
              </w:rPr>
              <w:t xml:space="preserve">. </w:t>
            </w:r>
            <w:r w:rsidR="002E0D6D">
              <w:rPr>
                <w:rFonts w:ascii="Times New Roman" w:hAnsi="Times New Roman"/>
                <w:color w:val="000000"/>
                <w:sz w:val="24"/>
                <w:szCs w:val="24"/>
              </w:rPr>
              <w:t xml:space="preserve">04. </w:t>
            </w:r>
            <w:r w:rsidRPr="00557DCC">
              <w:rPr>
                <w:rFonts w:ascii="Times New Roman" w:hAnsi="Times New Roman"/>
                <w:color w:val="000000"/>
                <w:sz w:val="24"/>
                <w:szCs w:val="24"/>
              </w:rPr>
              <w:t>Обеспечение оборудованием и поддержание его работоспособности</w:t>
            </w:r>
          </w:p>
        </w:tc>
        <w:tc>
          <w:tcPr>
            <w:tcW w:w="346" w:type="pct"/>
            <w:vMerge w:val="restart"/>
            <w:shd w:val="clear" w:color="auto" w:fill="auto"/>
          </w:tcPr>
          <w:p w:rsidR="006F17EA" w:rsidRPr="00EC49C6" w:rsidRDefault="006F17EA" w:rsidP="00557DCC">
            <w:pPr>
              <w:rPr>
                <w:rFonts w:ascii="Times New Roman" w:hAnsi="Times New Roman"/>
                <w:sz w:val="24"/>
                <w:szCs w:val="24"/>
              </w:rPr>
            </w:pPr>
            <w:r w:rsidRPr="00EC49C6">
              <w:rPr>
                <w:rFonts w:ascii="Times New Roman" w:hAnsi="Times New Roman"/>
                <w:sz w:val="24"/>
                <w:szCs w:val="24"/>
              </w:rPr>
              <w:t>20</w:t>
            </w:r>
            <w:r>
              <w:rPr>
                <w:rFonts w:ascii="Times New Roman" w:hAnsi="Times New Roman"/>
                <w:sz w:val="24"/>
                <w:szCs w:val="24"/>
              </w:rPr>
              <w:t>20</w:t>
            </w:r>
            <w:r w:rsidRPr="00EC49C6">
              <w:rPr>
                <w:rFonts w:ascii="Times New Roman" w:hAnsi="Times New Roman"/>
                <w:sz w:val="24"/>
                <w:szCs w:val="24"/>
              </w:rPr>
              <w:t>-202</w:t>
            </w:r>
            <w:r>
              <w:rPr>
                <w:rFonts w:ascii="Times New Roman" w:hAnsi="Times New Roman"/>
                <w:sz w:val="24"/>
                <w:szCs w:val="24"/>
              </w:rPr>
              <w:t>4</w:t>
            </w:r>
          </w:p>
        </w:tc>
        <w:tc>
          <w:tcPr>
            <w:tcW w:w="458" w:type="pct"/>
            <w:shd w:val="clear" w:color="auto" w:fill="auto"/>
          </w:tcPr>
          <w:p w:rsidR="006F17EA" w:rsidRPr="00EC49C6" w:rsidRDefault="006F17E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6F17EA" w:rsidRPr="002E0D6D" w:rsidRDefault="002E0D6D" w:rsidP="002E0D6D">
            <w:pPr>
              <w:jc w:val="center"/>
              <w:rPr>
                <w:rFonts w:ascii="Times New Roman" w:hAnsi="Times New Roman"/>
                <w:sz w:val="24"/>
                <w:szCs w:val="24"/>
              </w:rPr>
            </w:pPr>
            <w:r w:rsidRPr="002E0D6D">
              <w:rPr>
                <w:rFonts w:ascii="Times New Roman" w:hAnsi="Times New Roman"/>
                <w:sz w:val="24"/>
                <w:szCs w:val="24"/>
              </w:rPr>
              <w:t>0,0</w:t>
            </w:r>
          </w:p>
        </w:tc>
        <w:tc>
          <w:tcPr>
            <w:tcW w:w="301" w:type="pct"/>
            <w:shd w:val="clear" w:color="auto" w:fill="auto"/>
          </w:tcPr>
          <w:p w:rsidR="006F17EA" w:rsidRPr="00EC49C6" w:rsidRDefault="00535EDB" w:rsidP="00524B37">
            <w:pPr>
              <w:jc w:val="center"/>
              <w:rPr>
                <w:rFonts w:ascii="Times New Roman" w:hAnsi="Times New Roman"/>
                <w:sz w:val="24"/>
                <w:szCs w:val="24"/>
              </w:rPr>
            </w:pPr>
            <w:r>
              <w:rPr>
                <w:rFonts w:ascii="Times New Roman" w:hAnsi="Times New Roman"/>
                <w:sz w:val="24"/>
                <w:szCs w:val="24"/>
              </w:rPr>
              <w:t>1114,4</w:t>
            </w:r>
            <w:r w:rsidR="00522401">
              <w:rPr>
                <w:rFonts w:ascii="Times New Roman" w:hAnsi="Times New Roman"/>
                <w:sz w:val="24"/>
                <w:szCs w:val="24"/>
              </w:rPr>
              <w:t>0</w:t>
            </w:r>
          </w:p>
        </w:tc>
        <w:tc>
          <w:tcPr>
            <w:tcW w:w="280" w:type="pct"/>
          </w:tcPr>
          <w:p w:rsidR="006F17EA" w:rsidRPr="00EC49C6" w:rsidRDefault="00535EDB" w:rsidP="00524B37">
            <w:pPr>
              <w:jc w:val="center"/>
              <w:rPr>
                <w:rFonts w:ascii="Times New Roman" w:hAnsi="Times New Roman"/>
                <w:sz w:val="24"/>
                <w:szCs w:val="24"/>
              </w:rPr>
            </w:pPr>
            <w:r>
              <w:rPr>
                <w:rFonts w:ascii="Times New Roman" w:hAnsi="Times New Roman"/>
                <w:sz w:val="24"/>
                <w:szCs w:val="24"/>
              </w:rPr>
              <w:t>1114,4</w:t>
            </w:r>
            <w:r w:rsidR="00522401">
              <w:rPr>
                <w:rFonts w:ascii="Times New Roman" w:hAnsi="Times New Roman"/>
                <w:sz w:val="24"/>
                <w:szCs w:val="24"/>
              </w:rPr>
              <w:t>0</w:t>
            </w:r>
          </w:p>
        </w:tc>
        <w:tc>
          <w:tcPr>
            <w:tcW w:w="268" w:type="pct"/>
            <w:gridSpan w:val="2"/>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val="restart"/>
            <w:shd w:val="clear" w:color="auto" w:fill="auto"/>
          </w:tcPr>
          <w:p w:rsidR="006F17E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6F17EA" w:rsidRPr="00EC49C6" w:rsidRDefault="006F17EA" w:rsidP="00EC49C6">
            <w:pPr>
              <w:rPr>
                <w:rFonts w:ascii="Times New Roman" w:hAnsi="Times New Roman"/>
                <w:sz w:val="24"/>
                <w:szCs w:val="24"/>
              </w:rPr>
            </w:pPr>
          </w:p>
        </w:tc>
      </w:tr>
      <w:tr w:rsidR="00011CC1" w:rsidRPr="00EC49C6" w:rsidTr="00011CC1">
        <w:trPr>
          <w:trHeight w:val="702"/>
          <w:jc w:val="center"/>
        </w:trPr>
        <w:tc>
          <w:tcPr>
            <w:tcW w:w="151" w:type="pct"/>
            <w:vMerge/>
            <w:shd w:val="clear" w:color="auto" w:fill="auto"/>
          </w:tcPr>
          <w:p w:rsidR="006F17EA" w:rsidRPr="00EC49C6" w:rsidRDefault="006F17EA" w:rsidP="00EC49C6">
            <w:pPr>
              <w:rPr>
                <w:rFonts w:ascii="Times New Roman" w:hAnsi="Times New Roman"/>
                <w:sz w:val="24"/>
                <w:szCs w:val="24"/>
              </w:rPr>
            </w:pPr>
          </w:p>
        </w:tc>
        <w:tc>
          <w:tcPr>
            <w:tcW w:w="822" w:type="pct"/>
            <w:vMerge/>
            <w:shd w:val="clear" w:color="auto" w:fill="auto"/>
          </w:tcPr>
          <w:p w:rsidR="006F17EA" w:rsidRPr="00EC49C6" w:rsidRDefault="006F17EA" w:rsidP="00EC49C6">
            <w:pPr>
              <w:rPr>
                <w:rFonts w:ascii="Times New Roman" w:hAnsi="Times New Roman"/>
                <w:sz w:val="24"/>
                <w:szCs w:val="24"/>
              </w:rPr>
            </w:pPr>
          </w:p>
        </w:tc>
        <w:tc>
          <w:tcPr>
            <w:tcW w:w="346" w:type="pct"/>
            <w:vMerge/>
            <w:shd w:val="clear" w:color="auto" w:fill="auto"/>
          </w:tcPr>
          <w:p w:rsidR="006F17EA" w:rsidRPr="00EC49C6" w:rsidRDefault="006F17EA" w:rsidP="00EC49C6">
            <w:pPr>
              <w:rPr>
                <w:rFonts w:ascii="Times New Roman" w:hAnsi="Times New Roman"/>
                <w:sz w:val="24"/>
                <w:szCs w:val="24"/>
              </w:rPr>
            </w:pPr>
          </w:p>
        </w:tc>
        <w:tc>
          <w:tcPr>
            <w:tcW w:w="458" w:type="pct"/>
            <w:shd w:val="clear" w:color="auto" w:fill="auto"/>
          </w:tcPr>
          <w:p w:rsidR="006F17EA" w:rsidRPr="00EC49C6" w:rsidRDefault="006F17EA" w:rsidP="00EC49C6">
            <w:pPr>
              <w:rPr>
                <w:rFonts w:ascii="Times New Roman" w:hAnsi="Times New Roman"/>
                <w:sz w:val="24"/>
                <w:szCs w:val="24"/>
              </w:rPr>
            </w:pPr>
            <w:r w:rsidRPr="00EC49C6">
              <w:rPr>
                <w:rFonts w:ascii="Times New Roman" w:hAnsi="Times New Roman"/>
                <w:sz w:val="24"/>
                <w:szCs w:val="24"/>
              </w:rPr>
              <w:t xml:space="preserve">Средства бюджета городского округа Звёздный </w:t>
            </w:r>
            <w:r w:rsidRPr="00EC49C6">
              <w:rPr>
                <w:rFonts w:ascii="Times New Roman" w:hAnsi="Times New Roman"/>
                <w:sz w:val="24"/>
                <w:szCs w:val="24"/>
              </w:rPr>
              <w:lastRenderedPageBreak/>
              <w:t>городок Московской области</w:t>
            </w:r>
          </w:p>
        </w:tc>
        <w:tc>
          <w:tcPr>
            <w:tcW w:w="649" w:type="pct"/>
            <w:shd w:val="clear" w:color="auto" w:fill="auto"/>
          </w:tcPr>
          <w:p w:rsidR="006F17EA" w:rsidRPr="00EC49C6" w:rsidRDefault="002E0D6D" w:rsidP="002E0D6D">
            <w:pPr>
              <w:jc w:val="center"/>
              <w:rPr>
                <w:rFonts w:ascii="Times New Roman" w:hAnsi="Times New Roman"/>
                <w:sz w:val="24"/>
                <w:szCs w:val="24"/>
              </w:rPr>
            </w:pPr>
            <w:r>
              <w:rPr>
                <w:rFonts w:ascii="Times New Roman" w:hAnsi="Times New Roman"/>
                <w:sz w:val="24"/>
                <w:szCs w:val="24"/>
              </w:rPr>
              <w:lastRenderedPageBreak/>
              <w:t>0,0</w:t>
            </w:r>
          </w:p>
        </w:tc>
        <w:tc>
          <w:tcPr>
            <w:tcW w:w="301" w:type="pct"/>
            <w:shd w:val="clear" w:color="auto" w:fill="auto"/>
          </w:tcPr>
          <w:p w:rsidR="006F17EA" w:rsidRPr="00EC49C6" w:rsidRDefault="00535EDB" w:rsidP="00524B37">
            <w:pPr>
              <w:jc w:val="center"/>
              <w:rPr>
                <w:rFonts w:ascii="Times New Roman" w:hAnsi="Times New Roman"/>
                <w:sz w:val="24"/>
                <w:szCs w:val="24"/>
              </w:rPr>
            </w:pPr>
            <w:r>
              <w:rPr>
                <w:rFonts w:ascii="Times New Roman" w:hAnsi="Times New Roman"/>
                <w:sz w:val="24"/>
                <w:szCs w:val="24"/>
              </w:rPr>
              <w:t>1114,4</w:t>
            </w:r>
            <w:r w:rsidR="00522401">
              <w:rPr>
                <w:rFonts w:ascii="Times New Roman" w:hAnsi="Times New Roman"/>
                <w:sz w:val="24"/>
                <w:szCs w:val="24"/>
              </w:rPr>
              <w:t>0</w:t>
            </w:r>
          </w:p>
        </w:tc>
        <w:tc>
          <w:tcPr>
            <w:tcW w:w="280" w:type="pct"/>
          </w:tcPr>
          <w:p w:rsidR="006F17EA" w:rsidRPr="00EC49C6" w:rsidRDefault="00535EDB" w:rsidP="00524B37">
            <w:pPr>
              <w:jc w:val="center"/>
              <w:rPr>
                <w:rFonts w:ascii="Times New Roman" w:hAnsi="Times New Roman"/>
                <w:sz w:val="24"/>
                <w:szCs w:val="24"/>
              </w:rPr>
            </w:pPr>
            <w:r>
              <w:rPr>
                <w:rFonts w:ascii="Times New Roman" w:hAnsi="Times New Roman"/>
                <w:sz w:val="24"/>
                <w:szCs w:val="24"/>
              </w:rPr>
              <w:t>1114,4</w:t>
            </w:r>
            <w:r w:rsidR="00522401">
              <w:rPr>
                <w:rFonts w:ascii="Times New Roman" w:hAnsi="Times New Roman"/>
                <w:sz w:val="24"/>
                <w:szCs w:val="24"/>
              </w:rPr>
              <w:t>0</w:t>
            </w:r>
          </w:p>
        </w:tc>
        <w:tc>
          <w:tcPr>
            <w:tcW w:w="268" w:type="pct"/>
            <w:gridSpan w:val="2"/>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6F17EA" w:rsidRPr="00EC49C6" w:rsidRDefault="006F17EA" w:rsidP="00EC49C6">
            <w:pPr>
              <w:rPr>
                <w:rFonts w:ascii="Times New Roman" w:hAnsi="Times New Roman"/>
                <w:sz w:val="24"/>
                <w:szCs w:val="24"/>
              </w:rPr>
            </w:pPr>
          </w:p>
        </w:tc>
        <w:tc>
          <w:tcPr>
            <w:tcW w:w="516" w:type="pct"/>
            <w:vMerge/>
            <w:shd w:val="clear" w:color="auto" w:fill="auto"/>
          </w:tcPr>
          <w:p w:rsidR="006F17EA" w:rsidRPr="00EC49C6" w:rsidRDefault="006F17EA" w:rsidP="00EC49C6">
            <w:pPr>
              <w:rPr>
                <w:rFonts w:ascii="Times New Roman" w:hAnsi="Times New Roman"/>
                <w:sz w:val="24"/>
                <w:szCs w:val="24"/>
              </w:rPr>
            </w:pPr>
          </w:p>
        </w:tc>
      </w:tr>
      <w:tr w:rsidR="00011CC1" w:rsidRPr="00EC49C6" w:rsidTr="00011CC1">
        <w:trPr>
          <w:trHeight w:val="818"/>
          <w:jc w:val="center"/>
        </w:trPr>
        <w:tc>
          <w:tcPr>
            <w:tcW w:w="151" w:type="pct"/>
            <w:vMerge/>
            <w:shd w:val="clear" w:color="auto" w:fill="auto"/>
          </w:tcPr>
          <w:p w:rsidR="006F17EA" w:rsidRPr="00EC49C6" w:rsidRDefault="006F17EA" w:rsidP="00EC49C6">
            <w:pPr>
              <w:rPr>
                <w:rFonts w:ascii="Times New Roman" w:hAnsi="Times New Roman"/>
                <w:sz w:val="24"/>
                <w:szCs w:val="24"/>
              </w:rPr>
            </w:pPr>
          </w:p>
        </w:tc>
        <w:tc>
          <w:tcPr>
            <w:tcW w:w="822" w:type="pct"/>
            <w:vMerge/>
            <w:shd w:val="clear" w:color="auto" w:fill="auto"/>
          </w:tcPr>
          <w:p w:rsidR="006F17EA" w:rsidRPr="00EC49C6" w:rsidRDefault="006F17EA" w:rsidP="00EC49C6">
            <w:pPr>
              <w:rPr>
                <w:rFonts w:ascii="Times New Roman" w:hAnsi="Times New Roman"/>
                <w:sz w:val="24"/>
                <w:szCs w:val="24"/>
              </w:rPr>
            </w:pPr>
          </w:p>
        </w:tc>
        <w:tc>
          <w:tcPr>
            <w:tcW w:w="346" w:type="pct"/>
            <w:vMerge/>
            <w:shd w:val="clear" w:color="auto" w:fill="auto"/>
          </w:tcPr>
          <w:p w:rsidR="006F17EA" w:rsidRPr="00EC49C6" w:rsidRDefault="006F17EA" w:rsidP="00EC49C6">
            <w:pPr>
              <w:rPr>
                <w:rFonts w:ascii="Times New Roman" w:hAnsi="Times New Roman"/>
                <w:sz w:val="24"/>
                <w:szCs w:val="24"/>
              </w:rPr>
            </w:pPr>
          </w:p>
        </w:tc>
        <w:tc>
          <w:tcPr>
            <w:tcW w:w="458" w:type="pct"/>
            <w:shd w:val="clear" w:color="auto" w:fill="auto"/>
          </w:tcPr>
          <w:p w:rsidR="006F17EA" w:rsidRPr="00EC49C6" w:rsidRDefault="006F17E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6F17EA"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6F17EA" w:rsidRPr="00EC49C6" w:rsidRDefault="006F17EA"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6F17EA" w:rsidRPr="00EC49C6" w:rsidRDefault="006F17EA" w:rsidP="00EC49C6">
            <w:pPr>
              <w:rPr>
                <w:rFonts w:ascii="Times New Roman" w:hAnsi="Times New Roman"/>
                <w:sz w:val="24"/>
                <w:szCs w:val="24"/>
              </w:rPr>
            </w:pPr>
          </w:p>
        </w:tc>
        <w:tc>
          <w:tcPr>
            <w:tcW w:w="516" w:type="pct"/>
            <w:vMerge/>
            <w:shd w:val="clear" w:color="auto" w:fill="auto"/>
          </w:tcPr>
          <w:p w:rsidR="006F17EA" w:rsidRPr="00EC49C6" w:rsidRDefault="006F17EA" w:rsidP="00EC49C6">
            <w:pPr>
              <w:rPr>
                <w:rFonts w:ascii="Times New Roman" w:hAnsi="Times New Roman"/>
                <w:sz w:val="24"/>
                <w:szCs w:val="24"/>
              </w:rPr>
            </w:pPr>
          </w:p>
        </w:tc>
      </w:tr>
      <w:tr w:rsidR="00011CC1" w:rsidRPr="00EC49C6" w:rsidTr="00011CC1">
        <w:trPr>
          <w:trHeight w:val="293"/>
          <w:jc w:val="center"/>
        </w:trPr>
        <w:tc>
          <w:tcPr>
            <w:tcW w:w="151" w:type="pct"/>
            <w:vMerge w:val="restar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2.</w:t>
            </w:r>
          </w:p>
        </w:tc>
        <w:tc>
          <w:tcPr>
            <w:tcW w:w="822" w:type="pct"/>
            <w:vMerge w:val="restart"/>
            <w:shd w:val="clear" w:color="auto" w:fill="auto"/>
          </w:tcPr>
          <w:p w:rsidR="003D7FC4" w:rsidRPr="00EC49C6" w:rsidRDefault="003D7FC4" w:rsidP="009A6FA3">
            <w:pPr>
              <w:rPr>
                <w:rFonts w:ascii="Times New Roman" w:hAnsi="Times New Roman"/>
                <w:sz w:val="24"/>
                <w:szCs w:val="24"/>
              </w:rPr>
            </w:pPr>
            <w:r w:rsidRPr="00EC49C6">
              <w:rPr>
                <w:rFonts w:ascii="Times New Roman" w:hAnsi="Times New Roman"/>
                <w:sz w:val="24"/>
                <w:szCs w:val="24"/>
              </w:rPr>
              <w:t xml:space="preserve">Основное мероприятие </w:t>
            </w:r>
            <w:r w:rsidR="00524B37">
              <w:rPr>
                <w:rFonts w:ascii="Times New Roman" w:hAnsi="Times New Roman"/>
                <w:sz w:val="24"/>
                <w:szCs w:val="24"/>
              </w:rPr>
              <w:t>0</w:t>
            </w:r>
            <w:r>
              <w:rPr>
                <w:rFonts w:ascii="Times New Roman" w:hAnsi="Times New Roman"/>
                <w:sz w:val="24"/>
                <w:szCs w:val="24"/>
              </w:rPr>
              <w:t>2</w:t>
            </w:r>
            <w:r w:rsidRPr="00EC49C6">
              <w:rPr>
                <w:rFonts w:ascii="Times New Roman" w:hAnsi="Times New Roman"/>
                <w:sz w:val="24"/>
                <w:szCs w:val="24"/>
              </w:rPr>
              <w:t>. Информационная безопасность</w:t>
            </w:r>
          </w:p>
        </w:tc>
        <w:tc>
          <w:tcPr>
            <w:tcW w:w="346" w:type="pct"/>
            <w:vMerge w:val="restart"/>
            <w:shd w:val="clear" w:color="auto" w:fill="auto"/>
          </w:tcPr>
          <w:p w:rsidR="003D7FC4" w:rsidRPr="00EC49C6" w:rsidRDefault="003D7FC4" w:rsidP="009A6FA3">
            <w:pPr>
              <w:rPr>
                <w:rFonts w:ascii="Times New Roman" w:hAnsi="Times New Roman"/>
                <w:sz w:val="24"/>
                <w:szCs w:val="24"/>
              </w:rPr>
            </w:pPr>
            <w:r w:rsidRPr="00EC49C6">
              <w:rPr>
                <w:rFonts w:ascii="Times New Roman" w:hAnsi="Times New Roman"/>
                <w:sz w:val="24"/>
                <w:szCs w:val="24"/>
              </w:rPr>
              <w:t>20</w:t>
            </w:r>
            <w:r>
              <w:rPr>
                <w:rFonts w:ascii="Times New Roman" w:hAnsi="Times New Roman"/>
                <w:sz w:val="24"/>
                <w:szCs w:val="24"/>
              </w:rPr>
              <w:t>20</w:t>
            </w:r>
            <w:r w:rsidRPr="00EC49C6">
              <w:rPr>
                <w:rFonts w:ascii="Times New Roman" w:hAnsi="Times New Roman"/>
                <w:sz w:val="24"/>
                <w:szCs w:val="24"/>
              </w:rPr>
              <w:t>-20</w:t>
            </w:r>
            <w:r>
              <w:rPr>
                <w:rFonts w:ascii="Times New Roman" w:hAnsi="Times New Roman"/>
                <w:sz w:val="24"/>
                <w:szCs w:val="24"/>
              </w:rPr>
              <w:t>24</w:t>
            </w:r>
          </w:p>
        </w:tc>
        <w:tc>
          <w:tcPr>
            <w:tcW w:w="458" w:type="pc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3D7FC4"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3D7FC4" w:rsidRPr="00EC49C6" w:rsidRDefault="00D61B58" w:rsidP="00524B37">
            <w:pPr>
              <w:jc w:val="center"/>
              <w:rPr>
                <w:rFonts w:ascii="Times New Roman" w:hAnsi="Times New Roman"/>
                <w:sz w:val="24"/>
                <w:szCs w:val="24"/>
              </w:rPr>
            </w:pPr>
            <w:r>
              <w:rPr>
                <w:rFonts w:ascii="Times New Roman" w:hAnsi="Times New Roman"/>
                <w:sz w:val="24"/>
                <w:szCs w:val="24"/>
                <w:lang w:val="en-US"/>
              </w:rPr>
              <w:t>74</w:t>
            </w:r>
            <w:r w:rsidR="003D7FC4">
              <w:rPr>
                <w:rFonts w:ascii="Times New Roman" w:hAnsi="Times New Roman"/>
                <w:sz w:val="24"/>
                <w:szCs w:val="24"/>
              </w:rPr>
              <w:t>,0</w:t>
            </w:r>
            <w:r w:rsidR="00522401">
              <w:rPr>
                <w:rFonts w:ascii="Times New Roman" w:hAnsi="Times New Roman"/>
                <w:sz w:val="24"/>
                <w:szCs w:val="24"/>
              </w:rPr>
              <w:t>0</w:t>
            </w:r>
          </w:p>
        </w:tc>
        <w:tc>
          <w:tcPr>
            <w:tcW w:w="280" w:type="pct"/>
          </w:tcPr>
          <w:p w:rsidR="003D7FC4" w:rsidRPr="00EC49C6" w:rsidRDefault="00D61B58" w:rsidP="00524B37">
            <w:pPr>
              <w:jc w:val="center"/>
              <w:rPr>
                <w:rFonts w:ascii="Times New Roman" w:hAnsi="Times New Roman"/>
                <w:sz w:val="24"/>
                <w:szCs w:val="24"/>
              </w:rPr>
            </w:pPr>
            <w:r>
              <w:rPr>
                <w:rFonts w:ascii="Times New Roman" w:hAnsi="Times New Roman"/>
                <w:sz w:val="24"/>
                <w:szCs w:val="24"/>
                <w:lang w:val="en-US"/>
              </w:rPr>
              <w:t>74</w:t>
            </w:r>
            <w:r>
              <w:rPr>
                <w:rFonts w:ascii="Times New Roman" w:hAnsi="Times New Roman"/>
                <w:sz w:val="24"/>
                <w:szCs w:val="24"/>
              </w:rPr>
              <w:t>,0</w:t>
            </w:r>
            <w:r w:rsidR="00522401">
              <w:rPr>
                <w:rFonts w:ascii="Times New Roman" w:hAnsi="Times New Roman"/>
                <w:sz w:val="24"/>
                <w:szCs w:val="24"/>
              </w:rPr>
              <w:t>0</w:t>
            </w:r>
          </w:p>
        </w:tc>
        <w:tc>
          <w:tcPr>
            <w:tcW w:w="268" w:type="pct"/>
            <w:gridSpan w:val="2"/>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val="restart"/>
            <w:shd w:val="clear" w:color="auto" w:fill="auto"/>
          </w:tcPr>
          <w:p w:rsidR="003D7FC4"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3D7FC4" w:rsidRPr="00EC49C6" w:rsidRDefault="003D7FC4" w:rsidP="00EC49C6">
            <w:pPr>
              <w:rPr>
                <w:rFonts w:ascii="Times New Roman" w:hAnsi="Times New Roman"/>
                <w:sz w:val="24"/>
                <w:szCs w:val="24"/>
              </w:rPr>
            </w:pPr>
          </w:p>
        </w:tc>
      </w:tr>
      <w:tr w:rsidR="00011CC1" w:rsidRPr="00EC49C6" w:rsidTr="00011CC1">
        <w:trPr>
          <w:trHeight w:val="2484"/>
          <w:jc w:val="center"/>
        </w:trPr>
        <w:tc>
          <w:tcPr>
            <w:tcW w:w="151" w:type="pct"/>
            <w:vMerge/>
            <w:shd w:val="clear" w:color="auto" w:fill="auto"/>
          </w:tcPr>
          <w:p w:rsidR="003D7FC4" w:rsidRPr="00EC49C6" w:rsidRDefault="003D7FC4" w:rsidP="00EC49C6">
            <w:pPr>
              <w:rPr>
                <w:rFonts w:ascii="Times New Roman" w:hAnsi="Times New Roman"/>
                <w:sz w:val="24"/>
                <w:szCs w:val="24"/>
              </w:rPr>
            </w:pPr>
          </w:p>
        </w:tc>
        <w:tc>
          <w:tcPr>
            <w:tcW w:w="822" w:type="pct"/>
            <w:vMerge/>
            <w:shd w:val="clear" w:color="auto" w:fill="auto"/>
          </w:tcPr>
          <w:p w:rsidR="003D7FC4" w:rsidRPr="00EC49C6" w:rsidRDefault="003D7FC4" w:rsidP="00EC49C6">
            <w:pPr>
              <w:rPr>
                <w:rFonts w:ascii="Times New Roman" w:hAnsi="Times New Roman"/>
                <w:sz w:val="24"/>
                <w:szCs w:val="24"/>
              </w:rPr>
            </w:pPr>
          </w:p>
        </w:tc>
        <w:tc>
          <w:tcPr>
            <w:tcW w:w="346" w:type="pct"/>
            <w:vMerge/>
            <w:shd w:val="clear" w:color="auto" w:fill="auto"/>
          </w:tcPr>
          <w:p w:rsidR="003D7FC4" w:rsidRPr="00EC49C6" w:rsidRDefault="003D7FC4" w:rsidP="00EC49C6">
            <w:pPr>
              <w:rPr>
                <w:rFonts w:ascii="Times New Roman" w:hAnsi="Times New Roman"/>
                <w:sz w:val="24"/>
                <w:szCs w:val="24"/>
              </w:rPr>
            </w:pPr>
          </w:p>
        </w:tc>
        <w:tc>
          <w:tcPr>
            <w:tcW w:w="458" w:type="pc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3D7FC4"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3D7FC4" w:rsidRPr="00EC49C6" w:rsidRDefault="00D61B58" w:rsidP="00524B37">
            <w:pPr>
              <w:jc w:val="center"/>
              <w:rPr>
                <w:rFonts w:ascii="Times New Roman" w:hAnsi="Times New Roman"/>
                <w:sz w:val="24"/>
                <w:szCs w:val="24"/>
              </w:rPr>
            </w:pPr>
            <w:r>
              <w:rPr>
                <w:rFonts w:ascii="Times New Roman" w:hAnsi="Times New Roman"/>
                <w:sz w:val="24"/>
                <w:szCs w:val="24"/>
                <w:lang w:val="en-US"/>
              </w:rPr>
              <w:t>74</w:t>
            </w:r>
            <w:r>
              <w:rPr>
                <w:rFonts w:ascii="Times New Roman" w:hAnsi="Times New Roman"/>
                <w:sz w:val="24"/>
                <w:szCs w:val="24"/>
              </w:rPr>
              <w:t>,0</w:t>
            </w:r>
            <w:r w:rsidR="00522401">
              <w:rPr>
                <w:rFonts w:ascii="Times New Roman" w:hAnsi="Times New Roman"/>
                <w:sz w:val="24"/>
                <w:szCs w:val="24"/>
              </w:rPr>
              <w:t>0</w:t>
            </w:r>
          </w:p>
        </w:tc>
        <w:tc>
          <w:tcPr>
            <w:tcW w:w="280" w:type="pct"/>
          </w:tcPr>
          <w:p w:rsidR="003D7FC4" w:rsidRPr="00EC49C6" w:rsidRDefault="00D61B58" w:rsidP="00524B37">
            <w:pPr>
              <w:jc w:val="center"/>
              <w:rPr>
                <w:rFonts w:ascii="Times New Roman" w:hAnsi="Times New Roman"/>
                <w:sz w:val="24"/>
                <w:szCs w:val="24"/>
              </w:rPr>
            </w:pPr>
            <w:r>
              <w:rPr>
                <w:rFonts w:ascii="Times New Roman" w:hAnsi="Times New Roman"/>
                <w:sz w:val="24"/>
                <w:szCs w:val="24"/>
                <w:lang w:val="en-US"/>
              </w:rPr>
              <w:t>74</w:t>
            </w:r>
            <w:r>
              <w:rPr>
                <w:rFonts w:ascii="Times New Roman" w:hAnsi="Times New Roman"/>
                <w:sz w:val="24"/>
                <w:szCs w:val="24"/>
              </w:rPr>
              <w:t>,0</w:t>
            </w:r>
            <w:r w:rsidR="00522401">
              <w:rPr>
                <w:rFonts w:ascii="Times New Roman" w:hAnsi="Times New Roman"/>
                <w:sz w:val="24"/>
                <w:szCs w:val="24"/>
              </w:rPr>
              <w:t>0</w:t>
            </w:r>
          </w:p>
        </w:tc>
        <w:tc>
          <w:tcPr>
            <w:tcW w:w="268" w:type="pct"/>
            <w:gridSpan w:val="2"/>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3D7FC4" w:rsidRPr="00EC49C6" w:rsidRDefault="003D7FC4" w:rsidP="00EC49C6">
            <w:pPr>
              <w:rPr>
                <w:rFonts w:ascii="Times New Roman" w:hAnsi="Times New Roman"/>
                <w:sz w:val="24"/>
                <w:szCs w:val="24"/>
              </w:rPr>
            </w:pPr>
          </w:p>
        </w:tc>
        <w:tc>
          <w:tcPr>
            <w:tcW w:w="516" w:type="pct"/>
            <w:vMerge/>
            <w:shd w:val="clear" w:color="auto" w:fill="auto"/>
          </w:tcPr>
          <w:p w:rsidR="003D7FC4" w:rsidRPr="00EC49C6" w:rsidRDefault="003D7FC4" w:rsidP="00EC49C6">
            <w:pPr>
              <w:rPr>
                <w:rFonts w:ascii="Times New Roman" w:hAnsi="Times New Roman"/>
                <w:sz w:val="24"/>
                <w:szCs w:val="24"/>
              </w:rPr>
            </w:pPr>
          </w:p>
        </w:tc>
      </w:tr>
      <w:tr w:rsidR="00011CC1" w:rsidRPr="00EC49C6" w:rsidTr="00011CC1">
        <w:trPr>
          <w:trHeight w:val="311"/>
          <w:jc w:val="center"/>
        </w:trPr>
        <w:tc>
          <w:tcPr>
            <w:tcW w:w="151" w:type="pct"/>
            <w:vMerge/>
            <w:shd w:val="clear" w:color="auto" w:fill="auto"/>
          </w:tcPr>
          <w:p w:rsidR="003D7FC4" w:rsidRPr="00EC49C6" w:rsidRDefault="003D7FC4" w:rsidP="00EC49C6">
            <w:pPr>
              <w:rPr>
                <w:rFonts w:ascii="Times New Roman" w:hAnsi="Times New Roman"/>
                <w:sz w:val="24"/>
                <w:szCs w:val="24"/>
              </w:rPr>
            </w:pPr>
          </w:p>
        </w:tc>
        <w:tc>
          <w:tcPr>
            <w:tcW w:w="822" w:type="pct"/>
            <w:vMerge/>
            <w:shd w:val="clear" w:color="auto" w:fill="auto"/>
          </w:tcPr>
          <w:p w:rsidR="003D7FC4" w:rsidRPr="00EC49C6" w:rsidRDefault="003D7FC4" w:rsidP="00EC49C6">
            <w:pPr>
              <w:rPr>
                <w:rFonts w:ascii="Times New Roman" w:hAnsi="Times New Roman"/>
                <w:sz w:val="24"/>
                <w:szCs w:val="24"/>
              </w:rPr>
            </w:pPr>
          </w:p>
        </w:tc>
        <w:tc>
          <w:tcPr>
            <w:tcW w:w="346" w:type="pct"/>
            <w:vMerge/>
            <w:shd w:val="clear" w:color="auto" w:fill="auto"/>
          </w:tcPr>
          <w:p w:rsidR="003D7FC4" w:rsidRPr="00EC49C6" w:rsidRDefault="003D7FC4" w:rsidP="00EC49C6">
            <w:pPr>
              <w:rPr>
                <w:rFonts w:ascii="Times New Roman" w:hAnsi="Times New Roman"/>
                <w:sz w:val="24"/>
                <w:szCs w:val="24"/>
              </w:rPr>
            </w:pPr>
          </w:p>
        </w:tc>
        <w:tc>
          <w:tcPr>
            <w:tcW w:w="458" w:type="pc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3D7FC4"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3D7FC4" w:rsidRPr="00EC49C6" w:rsidRDefault="003D7FC4" w:rsidP="00EC49C6">
            <w:pPr>
              <w:rPr>
                <w:rFonts w:ascii="Times New Roman" w:hAnsi="Times New Roman"/>
                <w:sz w:val="24"/>
                <w:szCs w:val="24"/>
              </w:rPr>
            </w:pPr>
          </w:p>
        </w:tc>
        <w:tc>
          <w:tcPr>
            <w:tcW w:w="516" w:type="pct"/>
            <w:vMerge/>
            <w:shd w:val="clear" w:color="auto" w:fill="auto"/>
          </w:tcPr>
          <w:p w:rsidR="003D7FC4" w:rsidRPr="00EC49C6" w:rsidRDefault="003D7FC4" w:rsidP="00EC49C6">
            <w:pPr>
              <w:rPr>
                <w:rFonts w:ascii="Times New Roman" w:hAnsi="Times New Roman"/>
                <w:sz w:val="24"/>
                <w:szCs w:val="24"/>
              </w:rPr>
            </w:pPr>
          </w:p>
        </w:tc>
      </w:tr>
      <w:tr w:rsidR="00011CC1" w:rsidRPr="00EC49C6" w:rsidTr="00011CC1">
        <w:trPr>
          <w:trHeight w:val="698"/>
          <w:jc w:val="center"/>
        </w:trPr>
        <w:tc>
          <w:tcPr>
            <w:tcW w:w="151" w:type="pct"/>
            <w:vMerge w:val="restar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2.1.</w:t>
            </w:r>
          </w:p>
        </w:tc>
        <w:tc>
          <w:tcPr>
            <w:tcW w:w="822" w:type="pct"/>
            <w:vMerge w:val="restart"/>
            <w:shd w:val="clear" w:color="auto" w:fill="auto"/>
          </w:tcPr>
          <w:p w:rsidR="003D7FC4" w:rsidRPr="00EC49C6" w:rsidRDefault="003D7FC4" w:rsidP="00EC49C6">
            <w:pPr>
              <w:rPr>
                <w:rFonts w:ascii="Times New Roman" w:hAnsi="Times New Roman"/>
                <w:sz w:val="24"/>
                <w:szCs w:val="24"/>
              </w:rPr>
            </w:pPr>
            <w:r w:rsidRPr="003B6AFF">
              <w:rPr>
                <w:rFonts w:ascii="Times New Roman" w:hAnsi="Times New Roman"/>
                <w:sz w:val="24"/>
                <w:szCs w:val="24"/>
              </w:rPr>
              <w:t xml:space="preserve">Мероприятие </w:t>
            </w:r>
            <w:r w:rsidR="002E0D6D">
              <w:rPr>
                <w:rFonts w:ascii="Times New Roman" w:hAnsi="Times New Roman"/>
                <w:sz w:val="24"/>
                <w:szCs w:val="24"/>
              </w:rPr>
              <w:t>02.0</w:t>
            </w:r>
            <w:r w:rsidRPr="003B6AFF">
              <w:rPr>
                <w:rFonts w:ascii="Times New Roman" w:hAnsi="Times New Roman"/>
                <w:sz w:val="24"/>
                <w:szCs w:val="24"/>
              </w:rPr>
              <w:t xml:space="preserve">1. Приобретение, установка, настройка, монтаж и техническое обслуживание </w:t>
            </w:r>
            <w:r w:rsidRPr="003B6AFF">
              <w:rPr>
                <w:rFonts w:ascii="Times New Roman" w:hAnsi="Times New Roman"/>
                <w:sz w:val="24"/>
                <w:szCs w:val="24"/>
              </w:rPr>
              <w:lastRenderedPageBreak/>
              <w:t>сертифицированных по требованиям</w:t>
            </w:r>
            <w:r>
              <w:rPr>
                <w:rFonts w:ascii="Times New Roman" w:hAnsi="Times New Roman"/>
                <w:sz w:val="24"/>
                <w:szCs w:val="24"/>
              </w:rPr>
              <w:t xml:space="preserve"> </w:t>
            </w:r>
            <w:r w:rsidRPr="00EC49C6">
              <w:rPr>
                <w:rFonts w:ascii="Times New Roman" w:hAnsi="Times New Roman"/>
                <w:sz w:val="24"/>
                <w:szCs w:val="24"/>
              </w:rPr>
              <w:t xml:space="preserve">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защите информации и аттестации по требованиям безопасности информации объектов </w:t>
            </w:r>
            <w:r w:rsidRPr="00EC49C6">
              <w:rPr>
                <w:rFonts w:ascii="Times New Roman" w:hAnsi="Times New Roman"/>
                <w:sz w:val="24"/>
                <w:szCs w:val="24"/>
              </w:rPr>
              <w:lastRenderedPageBreak/>
              <w:t>информатизации, ЦОД и ИС, используемых ОМСУ муниципального образования Московской области</w:t>
            </w:r>
          </w:p>
        </w:tc>
        <w:tc>
          <w:tcPr>
            <w:tcW w:w="346" w:type="pct"/>
            <w:vMerge w:val="restart"/>
            <w:shd w:val="clear" w:color="auto" w:fill="auto"/>
          </w:tcPr>
          <w:p w:rsidR="003D7FC4" w:rsidRPr="00EC49C6" w:rsidRDefault="003D7FC4" w:rsidP="002631D1">
            <w:pPr>
              <w:rPr>
                <w:rFonts w:ascii="Times New Roman" w:hAnsi="Times New Roman"/>
                <w:sz w:val="24"/>
                <w:szCs w:val="24"/>
              </w:rPr>
            </w:pPr>
            <w:r w:rsidRPr="00EC49C6">
              <w:rPr>
                <w:rFonts w:ascii="Times New Roman" w:hAnsi="Times New Roman"/>
                <w:sz w:val="24"/>
                <w:szCs w:val="24"/>
              </w:rPr>
              <w:lastRenderedPageBreak/>
              <w:t>20</w:t>
            </w:r>
            <w:r>
              <w:rPr>
                <w:rFonts w:ascii="Times New Roman" w:hAnsi="Times New Roman"/>
                <w:sz w:val="24"/>
                <w:szCs w:val="24"/>
              </w:rPr>
              <w:t>20</w:t>
            </w:r>
            <w:r w:rsidRPr="00EC49C6">
              <w:rPr>
                <w:rFonts w:ascii="Times New Roman" w:hAnsi="Times New Roman"/>
                <w:sz w:val="24"/>
                <w:szCs w:val="24"/>
              </w:rPr>
              <w:t>-202</w:t>
            </w:r>
            <w:r>
              <w:rPr>
                <w:rFonts w:ascii="Times New Roman" w:hAnsi="Times New Roman"/>
                <w:sz w:val="24"/>
                <w:szCs w:val="24"/>
              </w:rPr>
              <w:t>4</w:t>
            </w:r>
          </w:p>
        </w:tc>
        <w:tc>
          <w:tcPr>
            <w:tcW w:w="458" w:type="pc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3D7FC4"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val="restart"/>
            <w:shd w:val="clear" w:color="auto" w:fill="auto"/>
          </w:tcPr>
          <w:p w:rsidR="003D7FC4" w:rsidRPr="00EC49C6" w:rsidRDefault="005176DE" w:rsidP="001841F1">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3D7FC4" w:rsidRPr="00EC49C6" w:rsidRDefault="003D7FC4" w:rsidP="00EC49C6">
            <w:pPr>
              <w:rPr>
                <w:rFonts w:ascii="Times New Roman" w:hAnsi="Times New Roman"/>
                <w:sz w:val="24"/>
                <w:szCs w:val="24"/>
              </w:rPr>
            </w:pPr>
          </w:p>
        </w:tc>
      </w:tr>
      <w:tr w:rsidR="00011CC1" w:rsidRPr="00EC49C6" w:rsidTr="00011CC1">
        <w:trPr>
          <w:trHeight w:val="299"/>
          <w:jc w:val="center"/>
        </w:trPr>
        <w:tc>
          <w:tcPr>
            <w:tcW w:w="151" w:type="pct"/>
            <w:vMerge/>
            <w:shd w:val="clear" w:color="auto" w:fill="auto"/>
          </w:tcPr>
          <w:p w:rsidR="003D7FC4" w:rsidRPr="00EC49C6" w:rsidRDefault="003D7FC4" w:rsidP="00EC49C6">
            <w:pPr>
              <w:rPr>
                <w:rFonts w:ascii="Times New Roman" w:hAnsi="Times New Roman"/>
                <w:sz w:val="24"/>
                <w:szCs w:val="24"/>
              </w:rPr>
            </w:pPr>
          </w:p>
        </w:tc>
        <w:tc>
          <w:tcPr>
            <w:tcW w:w="822" w:type="pct"/>
            <w:vMerge/>
            <w:shd w:val="clear" w:color="auto" w:fill="auto"/>
          </w:tcPr>
          <w:p w:rsidR="003D7FC4" w:rsidRPr="00EC49C6" w:rsidRDefault="003D7FC4" w:rsidP="00EC49C6">
            <w:pPr>
              <w:rPr>
                <w:rFonts w:ascii="Times New Roman" w:hAnsi="Times New Roman"/>
                <w:sz w:val="24"/>
                <w:szCs w:val="24"/>
              </w:rPr>
            </w:pPr>
          </w:p>
        </w:tc>
        <w:tc>
          <w:tcPr>
            <w:tcW w:w="346" w:type="pct"/>
            <w:vMerge/>
            <w:shd w:val="clear" w:color="auto" w:fill="auto"/>
          </w:tcPr>
          <w:p w:rsidR="003D7FC4" w:rsidRPr="00EC49C6" w:rsidRDefault="003D7FC4" w:rsidP="00EC49C6">
            <w:pPr>
              <w:rPr>
                <w:rFonts w:ascii="Times New Roman" w:hAnsi="Times New Roman"/>
                <w:sz w:val="24"/>
                <w:szCs w:val="24"/>
              </w:rPr>
            </w:pPr>
          </w:p>
        </w:tc>
        <w:tc>
          <w:tcPr>
            <w:tcW w:w="458" w:type="pc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 xml:space="preserve">Средства бюджета городского </w:t>
            </w:r>
            <w:r w:rsidRPr="00EC49C6">
              <w:rPr>
                <w:rFonts w:ascii="Times New Roman" w:hAnsi="Times New Roman"/>
                <w:sz w:val="24"/>
                <w:szCs w:val="24"/>
              </w:rPr>
              <w:lastRenderedPageBreak/>
              <w:t>округа Звёздный городок Московской области</w:t>
            </w:r>
          </w:p>
        </w:tc>
        <w:tc>
          <w:tcPr>
            <w:tcW w:w="649" w:type="pct"/>
            <w:shd w:val="clear" w:color="auto" w:fill="auto"/>
          </w:tcPr>
          <w:p w:rsidR="003D7FC4" w:rsidRPr="00EC49C6" w:rsidRDefault="002E0D6D" w:rsidP="002E0D6D">
            <w:pPr>
              <w:jc w:val="center"/>
              <w:rPr>
                <w:rFonts w:ascii="Times New Roman" w:hAnsi="Times New Roman"/>
                <w:sz w:val="24"/>
                <w:szCs w:val="24"/>
              </w:rPr>
            </w:pPr>
            <w:r>
              <w:rPr>
                <w:rFonts w:ascii="Times New Roman" w:hAnsi="Times New Roman"/>
                <w:sz w:val="24"/>
                <w:szCs w:val="24"/>
              </w:rPr>
              <w:lastRenderedPageBreak/>
              <w:t>0,0</w:t>
            </w:r>
            <w:r w:rsidR="00522401">
              <w:rPr>
                <w:rFonts w:ascii="Times New Roman" w:hAnsi="Times New Roman"/>
                <w:sz w:val="24"/>
                <w:szCs w:val="24"/>
              </w:rPr>
              <w:t>0</w:t>
            </w:r>
          </w:p>
        </w:tc>
        <w:tc>
          <w:tcPr>
            <w:tcW w:w="301"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3D7FC4" w:rsidRPr="00EC49C6" w:rsidRDefault="003D7FC4" w:rsidP="00EC49C6">
            <w:pPr>
              <w:rPr>
                <w:rFonts w:ascii="Times New Roman" w:hAnsi="Times New Roman"/>
                <w:sz w:val="24"/>
                <w:szCs w:val="24"/>
              </w:rPr>
            </w:pPr>
          </w:p>
        </w:tc>
        <w:tc>
          <w:tcPr>
            <w:tcW w:w="516" w:type="pct"/>
            <w:vMerge/>
            <w:shd w:val="clear" w:color="auto" w:fill="auto"/>
          </w:tcPr>
          <w:p w:rsidR="003D7FC4" w:rsidRPr="00EC49C6" w:rsidRDefault="003D7FC4" w:rsidP="00EC49C6">
            <w:pPr>
              <w:rPr>
                <w:rFonts w:ascii="Times New Roman" w:hAnsi="Times New Roman"/>
                <w:sz w:val="24"/>
                <w:szCs w:val="24"/>
              </w:rPr>
            </w:pPr>
          </w:p>
        </w:tc>
      </w:tr>
      <w:tr w:rsidR="00011CC1" w:rsidRPr="00EC49C6" w:rsidTr="00011CC1">
        <w:trPr>
          <w:trHeight w:val="4009"/>
          <w:jc w:val="center"/>
        </w:trPr>
        <w:tc>
          <w:tcPr>
            <w:tcW w:w="151" w:type="pct"/>
            <w:vMerge/>
            <w:shd w:val="clear" w:color="auto" w:fill="auto"/>
          </w:tcPr>
          <w:p w:rsidR="003D7FC4" w:rsidRPr="00EC49C6" w:rsidRDefault="003D7FC4" w:rsidP="00EC49C6">
            <w:pPr>
              <w:rPr>
                <w:rFonts w:ascii="Times New Roman" w:hAnsi="Times New Roman"/>
                <w:sz w:val="24"/>
                <w:szCs w:val="24"/>
              </w:rPr>
            </w:pPr>
          </w:p>
        </w:tc>
        <w:tc>
          <w:tcPr>
            <w:tcW w:w="822" w:type="pct"/>
            <w:vMerge/>
            <w:shd w:val="clear" w:color="auto" w:fill="auto"/>
          </w:tcPr>
          <w:p w:rsidR="003D7FC4" w:rsidRPr="00EC49C6" w:rsidRDefault="003D7FC4" w:rsidP="00EC49C6">
            <w:pPr>
              <w:rPr>
                <w:rFonts w:ascii="Times New Roman" w:hAnsi="Times New Roman"/>
                <w:sz w:val="24"/>
                <w:szCs w:val="24"/>
              </w:rPr>
            </w:pPr>
          </w:p>
        </w:tc>
        <w:tc>
          <w:tcPr>
            <w:tcW w:w="346" w:type="pct"/>
            <w:vMerge/>
            <w:shd w:val="clear" w:color="auto" w:fill="auto"/>
          </w:tcPr>
          <w:p w:rsidR="003D7FC4" w:rsidRPr="00EC49C6" w:rsidRDefault="003D7FC4" w:rsidP="00EC49C6">
            <w:pPr>
              <w:rPr>
                <w:rFonts w:ascii="Times New Roman" w:hAnsi="Times New Roman"/>
                <w:sz w:val="24"/>
                <w:szCs w:val="24"/>
              </w:rPr>
            </w:pPr>
          </w:p>
        </w:tc>
        <w:tc>
          <w:tcPr>
            <w:tcW w:w="458" w:type="pct"/>
            <w:shd w:val="clear" w:color="auto" w:fill="auto"/>
          </w:tcPr>
          <w:p w:rsidR="003D7FC4" w:rsidRPr="00EC49C6" w:rsidRDefault="003D7FC4"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3D7FC4" w:rsidRPr="00EC49C6" w:rsidRDefault="002E0D6D" w:rsidP="002E0D6D">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301"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80" w:type="pct"/>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68" w:type="pct"/>
            <w:gridSpan w:val="2"/>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57"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9"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238" w:type="pct"/>
            <w:shd w:val="clear" w:color="auto" w:fill="auto"/>
          </w:tcPr>
          <w:p w:rsidR="003D7FC4" w:rsidRPr="00EC49C6" w:rsidRDefault="003D7FC4" w:rsidP="00524B37">
            <w:pPr>
              <w:jc w:val="center"/>
              <w:rPr>
                <w:rFonts w:ascii="Times New Roman" w:hAnsi="Times New Roman"/>
                <w:sz w:val="24"/>
                <w:szCs w:val="24"/>
              </w:rPr>
            </w:pPr>
            <w:r>
              <w:rPr>
                <w:rFonts w:ascii="Times New Roman" w:hAnsi="Times New Roman"/>
                <w:sz w:val="24"/>
                <w:szCs w:val="24"/>
              </w:rPr>
              <w:t>0,0</w:t>
            </w:r>
            <w:r w:rsidR="00522401">
              <w:rPr>
                <w:rFonts w:ascii="Times New Roman" w:hAnsi="Times New Roman"/>
                <w:sz w:val="24"/>
                <w:szCs w:val="24"/>
              </w:rPr>
              <w:t>0</w:t>
            </w:r>
          </w:p>
        </w:tc>
        <w:tc>
          <w:tcPr>
            <w:tcW w:w="475" w:type="pct"/>
            <w:vMerge/>
            <w:shd w:val="clear" w:color="auto" w:fill="auto"/>
          </w:tcPr>
          <w:p w:rsidR="003D7FC4" w:rsidRPr="00EC49C6" w:rsidRDefault="003D7FC4" w:rsidP="00EC49C6">
            <w:pPr>
              <w:rPr>
                <w:rFonts w:ascii="Times New Roman" w:hAnsi="Times New Roman"/>
                <w:sz w:val="24"/>
                <w:szCs w:val="24"/>
              </w:rPr>
            </w:pPr>
          </w:p>
        </w:tc>
        <w:tc>
          <w:tcPr>
            <w:tcW w:w="516" w:type="pct"/>
            <w:vMerge/>
            <w:shd w:val="clear" w:color="auto" w:fill="auto"/>
          </w:tcPr>
          <w:p w:rsidR="003D7FC4" w:rsidRPr="00EC49C6" w:rsidRDefault="003D7FC4" w:rsidP="00EC49C6">
            <w:pPr>
              <w:rPr>
                <w:rFonts w:ascii="Times New Roman" w:hAnsi="Times New Roman"/>
                <w:sz w:val="24"/>
                <w:szCs w:val="24"/>
              </w:rPr>
            </w:pPr>
          </w:p>
        </w:tc>
      </w:tr>
      <w:tr w:rsidR="00011CC1" w:rsidRPr="00EC49C6" w:rsidTr="00011CC1">
        <w:trPr>
          <w:trHeight w:val="264"/>
          <w:jc w:val="center"/>
        </w:trPr>
        <w:tc>
          <w:tcPr>
            <w:tcW w:w="151" w:type="pct"/>
            <w:vMerge w:val="restar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lastRenderedPageBreak/>
              <w:t>3.</w:t>
            </w:r>
          </w:p>
        </w:tc>
        <w:tc>
          <w:tcPr>
            <w:tcW w:w="822" w:type="pct"/>
            <w:vMerge w:val="restart"/>
            <w:shd w:val="clear" w:color="auto" w:fill="auto"/>
          </w:tcPr>
          <w:p w:rsidR="003E0DFA" w:rsidRPr="00EC49C6" w:rsidRDefault="003E0DFA" w:rsidP="009A6FA3">
            <w:pPr>
              <w:rPr>
                <w:rFonts w:ascii="Times New Roman" w:hAnsi="Times New Roman"/>
                <w:sz w:val="24"/>
                <w:szCs w:val="24"/>
              </w:rPr>
            </w:pPr>
            <w:r w:rsidRPr="00EC49C6">
              <w:rPr>
                <w:rFonts w:ascii="Times New Roman" w:hAnsi="Times New Roman"/>
                <w:sz w:val="24"/>
                <w:szCs w:val="24"/>
              </w:rPr>
              <w:t xml:space="preserve">Основное мероприятие </w:t>
            </w:r>
            <w:r w:rsidR="00524B37">
              <w:rPr>
                <w:rFonts w:ascii="Times New Roman" w:hAnsi="Times New Roman"/>
                <w:sz w:val="24"/>
                <w:szCs w:val="24"/>
              </w:rPr>
              <w:t>0</w:t>
            </w:r>
            <w:r>
              <w:rPr>
                <w:rFonts w:ascii="Times New Roman" w:hAnsi="Times New Roman"/>
                <w:sz w:val="24"/>
                <w:szCs w:val="24"/>
              </w:rPr>
              <w:t>3</w:t>
            </w:r>
            <w:r w:rsidRPr="00EC49C6">
              <w:rPr>
                <w:rFonts w:ascii="Times New Roman" w:hAnsi="Times New Roman"/>
                <w:sz w:val="24"/>
                <w:szCs w:val="24"/>
              </w:rPr>
              <w:t>. Цифровое государственное управление</w:t>
            </w:r>
          </w:p>
        </w:tc>
        <w:tc>
          <w:tcPr>
            <w:tcW w:w="346" w:type="pct"/>
            <w:vMerge w:val="restart"/>
            <w:shd w:val="clear" w:color="auto" w:fill="auto"/>
          </w:tcPr>
          <w:p w:rsidR="003E0DFA" w:rsidRPr="00EC49C6" w:rsidRDefault="003E0DFA" w:rsidP="009A6FA3">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3E0DFA" w:rsidRPr="006834B5" w:rsidRDefault="00D61B58" w:rsidP="00AA2989">
            <w:pPr>
              <w:jc w:val="center"/>
              <w:rPr>
                <w:rFonts w:ascii="Times New Roman" w:hAnsi="Times New Roman"/>
                <w:sz w:val="24"/>
                <w:szCs w:val="24"/>
              </w:rPr>
            </w:pPr>
            <w:r>
              <w:rPr>
                <w:rFonts w:ascii="Times New Roman" w:hAnsi="Times New Roman"/>
                <w:sz w:val="24"/>
                <w:szCs w:val="24"/>
                <w:lang w:val="en-US"/>
              </w:rPr>
              <w:t>2 107,6</w:t>
            </w:r>
            <w:r w:rsidR="006834B5">
              <w:rPr>
                <w:rFonts w:ascii="Times New Roman" w:hAnsi="Times New Roman"/>
                <w:sz w:val="24"/>
                <w:szCs w:val="24"/>
              </w:rPr>
              <w:t>0</w:t>
            </w:r>
          </w:p>
        </w:tc>
        <w:tc>
          <w:tcPr>
            <w:tcW w:w="280" w:type="pct"/>
          </w:tcPr>
          <w:p w:rsidR="003E0DFA" w:rsidRPr="006834B5" w:rsidRDefault="00D61B58" w:rsidP="00AA2989">
            <w:pPr>
              <w:jc w:val="center"/>
              <w:rPr>
                <w:rFonts w:ascii="Times New Roman" w:hAnsi="Times New Roman"/>
                <w:sz w:val="24"/>
                <w:szCs w:val="24"/>
              </w:rPr>
            </w:pPr>
            <w:r>
              <w:rPr>
                <w:rFonts w:ascii="Times New Roman" w:hAnsi="Times New Roman"/>
                <w:sz w:val="24"/>
                <w:szCs w:val="24"/>
                <w:lang w:val="en-US"/>
              </w:rPr>
              <w:t>2 107,6</w:t>
            </w:r>
            <w:r w:rsidR="006834B5">
              <w:rPr>
                <w:rFonts w:ascii="Times New Roman" w:hAnsi="Times New Roman"/>
                <w:sz w:val="24"/>
                <w:szCs w:val="24"/>
              </w:rPr>
              <w:t>0</w:t>
            </w:r>
          </w:p>
        </w:tc>
        <w:tc>
          <w:tcPr>
            <w:tcW w:w="268" w:type="pct"/>
            <w:gridSpan w:val="2"/>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257" w:type="pct"/>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239" w:type="pct"/>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238" w:type="pct"/>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475" w:type="pct"/>
            <w:vMerge w:val="restart"/>
            <w:shd w:val="clear" w:color="auto" w:fill="auto"/>
          </w:tcPr>
          <w:p w:rsidR="003E0DF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345"/>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3E0DFA" w:rsidRPr="006834B5" w:rsidRDefault="00D61B58" w:rsidP="00AA2989">
            <w:pPr>
              <w:jc w:val="center"/>
              <w:rPr>
                <w:rFonts w:ascii="Times New Roman" w:hAnsi="Times New Roman"/>
                <w:sz w:val="24"/>
                <w:szCs w:val="24"/>
              </w:rPr>
            </w:pPr>
            <w:r>
              <w:rPr>
                <w:rFonts w:ascii="Times New Roman" w:hAnsi="Times New Roman"/>
                <w:sz w:val="24"/>
                <w:szCs w:val="24"/>
                <w:lang w:val="en-US"/>
              </w:rPr>
              <w:t>2 107,6</w:t>
            </w:r>
            <w:r w:rsidR="006834B5">
              <w:rPr>
                <w:rFonts w:ascii="Times New Roman" w:hAnsi="Times New Roman"/>
                <w:sz w:val="24"/>
                <w:szCs w:val="24"/>
              </w:rPr>
              <w:t>0</w:t>
            </w:r>
          </w:p>
        </w:tc>
        <w:tc>
          <w:tcPr>
            <w:tcW w:w="280" w:type="pct"/>
          </w:tcPr>
          <w:p w:rsidR="003E0DFA" w:rsidRPr="006834B5" w:rsidRDefault="00D61B58" w:rsidP="00AA2989">
            <w:pPr>
              <w:jc w:val="center"/>
              <w:rPr>
                <w:rFonts w:ascii="Times New Roman" w:hAnsi="Times New Roman"/>
                <w:sz w:val="24"/>
                <w:szCs w:val="24"/>
              </w:rPr>
            </w:pPr>
            <w:r>
              <w:rPr>
                <w:rFonts w:ascii="Times New Roman" w:hAnsi="Times New Roman"/>
                <w:sz w:val="24"/>
                <w:szCs w:val="24"/>
                <w:lang w:val="en-US"/>
              </w:rPr>
              <w:t>2 107,6</w:t>
            </w:r>
            <w:r w:rsidR="006834B5">
              <w:rPr>
                <w:rFonts w:ascii="Times New Roman" w:hAnsi="Times New Roman"/>
                <w:sz w:val="24"/>
                <w:szCs w:val="24"/>
              </w:rPr>
              <w:t>0</w:t>
            </w:r>
          </w:p>
        </w:tc>
        <w:tc>
          <w:tcPr>
            <w:tcW w:w="268" w:type="pct"/>
            <w:gridSpan w:val="2"/>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257" w:type="pct"/>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239" w:type="pct"/>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238" w:type="pct"/>
            <w:shd w:val="clear" w:color="auto" w:fill="auto"/>
          </w:tcPr>
          <w:p w:rsidR="003E0DFA" w:rsidRPr="007951F3" w:rsidRDefault="003E0DFA" w:rsidP="00524B37">
            <w:pPr>
              <w:jc w:val="center"/>
              <w:rPr>
                <w:rFonts w:ascii="Times New Roman" w:hAnsi="Times New Roman"/>
                <w:sz w:val="24"/>
                <w:szCs w:val="24"/>
                <w:lang w:val="en-US"/>
              </w:rPr>
            </w:pPr>
            <w:r>
              <w:rPr>
                <w:rFonts w:ascii="Times New Roman" w:hAnsi="Times New Roman"/>
                <w:sz w:val="24"/>
                <w:szCs w:val="24"/>
              </w:rPr>
              <w:t>0,0</w:t>
            </w:r>
            <w:r w:rsidR="007951F3">
              <w:rPr>
                <w:rFonts w:ascii="Times New Roman" w:hAnsi="Times New Roman"/>
                <w:sz w:val="24"/>
                <w:szCs w:val="24"/>
                <w:lang w:val="en-US"/>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3398"/>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3E0DFA" w:rsidRPr="00EC49C6" w:rsidRDefault="00284D3C" w:rsidP="00284D3C">
            <w:pPr>
              <w:jc w:val="center"/>
              <w:rPr>
                <w:rFonts w:ascii="Times New Roman" w:hAnsi="Times New Roman"/>
                <w:sz w:val="24"/>
                <w:szCs w:val="24"/>
              </w:rPr>
            </w:pPr>
            <w:r>
              <w:rPr>
                <w:rFonts w:ascii="Times New Roman" w:hAnsi="Times New Roman"/>
                <w:sz w:val="24"/>
                <w:szCs w:val="24"/>
              </w:rPr>
              <w:t>0,00</w:t>
            </w:r>
          </w:p>
        </w:tc>
        <w:tc>
          <w:tcPr>
            <w:tcW w:w="301" w:type="pct"/>
            <w:shd w:val="clear" w:color="auto" w:fill="auto"/>
          </w:tcPr>
          <w:p w:rsidR="003E0DFA" w:rsidRPr="00EC49C6" w:rsidRDefault="003E0DFA" w:rsidP="00524B37">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80" w:type="pct"/>
          </w:tcPr>
          <w:p w:rsidR="003E0DFA" w:rsidRPr="00EC49C6" w:rsidRDefault="003E0DFA" w:rsidP="00524B37">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68" w:type="pct"/>
            <w:gridSpan w:val="2"/>
            <w:shd w:val="clear" w:color="auto" w:fill="auto"/>
          </w:tcPr>
          <w:p w:rsidR="003E0DFA" w:rsidRPr="00EC49C6" w:rsidRDefault="003E0DFA" w:rsidP="00524B37">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57" w:type="pct"/>
            <w:shd w:val="clear" w:color="auto" w:fill="auto"/>
          </w:tcPr>
          <w:p w:rsidR="003E0DFA" w:rsidRPr="00EC49C6" w:rsidRDefault="003E0DFA" w:rsidP="00524B37">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39" w:type="pct"/>
            <w:shd w:val="clear" w:color="auto" w:fill="auto"/>
          </w:tcPr>
          <w:p w:rsidR="003E0DFA" w:rsidRPr="00EC49C6" w:rsidRDefault="003E0DFA" w:rsidP="00524B37">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38" w:type="pct"/>
            <w:shd w:val="clear" w:color="auto" w:fill="auto"/>
          </w:tcPr>
          <w:p w:rsidR="003E0DFA" w:rsidRPr="00EC49C6" w:rsidRDefault="003E0DFA" w:rsidP="00524B37">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288"/>
          <w:jc w:val="center"/>
        </w:trPr>
        <w:tc>
          <w:tcPr>
            <w:tcW w:w="151" w:type="pct"/>
            <w:vMerge w:val="restar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lastRenderedPageBreak/>
              <w:t>3.1.</w:t>
            </w:r>
          </w:p>
        </w:tc>
        <w:tc>
          <w:tcPr>
            <w:tcW w:w="822" w:type="pct"/>
            <w:vMerge w:val="restar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 xml:space="preserve">Мероприятие </w:t>
            </w:r>
            <w:r w:rsidR="002E0D6D">
              <w:rPr>
                <w:rFonts w:ascii="Times New Roman" w:hAnsi="Times New Roman"/>
                <w:sz w:val="24"/>
                <w:szCs w:val="24"/>
              </w:rPr>
              <w:t>03.0</w:t>
            </w:r>
            <w:r w:rsidRPr="00EC49C6">
              <w:rPr>
                <w:rFonts w:ascii="Times New Roman" w:hAnsi="Times New Roman"/>
                <w:sz w:val="24"/>
                <w:szCs w:val="24"/>
              </w:rPr>
              <w:t>1. Обе</w:t>
            </w:r>
            <w:r w:rsidR="008C0E4B">
              <w:rPr>
                <w:rFonts w:ascii="Times New Roman" w:hAnsi="Times New Roman"/>
                <w:sz w:val="24"/>
                <w:szCs w:val="24"/>
              </w:rPr>
              <w:t>спечение программными продуктам</w:t>
            </w:r>
          </w:p>
        </w:tc>
        <w:tc>
          <w:tcPr>
            <w:tcW w:w="346" w:type="pct"/>
            <w:vMerge w:val="restart"/>
            <w:shd w:val="clear" w:color="auto" w:fill="auto"/>
          </w:tcPr>
          <w:p w:rsidR="003E0DFA" w:rsidRPr="00EC49C6" w:rsidRDefault="003E0DFA"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1152</w:t>
            </w:r>
            <w:r>
              <w:rPr>
                <w:rFonts w:ascii="Times New Roman" w:hAnsi="Times New Roman"/>
                <w:sz w:val="24"/>
                <w:szCs w:val="24"/>
              </w:rPr>
              <w:t>,6</w:t>
            </w:r>
            <w:r w:rsidR="006834B5">
              <w:rPr>
                <w:rFonts w:ascii="Times New Roman" w:hAnsi="Times New Roman"/>
                <w:sz w:val="24"/>
                <w:szCs w:val="24"/>
              </w:rPr>
              <w:t>0</w:t>
            </w:r>
          </w:p>
        </w:tc>
        <w:tc>
          <w:tcPr>
            <w:tcW w:w="280" w:type="pct"/>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1152</w:t>
            </w:r>
            <w:r>
              <w:rPr>
                <w:rFonts w:ascii="Times New Roman" w:hAnsi="Times New Roman"/>
                <w:sz w:val="24"/>
                <w:szCs w:val="24"/>
              </w:rPr>
              <w:t>,6</w:t>
            </w:r>
            <w:r w:rsidR="006834B5">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475" w:type="pct"/>
            <w:vMerge w:val="restart"/>
            <w:shd w:val="clear" w:color="auto" w:fill="auto"/>
          </w:tcPr>
          <w:p w:rsidR="003E0DF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230"/>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1152</w:t>
            </w:r>
            <w:r>
              <w:rPr>
                <w:rFonts w:ascii="Times New Roman" w:hAnsi="Times New Roman"/>
                <w:sz w:val="24"/>
                <w:szCs w:val="24"/>
              </w:rPr>
              <w:t>,6</w:t>
            </w:r>
            <w:r w:rsidR="006834B5">
              <w:rPr>
                <w:rFonts w:ascii="Times New Roman" w:hAnsi="Times New Roman"/>
                <w:sz w:val="24"/>
                <w:szCs w:val="24"/>
              </w:rPr>
              <w:t>0</w:t>
            </w:r>
          </w:p>
        </w:tc>
        <w:tc>
          <w:tcPr>
            <w:tcW w:w="280" w:type="pct"/>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1152</w:t>
            </w:r>
            <w:r>
              <w:rPr>
                <w:rFonts w:ascii="Times New Roman" w:hAnsi="Times New Roman"/>
                <w:sz w:val="24"/>
                <w:szCs w:val="24"/>
              </w:rPr>
              <w:t>,6</w:t>
            </w:r>
            <w:r w:rsidR="006834B5">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1350"/>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6834B5">
              <w:rPr>
                <w:rFonts w:ascii="Times New Roman" w:hAnsi="Times New Roman"/>
                <w:sz w:val="24"/>
                <w:szCs w:val="24"/>
              </w:rPr>
              <w:t>0</w:t>
            </w:r>
          </w:p>
        </w:tc>
        <w:tc>
          <w:tcPr>
            <w:tcW w:w="301"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345"/>
          <w:jc w:val="center"/>
        </w:trPr>
        <w:tc>
          <w:tcPr>
            <w:tcW w:w="151" w:type="pct"/>
            <w:vMerge w:val="restar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3.2.</w:t>
            </w:r>
          </w:p>
        </w:tc>
        <w:tc>
          <w:tcPr>
            <w:tcW w:w="822" w:type="pct"/>
            <w:vMerge w:val="restart"/>
            <w:shd w:val="clear" w:color="auto" w:fill="auto"/>
          </w:tcPr>
          <w:p w:rsidR="003E0DFA" w:rsidRPr="00EC49C6" w:rsidRDefault="003E0DFA" w:rsidP="002E0D6D">
            <w:pPr>
              <w:rPr>
                <w:rFonts w:ascii="Times New Roman" w:hAnsi="Times New Roman"/>
                <w:sz w:val="24"/>
                <w:szCs w:val="24"/>
              </w:rPr>
            </w:pPr>
            <w:r w:rsidRPr="003B6AFF">
              <w:rPr>
                <w:rFonts w:ascii="Times New Roman" w:hAnsi="Times New Roman"/>
                <w:sz w:val="24"/>
                <w:szCs w:val="24"/>
              </w:rPr>
              <w:t xml:space="preserve">Мероприятие </w:t>
            </w:r>
            <w:r w:rsidR="002E0D6D">
              <w:rPr>
                <w:rFonts w:ascii="Times New Roman" w:hAnsi="Times New Roman"/>
                <w:sz w:val="24"/>
                <w:szCs w:val="24"/>
              </w:rPr>
              <w:t>03.0</w:t>
            </w:r>
            <w:r w:rsidRPr="003B6AFF">
              <w:rPr>
                <w:rFonts w:ascii="Times New Roman" w:hAnsi="Times New Roman"/>
                <w:sz w:val="24"/>
                <w:szCs w:val="24"/>
              </w:rPr>
              <w:t xml:space="preserve">2. Внедрение и </w:t>
            </w:r>
            <w:r w:rsidRPr="003B6AFF">
              <w:rPr>
                <w:rFonts w:ascii="Times New Roman" w:hAnsi="Times New Roman"/>
                <w:sz w:val="24"/>
                <w:szCs w:val="24"/>
              </w:rPr>
              <w:lastRenderedPageBreak/>
              <w:t>сопровождение информационных систем поддержки оказания государственных и муниципальных услуг и обеспечивающих</w:t>
            </w:r>
            <w:r w:rsidRPr="00EC49C6">
              <w:rPr>
                <w:rFonts w:ascii="Times New Roman" w:hAnsi="Times New Roman"/>
                <w:sz w:val="24"/>
                <w:szCs w:val="24"/>
              </w:rPr>
              <w:t xml:space="preserve"> функций и контроля результативности деятельности ОМСУ муниципального образования Московской области</w:t>
            </w:r>
          </w:p>
        </w:tc>
        <w:tc>
          <w:tcPr>
            <w:tcW w:w="346" w:type="pct"/>
            <w:vMerge w:val="restart"/>
            <w:shd w:val="clear" w:color="auto" w:fill="auto"/>
          </w:tcPr>
          <w:p w:rsidR="003E0DFA" w:rsidRPr="00EC49C6" w:rsidRDefault="003E0DFA" w:rsidP="00EC49C6">
            <w:pPr>
              <w:rPr>
                <w:rFonts w:ascii="Times New Roman" w:hAnsi="Times New Roman"/>
                <w:sz w:val="24"/>
                <w:szCs w:val="24"/>
              </w:rPr>
            </w:pPr>
            <w:r>
              <w:rPr>
                <w:rFonts w:ascii="Times New Roman" w:hAnsi="Times New Roman"/>
                <w:sz w:val="24"/>
                <w:szCs w:val="24"/>
              </w:rPr>
              <w:lastRenderedPageBreak/>
              <w:t>2020-2024</w:t>
            </w: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3E0DFA" w:rsidRPr="00EC49C6" w:rsidRDefault="002E0D6D"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3E0DFA" w:rsidRPr="00EC49C6" w:rsidRDefault="00A92FE7" w:rsidP="00014069">
            <w:pPr>
              <w:jc w:val="center"/>
              <w:rPr>
                <w:rFonts w:ascii="Times New Roman" w:hAnsi="Times New Roman"/>
                <w:sz w:val="24"/>
                <w:szCs w:val="24"/>
              </w:rPr>
            </w:pPr>
            <w:r>
              <w:rPr>
                <w:rFonts w:ascii="Times New Roman" w:hAnsi="Times New Roman"/>
                <w:sz w:val="24"/>
                <w:szCs w:val="24"/>
                <w:lang w:val="en-US"/>
              </w:rPr>
              <w:t>705</w:t>
            </w:r>
            <w:r>
              <w:rPr>
                <w:rFonts w:ascii="Times New Roman" w:hAnsi="Times New Roman"/>
                <w:sz w:val="24"/>
                <w:szCs w:val="24"/>
              </w:rPr>
              <w:t>,0</w:t>
            </w:r>
            <w:r w:rsidR="00B54105">
              <w:rPr>
                <w:rFonts w:ascii="Times New Roman" w:hAnsi="Times New Roman"/>
                <w:sz w:val="24"/>
                <w:szCs w:val="24"/>
              </w:rPr>
              <w:t>0</w:t>
            </w:r>
          </w:p>
        </w:tc>
        <w:tc>
          <w:tcPr>
            <w:tcW w:w="280" w:type="pct"/>
          </w:tcPr>
          <w:p w:rsidR="003E0DFA" w:rsidRPr="00EC49C6" w:rsidRDefault="00A92FE7" w:rsidP="00AA2989">
            <w:pPr>
              <w:jc w:val="center"/>
              <w:rPr>
                <w:rFonts w:ascii="Times New Roman" w:hAnsi="Times New Roman"/>
                <w:sz w:val="24"/>
                <w:szCs w:val="24"/>
              </w:rPr>
            </w:pPr>
            <w:r>
              <w:rPr>
                <w:rFonts w:ascii="Times New Roman" w:hAnsi="Times New Roman"/>
                <w:sz w:val="24"/>
                <w:szCs w:val="24"/>
                <w:lang w:val="en-US"/>
              </w:rPr>
              <w:t>705</w:t>
            </w:r>
            <w:r>
              <w:rPr>
                <w:rFonts w:ascii="Times New Roman" w:hAnsi="Times New Roman"/>
                <w:sz w:val="24"/>
                <w:szCs w:val="24"/>
              </w:rPr>
              <w:t>,0</w:t>
            </w:r>
            <w:r w:rsidR="00B54105">
              <w:rPr>
                <w:rFonts w:ascii="Times New Roman" w:hAnsi="Times New Roman"/>
                <w:sz w:val="24"/>
                <w:szCs w:val="24"/>
              </w:rPr>
              <w:t>0</w:t>
            </w:r>
          </w:p>
        </w:tc>
        <w:tc>
          <w:tcPr>
            <w:tcW w:w="268" w:type="pct"/>
            <w:gridSpan w:val="2"/>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3E0DF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lastRenderedPageBreak/>
              <w:t>специалист 1-ой категории</w:t>
            </w:r>
          </w:p>
        </w:tc>
        <w:tc>
          <w:tcPr>
            <w:tcW w:w="516" w:type="pct"/>
            <w:vMerge w:val="restart"/>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264"/>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3E0DFA" w:rsidRPr="00EC49C6" w:rsidRDefault="002E0D6D"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3E0DFA" w:rsidRPr="00EC49C6" w:rsidRDefault="00A92FE7" w:rsidP="00014069">
            <w:pPr>
              <w:jc w:val="center"/>
              <w:rPr>
                <w:rFonts w:ascii="Times New Roman" w:hAnsi="Times New Roman"/>
                <w:sz w:val="24"/>
                <w:szCs w:val="24"/>
              </w:rPr>
            </w:pPr>
            <w:r>
              <w:rPr>
                <w:rFonts w:ascii="Times New Roman" w:hAnsi="Times New Roman"/>
                <w:sz w:val="24"/>
                <w:szCs w:val="24"/>
                <w:lang w:val="en-US"/>
              </w:rPr>
              <w:t>705</w:t>
            </w:r>
            <w:r>
              <w:rPr>
                <w:rFonts w:ascii="Times New Roman" w:hAnsi="Times New Roman"/>
                <w:sz w:val="24"/>
                <w:szCs w:val="24"/>
              </w:rPr>
              <w:t>,0</w:t>
            </w:r>
            <w:r w:rsidR="00B54105">
              <w:rPr>
                <w:rFonts w:ascii="Times New Roman" w:hAnsi="Times New Roman"/>
                <w:sz w:val="24"/>
                <w:szCs w:val="24"/>
              </w:rPr>
              <w:t>0</w:t>
            </w:r>
          </w:p>
        </w:tc>
        <w:tc>
          <w:tcPr>
            <w:tcW w:w="280" w:type="pct"/>
          </w:tcPr>
          <w:p w:rsidR="003E0DFA" w:rsidRPr="00EC49C6" w:rsidRDefault="00A92FE7" w:rsidP="00AA2989">
            <w:pPr>
              <w:jc w:val="center"/>
              <w:rPr>
                <w:rFonts w:ascii="Times New Roman" w:hAnsi="Times New Roman"/>
                <w:sz w:val="24"/>
                <w:szCs w:val="24"/>
              </w:rPr>
            </w:pPr>
            <w:r>
              <w:rPr>
                <w:rFonts w:ascii="Times New Roman" w:hAnsi="Times New Roman"/>
                <w:sz w:val="24"/>
                <w:szCs w:val="24"/>
                <w:lang w:val="en-US"/>
              </w:rPr>
              <w:t>705</w:t>
            </w:r>
            <w:r>
              <w:rPr>
                <w:rFonts w:ascii="Times New Roman" w:hAnsi="Times New Roman"/>
                <w:sz w:val="24"/>
                <w:szCs w:val="24"/>
              </w:rPr>
              <w:t>,0</w:t>
            </w:r>
            <w:r w:rsidR="00B54105">
              <w:rPr>
                <w:rFonts w:ascii="Times New Roman" w:hAnsi="Times New Roman"/>
                <w:sz w:val="24"/>
                <w:szCs w:val="24"/>
              </w:rPr>
              <w:t>0</w:t>
            </w:r>
          </w:p>
        </w:tc>
        <w:tc>
          <w:tcPr>
            <w:tcW w:w="268" w:type="pct"/>
            <w:gridSpan w:val="2"/>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014069">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1526"/>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391"/>
          <w:jc w:val="center"/>
        </w:trPr>
        <w:tc>
          <w:tcPr>
            <w:tcW w:w="151" w:type="pct"/>
            <w:vMerge w:val="restar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3.3.</w:t>
            </w:r>
          </w:p>
        </w:tc>
        <w:tc>
          <w:tcPr>
            <w:tcW w:w="822" w:type="pct"/>
            <w:vMerge w:val="restar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 xml:space="preserve">Мероприятие </w:t>
            </w:r>
            <w:r w:rsidR="002E0D6D">
              <w:rPr>
                <w:rFonts w:ascii="Times New Roman" w:hAnsi="Times New Roman"/>
                <w:sz w:val="24"/>
                <w:szCs w:val="24"/>
              </w:rPr>
              <w:t>0</w:t>
            </w:r>
            <w:r w:rsidRPr="00EC49C6">
              <w:rPr>
                <w:rFonts w:ascii="Times New Roman" w:hAnsi="Times New Roman"/>
                <w:sz w:val="24"/>
                <w:szCs w:val="24"/>
              </w:rPr>
              <w:t>3.</w:t>
            </w:r>
            <w:r w:rsidR="002E0D6D">
              <w:rPr>
                <w:rFonts w:ascii="Times New Roman" w:hAnsi="Times New Roman"/>
                <w:sz w:val="24"/>
                <w:szCs w:val="24"/>
              </w:rPr>
              <w:t>03.</w:t>
            </w:r>
            <w:r w:rsidRPr="00EC49C6">
              <w:rPr>
                <w:rFonts w:ascii="Times New Roman" w:hAnsi="Times New Roman"/>
                <w:sz w:val="24"/>
                <w:szCs w:val="24"/>
              </w:rPr>
              <w:t xml:space="preserve"> 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346" w:type="pct"/>
            <w:vMerge w:val="restart"/>
            <w:shd w:val="clear" w:color="auto" w:fill="auto"/>
          </w:tcPr>
          <w:p w:rsidR="003E0DFA" w:rsidRPr="00EC49C6" w:rsidRDefault="003E0DFA"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250</w:t>
            </w:r>
            <w:r w:rsidR="003E0DFA">
              <w:rPr>
                <w:rFonts w:ascii="Times New Roman" w:hAnsi="Times New Roman"/>
                <w:sz w:val="24"/>
                <w:szCs w:val="24"/>
              </w:rPr>
              <w:t>,0</w:t>
            </w:r>
            <w:r w:rsidR="00B54105">
              <w:rPr>
                <w:rFonts w:ascii="Times New Roman" w:hAnsi="Times New Roman"/>
                <w:sz w:val="24"/>
                <w:szCs w:val="24"/>
              </w:rPr>
              <w:t>0</w:t>
            </w:r>
          </w:p>
        </w:tc>
        <w:tc>
          <w:tcPr>
            <w:tcW w:w="280" w:type="pct"/>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250</w:t>
            </w:r>
            <w:r>
              <w:rPr>
                <w:rFonts w:ascii="Times New Roman" w:hAnsi="Times New Roman"/>
                <w:sz w:val="24"/>
                <w:szCs w:val="24"/>
              </w:rPr>
              <w:t>,0</w:t>
            </w:r>
            <w:r w:rsidR="0029046C">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29046C">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3E0DFA"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311"/>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3E0DFA"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250</w:t>
            </w:r>
            <w:r>
              <w:rPr>
                <w:rFonts w:ascii="Times New Roman" w:hAnsi="Times New Roman"/>
                <w:sz w:val="24"/>
                <w:szCs w:val="24"/>
              </w:rPr>
              <w:t>,0</w:t>
            </w:r>
            <w:r w:rsidR="00B54105">
              <w:rPr>
                <w:rFonts w:ascii="Times New Roman" w:hAnsi="Times New Roman"/>
                <w:sz w:val="24"/>
                <w:szCs w:val="24"/>
              </w:rPr>
              <w:t>0</w:t>
            </w:r>
          </w:p>
        </w:tc>
        <w:tc>
          <w:tcPr>
            <w:tcW w:w="280" w:type="pct"/>
          </w:tcPr>
          <w:p w:rsidR="003E0DFA" w:rsidRPr="00EC49C6" w:rsidRDefault="00A92FE7" w:rsidP="00C15EF1">
            <w:pPr>
              <w:jc w:val="center"/>
              <w:rPr>
                <w:rFonts w:ascii="Times New Roman" w:hAnsi="Times New Roman"/>
                <w:sz w:val="24"/>
                <w:szCs w:val="24"/>
              </w:rPr>
            </w:pPr>
            <w:r>
              <w:rPr>
                <w:rFonts w:ascii="Times New Roman" w:hAnsi="Times New Roman"/>
                <w:sz w:val="24"/>
                <w:szCs w:val="24"/>
                <w:lang w:val="en-US"/>
              </w:rPr>
              <w:t>250</w:t>
            </w:r>
            <w:r>
              <w:rPr>
                <w:rFonts w:ascii="Times New Roman" w:hAnsi="Times New Roman"/>
                <w:sz w:val="24"/>
                <w:szCs w:val="24"/>
              </w:rPr>
              <w:t>,0</w:t>
            </w:r>
            <w:r w:rsidR="00B54105">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1691"/>
          <w:jc w:val="center"/>
        </w:trPr>
        <w:tc>
          <w:tcPr>
            <w:tcW w:w="151" w:type="pct"/>
            <w:vMerge/>
            <w:shd w:val="clear" w:color="auto" w:fill="auto"/>
          </w:tcPr>
          <w:p w:rsidR="003E0DFA" w:rsidRPr="00EC49C6" w:rsidRDefault="003E0DFA" w:rsidP="00EC49C6">
            <w:pPr>
              <w:rPr>
                <w:rFonts w:ascii="Times New Roman" w:hAnsi="Times New Roman"/>
                <w:sz w:val="24"/>
                <w:szCs w:val="24"/>
              </w:rPr>
            </w:pPr>
          </w:p>
        </w:tc>
        <w:tc>
          <w:tcPr>
            <w:tcW w:w="822" w:type="pct"/>
            <w:vMerge/>
            <w:shd w:val="clear" w:color="auto" w:fill="auto"/>
          </w:tcPr>
          <w:p w:rsidR="003E0DFA" w:rsidRPr="00EC49C6" w:rsidRDefault="003E0DFA" w:rsidP="00EC49C6">
            <w:pPr>
              <w:rPr>
                <w:rFonts w:ascii="Times New Roman" w:hAnsi="Times New Roman"/>
                <w:sz w:val="24"/>
                <w:szCs w:val="24"/>
              </w:rPr>
            </w:pPr>
          </w:p>
        </w:tc>
        <w:tc>
          <w:tcPr>
            <w:tcW w:w="346" w:type="pct"/>
            <w:vMerge/>
            <w:shd w:val="clear" w:color="auto" w:fill="auto"/>
          </w:tcPr>
          <w:p w:rsidR="003E0DFA" w:rsidRPr="00EC49C6" w:rsidRDefault="003E0DFA" w:rsidP="00EC49C6">
            <w:pPr>
              <w:rPr>
                <w:rFonts w:ascii="Times New Roman" w:hAnsi="Times New Roman"/>
                <w:sz w:val="24"/>
                <w:szCs w:val="24"/>
              </w:rPr>
            </w:pPr>
          </w:p>
        </w:tc>
        <w:tc>
          <w:tcPr>
            <w:tcW w:w="458" w:type="pct"/>
            <w:shd w:val="clear" w:color="auto" w:fill="auto"/>
          </w:tcPr>
          <w:p w:rsidR="003E0DFA" w:rsidRPr="00EC49C6" w:rsidRDefault="003E0DFA"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3E0DFA" w:rsidRPr="00EC49C6" w:rsidRDefault="00284D3C" w:rsidP="00C15EF1">
            <w:pPr>
              <w:jc w:val="center"/>
              <w:rPr>
                <w:rFonts w:ascii="Times New Roman" w:hAnsi="Times New Roman"/>
                <w:sz w:val="24"/>
                <w:szCs w:val="24"/>
              </w:rPr>
            </w:pPr>
            <w:r>
              <w:rPr>
                <w:rFonts w:ascii="Times New Roman" w:hAnsi="Times New Roman"/>
                <w:sz w:val="24"/>
                <w:szCs w:val="24"/>
              </w:rPr>
              <w:t>0,00</w:t>
            </w:r>
          </w:p>
        </w:tc>
        <w:tc>
          <w:tcPr>
            <w:tcW w:w="301" w:type="pct"/>
            <w:shd w:val="clear" w:color="auto" w:fill="auto"/>
          </w:tcPr>
          <w:p w:rsidR="003E0DFA" w:rsidRPr="00EC49C6" w:rsidRDefault="003E0DFA" w:rsidP="00C15EF1">
            <w:pPr>
              <w:jc w:val="center"/>
              <w:rPr>
                <w:rFonts w:ascii="Times New Roman" w:hAnsi="Times New Roman"/>
                <w:sz w:val="24"/>
                <w:szCs w:val="24"/>
              </w:rPr>
            </w:pPr>
            <w:r w:rsidRPr="00EC49C6">
              <w:rPr>
                <w:rFonts w:ascii="Times New Roman" w:hAnsi="Times New Roman"/>
                <w:sz w:val="24"/>
                <w:szCs w:val="24"/>
              </w:rPr>
              <w:t>0,0</w:t>
            </w:r>
            <w:r w:rsidR="00B54105">
              <w:rPr>
                <w:rFonts w:ascii="Times New Roman" w:hAnsi="Times New Roman"/>
                <w:sz w:val="24"/>
                <w:szCs w:val="24"/>
              </w:rPr>
              <w:t>0</w:t>
            </w:r>
          </w:p>
        </w:tc>
        <w:tc>
          <w:tcPr>
            <w:tcW w:w="280" w:type="pct"/>
          </w:tcPr>
          <w:p w:rsidR="003E0DFA" w:rsidRPr="00EC49C6" w:rsidRDefault="003E0DFA" w:rsidP="00C15EF1">
            <w:pPr>
              <w:jc w:val="center"/>
              <w:rPr>
                <w:rFonts w:ascii="Times New Roman" w:hAnsi="Times New Roman"/>
                <w:sz w:val="24"/>
                <w:szCs w:val="24"/>
              </w:rPr>
            </w:pPr>
            <w:r w:rsidRPr="00EC49C6">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3E0DFA" w:rsidRPr="00EC49C6" w:rsidRDefault="003E0DFA" w:rsidP="00C15EF1">
            <w:pPr>
              <w:jc w:val="center"/>
              <w:rPr>
                <w:rFonts w:ascii="Times New Roman" w:hAnsi="Times New Roman"/>
                <w:sz w:val="24"/>
                <w:szCs w:val="24"/>
              </w:rPr>
            </w:pPr>
            <w:r w:rsidRPr="00EC49C6">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3E0DFA" w:rsidRPr="00EC49C6" w:rsidRDefault="003E0DFA" w:rsidP="00C15EF1">
            <w:pPr>
              <w:jc w:val="center"/>
              <w:rPr>
                <w:rFonts w:ascii="Times New Roman" w:hAnsi="Times New Roman"/>
                <w:sz w:val="24"/>
                <w:szCs w:val="24"/>
              </w:rPr>
            </w:pPr>
            <w:r w:rsidRPr="00EC49C6">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3E0DFA" w:rsidRPr="00EC49C6" w:rsidRDefault="003E0DFA" w:rsidP="00C15EF1">
            <w:pPr>
              <w:jc w:val="center"/>
              <w:rPr>
                <w:rFonts w:ascii="Times New Roman" w:hAnsi="Times New Roman"/>
                <w:sz w:val="24"/>
                <w:szCs w:val="24"/>
              </w:rPr>
            </w:pPr>
            <w:r w:rsidRPr="00EC49C6">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3E0DFA" w:rsidRPr="00EC49C6" w:rsidRDefault="003E0DFA" w:rsidP="00C15EF1">
            <w:pPr>
              <w:jc w:val="center"/>
              <w:rPr>
                <w:rFonts w:ascii="Times New Roman" w:hAnsi="Times New Roman"/>
                <w:sz w:val="24"/>
                <w:szCs w:val="24"/>
              </w:rPr>
            </w:pPr>
            <w:r w:rsidRPr="00EC49C6">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3E0DFA" w:rsidRPr="00EC49C6" w:rsidRDefault="003E0DFA" w:rsidP="00EC49C6">
            <w:pPr>
              <w:rPr>
                <w:rFonts w:ascii="Times New Roman" w:hAnsi="Times New Roman"/>
                <w:sz w:val="24"/>
                <w:szCs w:val="24"/>
              </w:rPr>
            </w:pPr>
          </w:p>
        </w:tc>
        <w:tc>
          <w:tcPr>
            <w:tcW w:w="516" w:type="pct"/>
            <w:vMerge/>
            <w:shd w:val="clear" w:color="auto" w:fill="auto"/>
          </w:tcPr>
          <w:p w:rsidR="003E0DFA" w:rsidRPr="00EC49C6" w:rsidRDefault="003E0DFA" w:rsidP="00EC49C6">
            <w:pPr>
              <w:rPr>
                <w:rFonts w:ascii="Times New Roman" w:hAnsi="Times New Roman"/>
                <w:sz w:val="24"/>
                <w:szCs w:val="24"/>
              </w:rPr>
            </w:pPr>
          </w:p>
        </w:tc>
      </w:tr>
      <w:tr w:rsidR="00011CC1" w:rsidRPr="00EC49C6" w:rsidTr="00011CC1">
        <w:trPr>
          <w:trHeight w:val="345"/>
          <w:jc w:val="center"/>
        </w:trPr>
        <w:tc>
          <w:tcPr>
            <w:tcW w:w="151" w:type="pct"/>
            <w:vMerge w:val="restar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lastRenderedPageBreak/>
              <w:t>4.</w:t>
            </w:r>
          </w:p>
        </w:tc>
        <w:tc>
          <w:tcPr>
            <w:tcW w:w="822" w:type="pct"/>
            <w:vMerge w:val="restart"/>
            <w:shd w:val="clear" w:color="auto" w:fill="auto"/>
          </w:tcPr>
          <w:p w:rsidR="00610A87" w:rsidRPr="00EC49C6" w:rsidRDefault="00610A87" w:rsidP="00211DBC">
            <w:pPr>
              <w:rPr>
                <w:rFonts w:ascii="Times New Roman" w:hAnsi="Times New Roman"/>
                <w:sz w:val="24"/>
                <w:szCs w:val="24"/>
              </w:rPr>
            </w:pPr>
            <w:r w:rsidRPr="00EC49C6">
              <w:rPr>
                <w:rFonts w:ascii="Times New Roman" w:hAnsi="Times New Roman"/>
                <w:sz w:val="24"/>
                <w:szCs w:val="24"/>
              </w:rPr>
              <w:t xml:space="preserve">Основное мероприятие </w:t>
            </w:r>
            <w:r w:rsidR="00524B37">
              <w:rPr>
                <w:rFonts w:ascii="Times New Roman" w:hAnsi="Times New Roman"/>
                <w:sz w:val="24"/>
                <w:szCs w:val="24"/>
              </w:rPr>
              <w:t>0</w:t>
            </w:r>
            <w:r w:rsidRPr="00EC49C6">
              <w:rPr>
                <w:rFonts w:ascii="Times New Roman" w:hAnsi="Times New Roman"/>
                <w:sz w:val="24"/>
                <w:szCs w:val="24"/>
              </w:rPr>
              <w:t xml:space="preserve">4. Цифровая </w:t>
            </w:r>
            <w:r>
              <w:rPr>
                <w:rFonts w:ascii="Times New Roman" w:hAnsi="Times New Roman"/>
                <w:sz w:val="24"/>
                <w:szCs w:val="24"/>
              </w:rPr>
              <w:t>культура</w:t>
            </w:r>
          </w:p>
        </w:tc>
        <w:tc>
          <w:tcPr>
            <w:tcW w:w="346" w:type="pct"/>
            <w:vMerge w:val="restart"/>
            <w:shd w:val="clear" w:color="auto" w:fill="auto"/>
          </w:tcPr>
          <w:p w:rsidR="00610A87" w:rsidRPr="00EC49C6" w:rsidRDefault="00610A87" w:rsidP="00211DBC">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610A87"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610A87"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610A87" w:rsidRPr="00EC49C6" w:rsidRDefault="00610A87" w:rsidP="00EC49C6">
            <w:pPr>
              <w:rPr>
                <w:rFonts w:ascii="Times New Roman" w:hAnsi="Times New Roman"/>
                <w:sz w:val="24"/>
                <w:szCs w:val="24"/>
              </w:rPr>
            </w:pPr>
          </w:p>
        </w:tc>
      </w:tr>
      <w:tr w:rsidR="00011CC1" w:rsidRPr="00EC49C6" w:rsidTr="00011CC1">
        <w:trPr>
          <w:trHeight w:val="265"/>
          <w:jc w:val="center"/>
        </w:trPr>
        <w:tc>
          <w:tcPr>
            <w:tcW w:w="151" w:type="pct"/>
            <w:vMerge/>
            <w:shd w:val="clear" w:color="auto" w:fill="auto"/>
          </w:tcPr>
          <w:p w:rsidR="00610A87" w:rsidRPr="00EC49C6" w:rsidRDefault="00610A87" w:rsidP="00EC49C6">
            <w:pPr>
              <w:rPr>
                <w:rFonts w:ascii="Times New Roman" w:hAnsi="Times New Roman"/>
                <w:sz w:val="24"/>
                <w:szCs w:val="24"/>
              </w:rPr>
            </w:pPr>
          </w:p>
        </w:tc>
        <w:tc>
          <w:tcPr>
            <w:tcW w:w="822" w:type="pct"/>
            <w:vMerge/>
            <w:shd w:val="clear" w:color="auto" w:fill="auto"/>
          </w:tcPr>
          <w:p w:rsidR="00610A87" w:rsidRPr="00EC49C6" w:rsidRDefault="00610A87" w:rsidP="00EC49C6">
            <w:pPr>
              <w:rPr>
                <w:rFonts w:ascii="Times New Roman" w:hAnsi="Times New Roman"/>
                <w:sz w:val="24"/>
                <w:szCs w:val="24"/>
              </w:rPr>
            </w:pPr>
          </w:p>
        </w:tc>
        <w:tc>
          <w:tcPr>
            <w:tcW w:w="346" w:type="pct"/>
            <w:vMerge/>
            <w:shd w:val="clear" w:color="auto" w:fill="auto"/>
          </w:tcPr>
          <w:p w:rsidR="00610A87" w:rsidRPr="00EC49C6" w:rsidRDefault="00610A87" w:rsidP="00EC49C6">
            <w:pPr>
              <w:rPr>
                <w:rFonts w:ascii="Times New Roman" w:hAnsi="Times New Roman"/>
                <w:sz w:val="24"/>
                <w:szCs w:val="24"/>
              </w:rPr>
            </w:pPr>
          </w:p>
        </w:tc>
        <w:tc>
          <w:tcPr>
            <w:tcW w:w="458" w:type="pc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610A87"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610A87" w:rsidRPr="00EC49C6" w:rsidRDefault="00610A87" w:rsidP="00EC49C6">
            <w:pPr>
              <w:rPr>
                <w:rFonts w:ascii="Times New Roman" w:hAnsi="Times New Roman"/>
                <w:sz w:val="24"/>
                <w:szCs w:val="24"/>
              </w:rPr>
            </w:pPr>
          </w:p>
        </w:tc>
        <w:tc>
          <w:tcPr>
            <w:tcW w:w="516" w:type="pct"/>
            <w:vMerge/>
            <w:shd w:val="clear" w:color="auto" w:fill="auto"/>
          </w:tcPr>
          <w:p w:rsidR="00610A87" w:rsidRPr="00EC49C6" w:rsidRDefault="00610A87" w:rsidP="00EC49C6">
            <w:pPr>
              <w:rPr>
                <w:rFonts w:ascii="Times New Roman" w:hAnsi="Times New Roman"/>
                <w:sz w:val="24"/>
                <w:szCs w:val="24"/>
              </w:rPr>
            </w:pPr>
          </w:p>
        </w:tc>
      </w:tr>
      <w:tr w:rsidR="00011CC1" w:rsidRPr="00EC49C6" w:rsidTr="00011CC1">
        <w:trPr>
          <w:trHeight w:val="1603"/>
          <w:jc w:val="center"/>
        </w:trPr>
        <w:tc>
          <w:tcPr>
            <w:tcW w:w="151" w:type="pct"/>
            <w:vMerge/>
            <w:shd w:val="clear" w:color="auto" w:fill="auto"/>
          </w:tcPr>
          <w:p w:rsidR="00610A87" w:rsidRPr="00EC49C6" w:rsidRDefault="00610A87" w:rsidP="00EC49C6">
            <w:pPr>
              <w:rPr>
                <w:rFonts w:ascii="Times New Roman" w:hAnsi="Times New Roman"/>
                <w:sz w:val="24"/>
                <w:szCs w:val="24"/>
              </w:rPr>
            </w:pPr>
          </w:p>
        </w:tc>
        <w:tc>
          <w:tcPr>
            <w:tcW w:w="822" w:type="pct"/>
            <w:vMerge/>
            <w:shd w:val="clear" w:color="auto" w:fill="auto"/>
          </w:tcPr>
          <w:p w:rsidR="00610A87" w:rsidRPr="00EC49C6" w:rsidRDefault="00610A87" w:rsidP="00EC49C6">
            <w:pPr>
              <w:rPr>
                <w:rFonts w:ascii="Times New Roman" w:hAnsi="Times New Roman"/>
                <w:sz w:val="24"/>
                <w:szCs w:val="24"/>
              </w:rPr>
            </w:pPr>
          </w:p>
        </w:tc>
        <w:tc>
          <w:tcPr>
            <w:tcW w:w="346" w:type="pct"/>
            <w:vMerge/>
            <w:shd w:val="clear" w:color="auto" w:fill="auto"/>
          </w:tcPr>
          <w:p w:rsidR="00610A87" w:rsidRPr="00EC49C6" w:rsidRDefault="00610A87" w:rsidP="00EC49C6">
            <w:pPr>
              <w:rPr>
                <w:rFonts w:ascii="Times New Roman" w:hAnsi="Times New Roman"/>
                <w:sz w:val="24"/>
                <w:szCs w:val="24"/>
              </w:rPr>
            </w:pPr>
          </w:p>
        </w:tc>
        <w:tc>
          <w:tcPr>
            <w:tcW w:w="458" w:type="pc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610A87"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610A87" w:rsidRPr="00EC49C6" w:rsidRDefault="00610A87" w:rsidP="00EC49C6">
            <w:pPr>
              <w:rPr>
                <w:rFonts w:ascii="Times New Roman" w:hAnsi="Times New Roman"/>
                <w:sz w:val="24"/>
                <w:szCs w:val="24"/>
              </w:rPr>
            </w:pPr>
          </w:p>
        </w:tc>
        <w:tc>
          <w:tcPr>
            <w:tcW w:w="516" w:type="pct"/>
            <w:vMerge/>
            <w:shd w:val="clear" w:color="auto" w:fill="auto"/>
          </w:tcPr>
          <w:p w:rsidR="00610A87" w:rsidRPr="00EC49C6" w:rsidRDefault="00610A87" w:rsidP="00EC49C6">
            <w:pPr>
              <w:rPr>
                <w:rFonts w:ascii="Times New Roman" w:hAnsi="Times New Roman"/>
                <w:sz w:val="24"/>
                <w:szCs w:val="24"/>
              </w:rPr>
            </w:pPr>
          </w:p>
        </w:tc>
      </w:tr>
      <w:tr w:rsidR="00011CC1" w:rsidRPr="00EC49C6" w:rsidTr="00011CC1">
        <w:trPr>
          <w:trHeight w:val="414"/>
          <w:jc w:val="center"/>
        </w:trPr>
        <w:tc>
          <w:tcPr>
            <w:tcW w:w="151" w:type="pct"/>
            <w:vMerge w:val="restar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4.1</w:t>
            </w:r>
          </w:p>
        </w:tc>
        <w:tc>
          <w:tcPr>
            <w:tcW w:w="822" w:type="pct"/>
            <w:vMerge w:val="restart"/>
            <w:shd w:val="clear" w:color="auto" w:fill="auto"/>
          </w:tcPr>
          <w:p w:rsidR="00610A87" w:rsidRPr="00211DBC" w:rsidRDefault="00610A87" w:rsidP="002E0D6D">
            <w:pPr>
              <w:rPr>
                <w:rFonts w:ascii="Times New Roman" w:hAnsi="Times New Roman"/>
                <w:sz w:val="24"/>
                <w:szCs w:val="24"/>
              </w:rPr>
            </w:pPr>
            <w:r w:rsidRPr="00211DBC">
              <w:rPr>
                <w:rFonts w:ascii="Times New Roman" w:hAnsi="Times New Roman"/>
                <w:sz w:val="24"/>
                <w:szCs w:val="24"/>
              </w:rPr>
              <w:t xml:space="preserve">Мероприятие </w:t>
            </w:r>
            <w:r w:rsidR="002E0D6D">
              <w:rPr>
                <w:rFonts w:ascii="Times New Roman" w:hAnsi="Times New Roman"/>
                <w:sz w:val="24"/>
                <w:szCs w:val="24"/>
              </w:rPr>
              <w:t>04.01</w:t>
            </w:r>
            <w:r w:rsidRPr="00211DBC">
              <w:rPr>
                <w:rFonts w:ascii="Times New Roman" w:hAnsi="Times New Roman"/>
                <w:sz w:val="24"/>
                <w:szCs w:val="24"/>
              </w:rPr>
              <w:t>. Обеспечение муниципальных учреждений культуры доступом в информационно-</w:t>
            </w:r>
            <w:r w:rsidRPr="00211DBC">
              <w:rPr>
                <w:rFonts w:ascii="Times New Roman" w:hAnsi="Times New Roman"/>
                <w:sz w:val="24"/>
                <w:szCs w:val="24"/>
              </w:rPr>
              <w:lastRenderedPageBreak/>
              <w:t>телекоммуникационную сеть Интернет</w:t>
            </w:r>
          </w:p>
        </w:tc>
        <w:tc>
          <w:tcPr>
            <w:tcW w:w="346" w:type="pct"/>
            <w:vMerge w:val="restart"/>
            <w:shd w:val="clear" w:color="auto" w:fill="auto"/>
          </w:tcPr>
          <w:p w:rsidR="00610A87" w:rsidRPr="00EC49C6" w:rsidRDefault="00610A87" w:rsidP="00EC49C6">
            <w:pPr>
              <w:rPr>
                <w:rFonts w:ascii="Times New Roman" w:hAnsi="Times New Roman"/>
                <w:sz w:val="24"/>
                <w:szCs w:val="24"/>
              </w:rPr>
            </w:pPr>
            <w:r>
              <w:rPr>
                <w:rFonts w:ascii="Times New Roman" w:hAnsi="Times New Roman"/>
                <w:sz w:val="24"/>
                <w:szCs w:val="24"/>
              </w:rPr>
              <w:lastRenderedPageBreak/>
              <w:t>2020-2024</w:t>
            </w:r>
          </w:p>
        </w:tc>
        <w:tc>
          <w:tcPr>
            <w:tcW w:w="458" w:type="pc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610A87"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610A87"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610A87" w:rsidRPr="00EC49C6" w:rsidRDefault="00610A87" w:rsidP="00EC49C6">
            <w:pPr>
              <w:rPr>
                <w:rFonts w:ascii="Times New Roman" w:hAnsi="Times New Roman"/>
                <w:sz w:val="24"/>
                <w:szCs w:val="24"/>
              </w:rPr>
            </w:pPr>
          </w:p>
        </w:tc>
      </w:tr>
      <w:tr w:rsidR="00011CC1" w:rsidRPr="00EC49C6" w:rsidTr="00011CC1">
        <w:trPr>
          <w:trHeight w:val="322"/>
          <w:jc w:val="center"/>
        </w:trPr>
        <w:tc>
          <w:tcPr>
            <w:tcW w:w="151" w:type="pct"/>
            <w:vMerge/>
            <w:shd w:val="clear" w:color="auto" w:fill="auto"/>
          </w:tcPr>
          <w:p w:rsidR="00610A87" w:rsidRPr="00EC49C6" w:rsidRDefault="00610A87" w:rsidP="00EC49C6">
            <w:pPr>
              <w:rPr>
                <w:rFonts w:ascii="Times New Roman" w:hAnsi="Times New Roman"/>
                <w:sz w:val="24"/>
                <w:szCs w:val="24"/>
              </w:rPr>
            </w:pPr>
          </w:p>
        </w:tc>
        <w:tc>
          <w:tcPr>
            <w:tcW w:w="822" w:type="pct"/>
            <w:vMerge/>
            <w:shd w:val="clear" w:color="auto" w:fill="auto"/>
          </w:tcPr>
          <w:p w:rsidR="00610A87" w:rsidRPr="00EC49C6" w:rsidRDefault="00610A87" w:rsidP="00EC49C6">
            <w:pPr>
              <w:rPr>
                <w:rFonts w:ascii="Times New Roman" w:hAnsi="Times New Roman"/>
                <w:sz w:val="24"/>
                <w:szCs w:val="24"/>
              </w:rPr>
            </w:pPr>
          </w:p>
        </w:tc>
        <w:tc>
          <w:tcPr>
            <w:tcW w:w="346" w:type="pct"/>
            <w:vMerge/>
            <w:shd w:val="clear" w:color="auto" w:fill="auto"/>
          </w:tcPr>
          <w:p w:rsidR="00610A87" w:rsidRPr="00EC49C6" w:rsidRDefault="00610A87" w:rsidP="00EC49C6">
            <w:pPr>
              <w:rPr>
                <w:rFonts w:ascii="Times New Roman" w:hAnsi="Times New Roman"/>
                <w:sz w:val="24"/>
                <w:szCs w:val="24"/>
              </w:rPr>
            </w:pPr>
          </w:p>
        </w:tc>
        <w:tc>
          <w:tcPr>
            <w:tcW w:w="458" w:type="pc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 xml:space="preserve">Средства бюджета городского округа Звёздный </w:t>
            </w:r>
            <w:r w:rsidRPr="00EC49C6">
              <w:rPr>
                <w:rFonts w:ascii="Times New Roman" w:hAnsi="Times New Roman"/>
                <w:sz w:val="24"/>
                <w:szCs w:val="24"/>
              </w:rPr>
              <w:lastRenderedPageBreak/>
              <w:t>городок Московской области</w:t>
            </w:r>
          </w:p>
        </w:tc>
        <w:tc>
          <w:tcPr>
            <w:tcW w:w="649" w:type="pct"/>
            <w:shd w:val="clear" w:color="auto" w:fill="auto"/>
          </w:tcPr>
          <w:p w:rsidR="00610A87" w:rsidRPr="00EC49C6" w:rsidRDefault="002E0D6D" w:rsidP="002E0D6D">
            <w:pPr>
              <w:jc w:val="center"/>
              <w:rPr>
                <w:rFonts w:ascii="Times New Roman" w:hAnsi="Times New Roman"/>
                <w:sz w:val="24"/>
                <w:szCs w:val="24"/>
              </w:rPr>
            </w:pPr>
            <w:r>
              <w:rPr>
                <w:rFonts w:ascii="Times New Roman" w:hAnsi="Times New Roman"/>
                <w:sz w:val="24"/>
                <w:szCs w:val="24"/>
              </w:rPr>
              <w:lastRenderedPageBreak/>
              <w:t>0,0</w:t>
            </w:r>
            <w:r w:rsidR="00B54105">
              <w:rPr>
                <w:rFonts w:ascii="Times New Roman" w:hAnsi="Times New Roman"/>
                <w:sz w:val="24"/>
                <w:szCs w:val="24"/>
              </w:rPr>
              <w:t>0</w:t>
            </w:r>
          </w:p>
        </w:tc>
        <w:tc>
          <w:tcPr>
            <w:tcW w:w="301"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610A87" w:rsidRPr="00EC49C6" w:rsidRDefault="00610A87" w:rsidP="00EC49C6">
            <w:pPr>
              <w:rPr>
                <w:rFonts w:ascii="Times New Roman" w:hAnsi="Times New Roman"/>
                <w:sz w:val="24"/>
                <w:szCs w:val="24"/>
              </w:rPr>
            </w:pPr>
          </w:p>
        </w:tc>
        <w:tc>
          <w:tcPr>
            <w:tcW w:w="516" w:type="pct"/>
            <w:vMerge/>
            <w:shd w:val="clear" w:color="auto" w:fill="auto"/>
          </w:tcPr>
          <w:p w:rsidR="00610A87" w:rsidRPr="00EC49C6" w:rsidRDefault="00610A87" w:rsidP="00EC49C6">
            <w:pPr>
              <w:rPr>
                <w:rFonts w:ascii="Times New Roman" w:hAnsi="Times New Roman"/>
                <w:sz w:val="24"/>
                <w:szCs w:val="24"/>
              </w:rPr>
            </w:pPr>
          </w:p>
        </w:tc>
      </w:tr>
      <w:tr w:rsidR="00011CC1" w:rsidRPr="00EC49C6" w:rsidTr="00011CC1">
        <w:trPr>
          <w:trHeight w:val="1525"/>
          <w:jc w:val="center"/>
        </w:trPr>
        <w:tc>
          <w:tcPr>
            <w:tcW w:w="151" w:type="pct"/>
            <w:vMerge/>
            <w:shd w:val="clear" w:color="auto" w:fill="auto"/>
          </w:tcPr>
          <w:p w:rsidR="00610A87" w:rsidRPr="00EC49C6" w:rsidRDefault="00610A87" w:rsidP="00EC49C6">
            <w:pPr>
              <w:rPr>
                <w:rFonts w:ascii="Times New Roman" w:hAnsi="Times New Roman"/>
                <w:sz w:val="24"/>
                <w:szCs w:val="24"/>
              </w:rPr>
            </w:pPr>
          </w:p>
        </w:tc>
        <w:tc>
          <w:tcPr>
            <w:tcW w:w="822" w:type="pct"/>
            <w:vMerge/>
            <w:shd w:val="clear" w:color="auto" w:fill="auto"/>
          </w:tcPr>
          <w:p w:rsidR="00610A87" w:rsidRPr="00EC49C6" w:rsidRDefault="00610A87" w:rsidP="00EC49C6">
            <w:pPr>
              <w:rPr>
                <w:rFonts w:ascii="Times New Roman" w:hAnsi="Times New Roman"/>
                <w:sz w:val="24"/>
                <w:szCs w:val="24"/>
              </w:rPr>
            </w:pPr>
          </w:p>
        </w:tc>
        <w:tc>
          <w:tcPr>
            <w:tcW w:w="346" w:type="pct"/>
            <w:vMerge/>
            <w:shd w:val="clear" w:color="auto" w:fill="auto"/>
          </w:tcPr>
          <w:p w:rsidR="00610A87" w:rsidRPr="00EC49C6" w:rsidRDefault="00610A87" w:rsidP="00EC49C6">
            <w:pPr>
              <w:rPr>
                <w:rFonts w:ascii="Times New Roman" w:hAnsi="Times New Roman"/>
                <w:sz w:val="24"/>
                <w:szCs w:val="24"/>
              </w:rPr>
            </w:pPr>
          </w:p>
        </w:tc>
        <w:tc>
          <w:tcPr>
            <w:tcW w:w="458" w:type="pct"/>
            <w:shd w:val="clear" w:color="auto" w:fill="auto"/>
          </w:tcPr>
          <w:p w:rsidR="00610A87" w:rsidRPr="00EC49C6" w:rsidRDefault="00610A87"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610A87" w:rsidRPr="00DF5411" w:rsidRDefault="00DF5411" w:rsidP="00DF5411">
            <w:pPr>
              <w:jc w:val="center"/>
              <w:rPr>
                <w:rFonts w:ascii="Times New Roman" w:hAnsi="Times New Roman"/>
                <w:sz w:val="24"/>
                <w:szCs w:val="24"/>
                <w:lang w:val="en-US"/>
              </w:rPr>
            </w:pPr>
            <w:r>
              <w:rPr>
                <w:rFonts w:ascii="Times New Roman" w:hAnsi="Times New Roman"/>
                <w:sz w:val="24"/>
                <w:szCs w:val="24"/>
                <w:lang w:val="en-US"/>
              </w:rPr>
              <w:t>0,00</w:t>
            </w:r>
          </w:p>
        </w:tc>
        <w:tc>
          <w:tcPr>
            <w:tcW w:w="301"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610A87" w:rsidRPr="00EC49C6" w:rsidRDefault="00610A87"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610A87" w:rsidRPr="00EC49C6" w:rsidRDefault="00610A87" w:rsidP="00EC49C6">
            <w:pPr>
              <w:rPr>
                <w:rFonts w:ascii="Times New Roman" w:hAnsi="Times New Roman"/>
                <w:sz w:val="24"/>
                <w:szCs w:val="24"/>
              </w:rPr>
            </w:pPr>
          </w:p>
        </w:tc>
        <w:tc>
          <w:tcPr>
            <w:tcW w:w="516" w:type="pct"/>
            <w:vMerge/>
            <w:shd w:val="clear" w:color="auto" w:fill="auto"/>
          </w:tcPr>
          <w:p w:rsidR="00610A87" w:rsidRPr="00EC49C6" w:rsidRDefault="00610A87" w:rsidP="00EC49C6">
            <w:pPr>
              <w:rPr>
                <w:rFonts w:ascii="Times New Roman" w:hAnsi="Times New Roman"/>
                <w:sz w:val="24"/>
                <w:szCs w:val="24"/>
              </w:rPr>
            </w:pPr>
          </w:p>
        </w:tc>
      </w:tr>
      <w:tr w:rsidR="00011CC1" w:rsidRPr="00EC49C6" w:rsidTr="00011CC1">
        <w:trPr>
          <w:trHeight w:val="391"/>
          <w:jc w:val="center"/>
        </w:trPr>
        <w:tc>
          <w:tcPr>
            <w:tcW w:w="151"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5.</w:t>
            </w:r>
          </w:p>
        </w:tc>
        <w:tc>
          <w:tcPr>
            <w:tcW w:w="822" w:type="pct"/>
            <w:vMerge w:val="restart"/>
            <w:shd w:val="clear" w:color="auto" w:fill="auto"/>
          </w:tcPr>
          <w:p w:rsidR="00E05479" w:rsidRPr="00AF21F4" w:rsidRDefault="00E05479" w:rsidP="00EC49C6">
            <w:pPr>
              <w:rPr>
                <w:rFonts w:ascii="Times New Roman" w:hAnsi="Times New Roman"/>
                <w:sz w:val="24"/>
                <w:szCs w:val="24"/>
              </w:rPr>
            </w:pPr>
            <w:r w:rsidRPr="00AF21F4">
              <w:rPr>
                <w:rFonts w:ascii="Times New Roman" w:hAnsi="Times New Roman"/>
                <w:sz w:val="24"/>
                <w:szCs w:val="24"/>
              </w:rPr>
              <w:t>Основное мероприятие D2. Федеральный проект «Информационная инфраструктура»</w:t>
            </w:r>
          </w:p>
        </w:tc>
        <w:tc>
          <w:tcPr>
            <w:tcW w:w="346"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05479"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855,0</w:t>
            </w:r>
            <w:r w:rsidR="00B54105">
              <w:rPr>
                <w:rFonts w:ascii="Times New Roman" w:hAnsi="Times New Roman"/>
                <w:sz w:val="24"/>
                <w:szCs w:val="24"/>
              </w:rPr>
              <w:t>0</w:t>
            </w:r>
          </w:p>
        </w:tc>
        <w:tc>
          <w:tcPr>
            <w:tcW w:w="280" w:type="pct"/>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284,0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285,0</w:t>
            </w:r>
            <w:r w:rsidR="00B54105">
              <w:rPr>
                <w:rFonts w:ascii="Times New Roman" w:hAnsi="Times New Roman"/>
                <w:sz w:val="24"/>
                <w:szCs w:val="24"/>
              </w:rPr>
              <w:t>0</w:t>
            </w:r>
          </w:p>
        </w:tc>
        <w:tc>
          <w:tcPr>
            <w:tcW w:w="257"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286,0</w:t>
            </w:r>
            <w:r w:rsidR="00B54105">
              <w:rPr>
                <w:rFonts w:ascii="Times New Roman" w:hAnsi="Times New Roman"/>
                <w:sz w:val="24"/>
                <w:szCs w:val="24"/>
              </w:rPr>
              <w:t>0</w:t>
            </w:r>
          </w:p>
        </w:tc>
        <w:tc>
          <w:tcPr>
            <w:tcW w:w="239"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05479"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461"/>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05479"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606,0</w:t>
            </w:r>
            <w:r w:rsidR="00B54105">
              <w:rPr>
                <w:rFonts w:ascii="Times New Roman" w:hAnsi="Times New Roman"/>
                <w:sz w:val="24"/>
                <w:szCs w:val="24"/>
              </w:rPr>
              <w:t>0</w:t>
            </w:r>
          </w:p>
        </w:tc>
        <w:tc>
          <w:tcPr>
            <w:tcW w:w="280" w:type="pct"/>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202,0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202,0</w:t>
            </w:r>
            <w:r w:rsidR="00B54105">
              <w:rPr>
                <w:rFonts w:ascii="Times New Roman" w:hAnsi="Times New Roman"/>
                <w:sz w:val="24"/>
                <w:szCs w:val="24"/>
              </w:rPr>
              <w:t>0</w:t>
            </w:r>
          </w:p>
        </w:tc>
        <w:tc>
          <w:tcPr>
            <w:tcW w:w="257"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202,0</w:t>
            </w:r>
            <w:r w:rsidR="00B54105">
              <w:rPr>
                <w:rFonts w:ascii="Times New Roman" w:hAnsi="Times New Roman"/>
                <w:sz w:val="24"/>
                <w:szCs w:val="24"/>
              </w:rPr>
              <w:t>0</w:t>
            </w:r>
          </w:p>
        </w:tc>
        <w:tc>
          <w:tcPr>
            <w:tcW w:w="239"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1549"/>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05479" w:rsidRPr="00EC49C6" w:rsidRDefault="002E0D6D" w:rsidP="002E0D6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249,0</w:t>
            </w:r>
            <w:r w:rsidR="00B54105">
              <w:rPr>
                <w:rFonts w:ascii="Times New Roman" w:hAnsi="Times New Roman"/>
                <w:sz w:val="24"/>
                <w:szCs w:val="24"/>
              </w:rPr>
              <w:t>0</w:t>
            </w:r>
          </w:p>
        </w:tc>
        <w:tc>
          <w:tcPr>
            <w:tcW w:w="280" w:type="pct"/>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82,0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83,0</w:t>
            </w:r>
            <w:r w:rsidR="00B54105">
              <w:rPr>
                <w:rFonts w:ascii="Times New Roman" w:hAnsi="Times New Roman"/>
                <w:sz w:val="24"/>
                <w:szCs w:val="24"/>
              </w:rPr>
              <w:t>0</w:t>
            </w:r>
          </w:p>
        </w:tc>
        <w:tc>
          <w:tcPr>
            <w:tcW w:w="257"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84,0</w:t>
            </w:r>
            <w:r w:rsidR="00B54105">
              <w:rPr>
                <w:rFonts w:ascii="Times New Roman" w:hAnsi="Times New Roman"/>
                <w:sz w:val="24"/>
                <w:szCs w:val="24"/>
              </w:rPr>
              <w:t>0</w:t>
            </w:r>
          </w:p>
        </w:tc>
        <w:tc>
          <w:tcPr>
            <w:tcW w:w="239"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524B37">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380"/>
          <w:jc w:val="center"/>
        </w:trPr>
        <w:tc>
          <w:tcPr>
            <w:tcW w:w="151"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5.1</w:t>
            </w:r>
          </w:p>
        </w:tc>
        <w:tc>
          <w:tcPr>
            <w:tcW w:w="822" w:type="pct"/>
            <w:vMerge w:val="restart"/>
            <w:shd w:val="clear" w:color="auto" w:fill="auto"/>
          </w:tcPr>
          <w:p w:rsidR="00E05479" w:rsidRPr="00AF21F4" w:rsidRDefault="00E05479" w:rsidP="00EC49C6">
            <w:pPr>
              <w:rPr>
                <w:rFonts w:ascii="Times New Roman" w:hAnsi="Times New Roman"/>
                <w:sz w:val="24"/>
                <w:szCs w:val="24"/>
              </w:rPr>
            </w:pPr>
            <w:r w:rsidRPr="00AF21F4">
              <w:rPr>
                <w:rFonts w:ascii="Times New Roman" w:hAnsi="Times New Roman"/>
                <w:color w:val="000000"/>
                <w:sz w:val="24"/>
                <w:szCs w:val="24"/>
              </w:rPr>
              <w:t xml:space="preserve">Мероприятие </w:t>
            </w:r>
            <w:r w:rsidR="00BA5CD8" w:rsidRPr="00AF21F4">
              <w:rPr>
                <w:rFonts w:ascii="Times New Roman" w:hAnsi="Times New Roman"/>
                <w:sz w:val="24"/>
                <w:szCs w:val="24"/>
              </w:rPr>
              <w:t>D2</w:t>
            </w:r>
            <w:r w:rsidR="00BA5CD8">
              <w:rPr>
                <w:rFonts w:ascii="Times New Roman" w:hAnsi="Times New Roman"/>
                <w:sz w:val="24"/>
                <w:szCs w:val="24"/>
              </w:rPr>
              <w:t>.0</w:t>
            </w:r>
            <w:r w:rsidRPr="00AF21F4">
              <w:rPr>
                <w:rFonts w:ascii="Times New Roman" w:hAnsi="Times New Roman"/>
                <w:color w:val="000000"/>
                <w:sz w:val="24"/>
                <w:szCs w:val="24"/>
              </w:rPr>
              <w:t xml:space="preserve">1. Обеспечение организаций дошкольного, начального общего, </w:t>
            </w:r>
            <w:r w:rsidRPr="00AF21F4">
              <w:rPr>
                <w:rFonts w:ascii="Times New Roman" w:hAnsi="Times New Roman"/>
                <w:color w:val="000000"/>
                <w:sz w:val="24"/>
                <w:szCs w:val="24"/>
              </w:rPr>
              <w:lastRenderedPageBreak/>
              <w:t>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 сеть Интернет</w:t>
            </w:r>
          </w:p>
        </w:tc>
        <w:tc>
          <w:tcPr>
            <w:tcW w:w="346"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lastRenderedPageBreak/>
              <w:t>2020-2024</w:t>
            </w: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855,0</w:t>
            </w:r>
            <w:r w:rsidR="00B54105">
              <w:rPr>
                <w:rFonts w:ascii="Times New Roman" w:hAnsi="Times New Roman"/>
                <w:sz w:val="24"/>
                <w:szCs w:val="24"/>
              </w:rPr>
              <w:t>0</w:t>
            </w:r>
          </w:p>
        </w:tc>
        <w:tc>
          <w:tcPr>
            <w:tcW w:w="280" w:type="pct"/>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284,0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285,0</w:t>
            </w:r>
            <w:r w:rsidR="00B54105">
              <w:rPr>
                <w:rFonts w:ascii="Times New Roman" w:hAnsi="Times New Roman"/>
                <w:sz w:val="24"/>
                <w:szCs w:val="24"/>
              </w:rPr>
              <w:t>0</w:t>
            </w:r>
          </w:p>
        </w:tc>
        <w:tc>
          <w:tcPr>
            <w:tcW w:w="257"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286,0</w:t>
            </w:r>
            <w:r w:rsidR="00B54105">
              <w:rPr>
                <w:rFonts w:ascii="Times New Roman" w:hAnsi="Times New Roman"/>
                <w:sz w:val="24"/>
                <w:szCs w:val="24"/>
              </w:rPr>
              <w:t>0</w:t>
            </w:r>
          </w:p>
        </w:tc>
        <w:tc>
          <w:tcPr>
            <w:tcW w:w="239"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05479"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 xml:space="preserve">специалист </w:t>
            </w:r>
            <w:r>
              <w:rPr>
                <w:rFonts w:ascii="Times New Roman" w:hAnsi="Times New Roman"/>
                <w:sz w:val="24"/>
                <w:szCs w:val="24"/>
              </w:rPr>
              <w:lastRenderedPageBreak/>
              <w:t>1-ой категории</w:t>
            </w:r>
          </w:p>
        </w:tc>
        <w:tc>
          <w:tcPr>
            <w:tcW w:w="516" w:type="pct"/>
            <w:vMerge w:val="restar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437"/>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 xml:space="preserve">Средства бюджета </w:t>
            </w:r>
            <w:r w:rsidRPr="00EC49C6">
              <w:rPr>
                <w:rFonts w:ascii="Times New Roman" w:hAnsi="Times New Roman"/>
                <w:sz w:val="24"/>
                <w:szCs w:val="24"/>
              </w:rPr>
              <w:lastRenderedPageBreak/>
              <w:t>городского округа Звёздный городок Московской области</w:t>
            </w:r>
          </w:p>
        </w:tc>
        <w:tc>
          <w:tcPr>
            <w:tcW w:w="649" w:type="pct"/>
            <w:shd w:val="clear" w:color="auto" w:fill="auto"/>
          </w:tcPr>
          <w:p w:rsidR="00E05479" w:rsidRPr="00DF5411" w:rsidRDefault="00BA5CD8" w:rsidP="00BA5CD8">
            <w:pPr>
              <w:jc w:val="center"/>
              <w:rPr>
                <w:rFonts w:ascii="Times New Roman" w:hAnsi="Times New Roman"/>
                <w:sz w:val="24"/>
                <w:szCs w:val="24"/>
                <w:lang w:val="en-US"/>
              </w:rPr>
            </w:pPr>
            <w:r>
              <w:rPr>
                <w:rFonts w:ascii="Times New Roman" w:hAnsi="Times New Roman"/>
                <w:sz w:val="24"/>
                <w:szCs w:val="24"/>
              </w:rPr>
              <w:lastRenderedPageBreak/>
              <w:t>0,0</w:t>
            </w:r>
            <w:r w:rsidR="00DF5411">
              <w:rPr>
                <w:rFonts w:ascii="Times New Roman" w:hAnsi="Times New Roman"/>
                <w:sz w:val="24"/>
                <w:szCs w:val="24"/>
                <w:lang w:val="en-US"/>
              </w:rPr>
              <w:t>0</w:t>
            </w:r>
          </w:p>
        </w:tc>
        <w:tc>
          <w:tcPr>
            <w:tcW w:w="301"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606,0</w:t>
            </w:r>
            <w:r w:rsidR="00B54105">
              <w:rPr>
                <w:rFonts w:ascii="Times New Roman" w:hAnsi="Times New Roman"/>
                <w:sz w:val="24"/>
                <w:szCs w:val="24"/>
              </w:rPr>
              <w:t>0</w:t>
            </w:r>
          </w:p>
        </w:tc>
        <w:tc>
          <w:tcPr>
            <w:tcW w:w="280" w:type="pct"/>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202,0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202,0</w:t>
            </w:r>
            <w:r w:rsidR="00B54105">
              <w:rPr>
                <w:rFonts w:ascii="Times New Roman" w:hAnsi="Times New Roman"/>
                <w:sz w:val="24"/>
                <w:szCs w:val="24"/>
              </w:rPr>
              <w:t>0</w:t>
            </w:r>
          </w:p>
        </w:tc>
        <w:tc>
          <w:tcPr>
            <w:tcW w:w="257"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202,0</w:t>
            </w:r>
            <w:r w:rsidR="00B54105">
              <w:rPr>
                <w:rFonts w:ascii="Times New Roman" w:hAnsi="Times New Roman"/>
                <w:sz w:val="24"/>
                <w:szCs w:val="24"/>
              </w:rPr>
              <w:t>0</w:t>
            </w:r>
          </w:p>
        </w:tc>
        <w:tc>
          <w:tcPr>
            <w:tcW w:w="239"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2500"/>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249,0</w:t>
            </w:r>
            <w:r w:rsidR="00B54105">
              <w:rPr>
                <w:rFonts w:ascii="Times New Roman" w:hAnsi="Times New Roman"/>
                <w:sz w:val="24"/>
                <w:szCs w:val="24"/>
              </w:rPr>
              <w:t>0</w:t>
            </w:r>
          </w:p>
        </w:tc>
        <w:tc>
          <w:tcPr>
            <w:tcW w:w="280" w:type="pct"/>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82,0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83,0</w:t>
            </w:r>
            <w:r w:rsidR="00B54105">
              <w:rPr>
                <w:rFonts w:ascii="Times New Roman" w:hAnsi="Times New Roman"/>
                <w:sz w:val="24"/>
                <w:szCs w:val="24"/>
              </w:rPr>
              <w:t>0</w:t>
            </w:r>
          </w:p>
        </w:tc>
        <w:tc>
          <w:tcPr>
            <w:tcW w:w="257"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84,0</w:t>
            </w:r>
            <w:r w:rsidR="00B54105">
              <w:rPr>
                <w:rFonts w:ascii="Times New Roman" w:hAnsi="Times New Roman"/>
                <w:sz w:val="24"/>
                <w:szCs w:val="24"/>
              </w:rPr>
              <w:t>0</w:t>
            </w:r>
          </w:p>
        </w:tc>
        <w:tc>
          <w:tcPr>
            <w:tcW w:w="239"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7925D6">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391"/>
          <w:jc w:val="center"/>
        </w:trPr>
        <w:tc>
          <w:tcPr>
            <w:tcW w:w="151"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6.</w:t>
            </w:r>
          </w:p>
        </w:tc>
        <w:tc>
          <w:tcPr>
            <w:tcW w:w="822" w:type="pct"/>
            <w:vMerge w:val="restart"/>
            <w:shd w:val="clear" w:color="auto" w:fill="auto"/>
          </w:tcPr>
          <w:p w:rsidR="00E05479" w:rsidRPr="00AF21F4" w:rsidRDefault="00E05479" w:rsidP="00EC49C6">
            <w:pPr>
              <w:rPr>
                <w:rFonts w:ascii="Times New Roman" w:hAnsi="Times New Roman"/>
                <w:sz w:val="24"/>
                <w:szCs w:val="24"/>
              </w:rPr>
            </w:pPr>
            <w:r w:rsidRPr="00AF21F4">
              <w:rPr>
                <w:rFonts w:ascii="Times New Roman" w:hAnsi="Times New Roman"/>
                <w:sz w:val="24"/>
                <w:szCs w:val="24"/>
              </w:rPr>
              <w:t>Основное мероприятие D6. Федеральный проект «Цифровое государственное управление»</w:t>
            </w:r>
          </w:p>
        </w:tc>
        <w:tc>
          <w:tcPr>
            <w:tcW w:w="346"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9776CF">
            <w:pPr>
              <w:jc w:val="center"/>
              <w:rPr>
                <w:rFonts w:ascii="Times New Roman" w:hAnsi="Times New Roman"/>
                <w:sz w:val="24"/>
                <w:szCs w:val="24"/>
              </w:rPr>
            </w:pPr>
            <w:r>
              <w:rPr>
                <w:rFonts w:ascii="Times New Roman" w:hAnsi="Times New Roman"/>
                <w:sz w:val="24"/>
                <w:szCs w:val="24"/>
              </w:rPr>
              <w:t>89,0</w:t>
            </w:r>
            <w:r w:rsidR="00B54105">
              <w:rPr>
                <w:rFonts w:ascii="Times New Roman" w:hAnsi="Times New Roman"/>
                <w:sz w:val="24"/>
                <w:szCs w:val="24"/>
              </w:rPr>
              <w:t>0</w:t>
            </w:r>
          </w:p>
        </w:tc>
        <w:tc>
          <w:tcPr>
            <w:tcW w:w="280" w:type="pct"/>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89,0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05479"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495"/>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9776CF">
            <w:pPr>
              <w:jc w:val="center"/>
              <w:rPr>
                <w:rFonts w:ascii="Times New Roman" w:hAnsi="Times New Roman"/>
                <w:sz w:val="24"/>
                <w:szCs w:val="24"/>
              </w:rPr>
            </w:pPr>
            <w:r>
              <w:rPr>
                <w:rFonts w:ascii="Times New Roman" w:hAnsi="Times New Roman"/>
                <w:sz w:val="24"/>
                <w:szCs w:val="24"/>
              </w:rPr>
              <w:t>6,0</w:t>
            </w:r>
            <w:r w:rsidR="00B54105">
              <w:rPr>
                <w:rFonts w:ascii="Times New Roman" w:hAnsi="Times New Roman"/>
                <w:sz w:val="24"/>
                <w:szCs w:val="24"/>
              </w:rPr>
              <w:t>0</w:t>
            </w:r>
          </w:p>
        </w:tc>
        <w:tc>
          <w:tcPr>
            <w:tcW w:w="280" w:type="pct"/>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6,0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1643"/>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05479" w:rsidRPr="00EC49C6" w:rsidRDefault="00284D3C" w:rsidP="00284D3C">
            <w:pPr>
              <w:jc w:val="center"/>
              <w:rPr>
                <w:rFonts w:ascii="Times New Roman" w:hAnsi="Times New Roman"/>
                <w:sz w:val="24"/>
                <w:szCs w:val="24"/>
              </w:rPr>
            </w:pPr>
            <w:r>
              <w:rPr>
                <w:rFonts w:ascii="Times New Roman" w:hAnsi="Times New Roman"/>
                <w:sz w:val="24"/>
                <w:szCs w:val="24"/>
              </w:rPr>
              <w:t>0,00</w:t>
            </w:r>
          </w:p>
        </w:tc>
        <w:tc>
          <w:tcPr>
            <w:tcW w:w="301" w:type="pct"/>
            <w:shd w:val="clear" w:color="auto" w:fill="auto"/>
          </w:tcPr>
          <w:p w:rsidR="00E05479" w:rsidRPr="00EC49C6" w:rsidRDefault="00E05479" w:rsidP="009776CF">
            <w:pPr>
              <w:jc w:val="center"/>
              <w:rPr>
                <w:rFonts w:ascii="Times New Roman" w:hAnsi="Times New Roman"/>
                <w:sz w:val="24"/>
                <w:szCs w:val="24"/>
              </w:rPr>
            </w:pPr>
            <w:r>
              <w:rPr>
                <w:rFonts w:ascii="Times New Roman" w:hAnsi="Times New Roman"/>
                <w:sz w:val="24"/>
                <w:szCs w:val="24"/>
              </w:rPr>
              <w:t>83,0</w:t>
            </w:r>
            <w:r w:rsidR="00B54105">
              <w:rPr>
                <w:rFonts w:ascii="Times New Roman" w:hAnsi="Times New Roman"/>
                <w:sz w:val="24"/>
                <w:szCs w:val="24"/>
              </w:rPr>
              <w:t>0</w:t>
            </w:r>
          </w:p>
        </w:tc>
        <w:tc>
          <w:tcPr>
            <w:tcW w:w="280" w:type="pct"/>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83,0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EE64C2">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606"/>
          <w:jc w:val="center"/>
        </w:trPr>
        <w:tc>
          <w:tcPr>
            <w:tcW w:w="151"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lastRenderedPageBreak/>
              <w:t>6.1</w:t>
            </w:r>
          </w:p>
        </w:tc>
        <w:tc>
          <w:tcPr>
            <w:tcW w:w="822" w:type="pct"/>
            <w:vMerge w:val="restart"/>
            <w:shd w:val="clear" w:color="auto" w:fill="auto"/>
          </w:tcPr>
          <w:p w:rsidR="00E05479" w:rsidRPr="00AF21F4" w:rsidRDefault="00E05479" w:rsidP="00EC49C6">
            <w:pPr>
              <w:rPr>
                <w:rFonts w:ascii="Times New Roman" w:hAnsi="Times New Roman"/>
                <w:sz w:val="24"/>
                <w:szCs w:val="24"/>
              </w:rPr>
            </w:pPr>
            <w:r w:rsidRPr="00AF21F4">
              <w:rPr>
                <w:rFonts w:ascii="Times New Roman" w:hAnsi="Times New Roman"/>
                <w:sz w:val="24"/>
                <w:szCs w:val="24"/>
              </w:rPr>
              <w:t xml:space="preserve">Мероприятие </w:t>
            </w:r>
            <w:r w:rsidR="00BA5CD8" w:rsidRPr="00AF21F4">
              <w:rPr>
                <w:rFonts w:ascii="Times New Roman" w:hAnsi="Times New Roman"/>
                <w:sz w:val="24"/>
                <w:szCs w:val="24"/>
              </w:rPr>
              <w:t>D6</w:t>
            </w:r>
            <w:r w:rsidR="00BA5CD8">
              <w:rPr>
                <w:rFonts w:ascii="Times New Roman" w:hAnsi="Times New Roman"/>
                <w:sz w:val="24"/>
                <w:szCs w:val="24"/>
              </w:rPr>
              <w:t>.0</w:t>
            </w:r>
            <w:r w:rsidRPr="00AF21F4">
              <w:rPr>
                <w:rFonts w:ascii="Times New Roman" w:hAnsi="Times New Roman"/>
                <w:sz w:val="24"/>
                <w:szCs w:val="24"/>
              </w:rPr>
              <w:t xml:space="preserve">1. Предоставление доступа к электронным сервисам цифровой инфраструктуры в сфере жилищно-коммунального хозяйства </w:t>
            </w:r>
          </w:p>
        </w:tc>
        <w:tc>
          <w:tcPr>
            <w:tcW w:w="346"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05479" w:rsidRPr="00EC49C6" w:rsidRDefault="00E05479" w:rsidP="009D24F9">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9776CF">
            <w:pPr>
              <w:jc w:val="center"/>
              <w:rPr>
                <w:rFonts w:ascii="Times New Roman" w:hAnsi="Times New Roman"/>
                <w:sz w:val="24"/>
                <w:szCs w:val="24"/>
              </w:rPr>
            </w:pPr>
            <w:r>
              <w:rPr>
                <w:rFonts w:ascii="Times New Roman" w:hAnsi="Times New Roman"/>
                <w:sz w:val="24"/>
                <w:szCs w:val="24"/>
              </w:rPr>
              <w:t>89,0</w:t>
            </w:r>
            <w:r w:rsidR="00B54105">
              <w:rPr>
                <w:rFonts w:ascii="Times New Roman" w:hAnsi="Times New Roman"/>
                <w:sz w:val="24"/>
                <w:szCs w:val="24"/>
              </w:rPr>
              <w:t>0</w:t>
            </w:r>
          </w:p>
        </w:tc>
        <w:tc>
          <w:tcPr>
            <w:tcW w:w="280" w:type="pct"/>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89,0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05479" w:rsidRPr="00EC49C6" w:rsidRDefault="005176DE" w:rsidP="009D24F9">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2442"/>
          <w:jc w:val="center"/>
        </w:trPr>
        <w:tc>
          <w:tcPr>
            <w:tcW w:w="151" w:type="pct"/>
            <w:vMerge/>
            <w:shd w:val="clear" w:color="auto" w:fill="auto"/>
          </w:tcPr>
          <w:p w:rsidR="00E05479" w:rsidRDefault="00E05479" w:rsidP="00EC49C6">
            <w:pPr>
              <w:rPr>
                <w:rFonts w:ascii="Times New Roman" w:hAnsi="Times New Roman"/>
                <w:sz w:val="24"/>
                <w:szCs w:val="24"/>
              </w:rPr>
            </w:pPr>
          </w:p>
        </w:tc>
        <w:tc>
          <w:tcPr>
            <w:tcW w:w="822" w:type="pct"/>
            <w:vMerge/>
            <w:shd w:val="clear" w:color="auto" w:fill="auto"/>
          </w:tcPr>
          <w:p w:rsidR="00E05479"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9D24F9">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9776CF">
            <w:pPr>
              <w:jc w:val="center"/>
              <w:rPr>
                <w:rFonts w:ascii="Times New Roman" w:hAnsi="Times New Roman"/>
                <w:sz w:val="24"/>
                <w:szCs w:val="24"/>
              </w:rPr>
            </w:pPr>
            <w:r>
              <w:rPr>
                <w:rFonts w:ascii="Times New Roman" w:hAnsi="Times New Roman"/>
                <w:sz w:val="24"/>
                <w:szCs w:val="24"/>
              </w:rPr>
              <w:t>6,0</w:t>
            </w:r>
            <w:r w:rsidR="00B54105">
              <w:rPr>
                <w:rFonts w:ascii="Times New Roman" w:hAnsi="Times New Roman"/>
                <w:sz w:val="24"/>
                <w:szCs w:val="24"/>
              </w:rPr>
              <w:t>0</w:t>
            </w:r>
          </w:p>
        </w:tc>
        <w:tc>
          <w:tcPr>
            <w:tcW w:w="280" w:type="pct"/>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6,0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w:t>
            </w:r>
            <w:r w:rsidR="00B54105">
              <w:rPr>
                <w:rFonts w:ascii="Times New Roman" w:hAnsi="Times New Roman"/>
                <w:sz w:val="24"/>
                <w:szCs w:val="24"/>
              </w:rPr>
              <w:t>0</w:t>
            </w:r>
            <w:r>
              <w:rPr>
                <w:rFonts w:ascii="Times New Roman" w:hAnsi="Times New Roman"/>
                <w:sz w:val="24"/>
                <w:szCs w:val="24"/>
              </w:rPr>
              <w:t>0</w:t>
            </w:r>
          </w:p>
        </w:tc>
        <w:tc>
          <w:tcPr>
            <w:tcW w:w="257"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w:t>
            </w:r>
            <w:r w:rsidR="00B54105">
              <w:rPr>
                <w:rFonts w:ascii="Times New Roman" w:hAnsi="Times New Roman"/>
                <w:sz w:val="24"/>
                <w:szCs w:val="24"/>
              </w:rPr>
              <w:t>0</w:t>
            </w:r>
            <w:r>
              <w:rPr>
                <w:rFonts w:ascii="Times New Roman" w:hAnsi="Times New Roman"/>
                <w:sz w:val="24"/>
                <w:szCs w:val="24"/>
              </w:rPr>
              <w:t>0</w:t>
            </w:r>
          </w:p>
        </w:tc>
        <w:tc>
          <w:tcPr>
            <w:tcW w:w="239"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1342"/>
          <w:jc w:val="center"/>
        </w:trPr>
        <w:tc>
          <w:tcPr>
            <w:tcW w:w="151" w:type="pct"/>
            <w:vMerge/>
            <w:shd w:val="clear" w:color="auto" w:fill="auto"/>
          </w:tcPr>
          <w:p w:rsidR="00E05479" w:rsidRDefault="00E05479" w:rsidP="00EC49C6">
            <w:pPr>
              <w:rPr>
                <w:rFonts w:ascii="Times New Roman" w:hAnsi="Times New Roman"/>
                <w:sz w:val="24"/>
                <w:szCs w:val="24"/>
              </w:rPr>
            </w:pPr>
          </w:p>
        </w:tc>
        <w:tc>
          <w:tcPr>
            <w:tcW w:w="822" w:type="pct"/>
            <w:vMerge/>
            <w:shd w:val="clear" w:color="auto" w:fill="auto"/>
          </w:tcPr>
          <w:p w:rsidR="00E05479" w:rsidRDefault="00E05479" w:rsidP="00EC49C6">
            <w:pPr>
              <w:rPr>
                <w:rFonts w:ascii="Times New Roman" w:hAnsi="Times New Roman"/>
                <w:sz w:val="24"/>
                <w:szCs w:val="24"/>
              </w:rPr>
            </w:pPr>
          </w:p>
        </w:tc>
        <w:tc>
          <w:tcPr>
            <w:tcW w:w="346" w:type="pct"/>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9D24F9">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05479" w:rsidP="009776CF">
            <w:pPr>
              <w:jc w:val="center"/>
              <w:rPr>
                <w:rFonts w:ascii="Times New Roman" w:hAnsi="Times New Roman"/>
                <w:sz w:val="24"/>
                <w:szCs w:val="24"/>
              </w:rPr>
            </w:pPr>
            <w:r>
              <w:rPr>
                <w:rFonts w:ascii="Times New Roman" w:hAnsi="Times New Roman"/>
                <w:sz w:val="24"/>
                <w:szCs w:val="24"/>
              </w:rPr>
              <w:t>83,0</w:t>
            </w:r>
            <w:r w:rsidR="00B54105">
              <w:rPr>
                <w:rFonts w:ascii="Times New Roman" w:hAnsi="Times New Roman"/>
                <w:sz w:val="24"/>
                <w:szCs w:val="24"/>
              </w:rPr>
              <w:t>0</w:t>
            </w:r>
          </w:p>
        </w:tc>
        <w:tc>
          <w:tcPr>
            <w:tcW w:w="280" w:type="pct"/>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83,0</w:t>
            </w:r>
            <w:r w:rsidR="00B54105">
              <w:rPr>
                <w:rFonts w:ascii="Times New Roman" w:hAnsi="Times New Roman"/>
                <w:sz w:val="24"/>
                <w:szCs w:val="24"/>
              </w:rPr>
              <w:t>0</w:t>
            </w:r>
          </w:p>
        </w:tc>
        <w:tc>
          <w:tcPr>
            <w:tcW w:w="268" w:type="pct"/>
            <w:gridSpan w:val="2"/>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05479" w:rsidP="005048ED">
            <w:pPr>
              <w:jc w:val="center"/>
              <w:rPr>
                <w:rFonts w:ascii="Times New Roman" w:hAnsi="Times New Roman"/>
                <w:sz w:val="24"/>
                <w:szCs w:val="24"/>
              </w:rPr>
            </w:pPr>
            <w:r>
              <w:rPr>
                <w:rFonts w:ascii="Times New Roman" w:hAnsi="Times New Roman"/>
                <w:sz w:val="24"/>
                <w:szCs w:val="24"/>
              </w:rPr>
              <w:t>0,0</w:t>
            </w:r>
            <w:r w:rsidR="00A63404">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334"/>
          <w:jc w:val="center"/>
        </w:trPr>
        <w:tc>
          <w:tcPr>
            <w:tcW w:w="151"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7.</w:t>
            </w:r>
          </w:p>
        </w:tc>
        <w:tc>
          <w:tcPr>
            <w:tcW w:w="822" w:type="pct"/>
            <w:vMerge w:val="restart"/>
            <w:shd w:val="clear" w:color="auto" w:fill="auto"/>
          </w:tcPr>
          <w:p w:rsidR="00E05479" w:rsidRPr="00AF21F4" w:rsidRDefault="00E05479" w:rsidP="00967478">
            <w:pPr>
              <w:spacing w:before="20"/>
              <w:jc w:val="both"/>
              <w:rPr>
                <w:rFonts w:ascii="Times New Roman" w:hAnsi="Times New Roman"/>
                <w:color w:val="000000"/>
                <w:sz w:val="24"/>
                <w:szCs w:val="24"/>
              </w:rPr>
            </w:pPr>
            <w:r w:rsidRPr="00AF21F4">
              <w:rPr>
                <w:rFonts w:ascii="Times New Roman" w:hAnsi="Times New Roman"/>
                <w:color w:val="000000"/>
                <w:sz w:val="24"/>
                <w:szCs w:val="24"/>
              </w:rPr>
              <w:t>Основное мероприятие E4. Федеральный проект «Цифровая образовательная среда»</w:t>
            </w:r>
          </w:p>
        </w:tc>
        <w:tc>
          <w:tcPr>
            <w:tcW w:w="346" w:type="pct"/>
            <w:vMerge w:val="restart"/>
            <w:shd w:val="clear" w:color="auto" w:fill="auto"/>
          </w:tcPr>
          <w:p w:rsidR="00E05479" w:rsidRPr="00EC49C6" w:rsidRDefault="00E05479" w:rsidP="00AF21F4">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6327F9">
              <w:rPr>
                <w:rFonts w:ascii="Times New Roman" w:hAnsi="Times New Roman"/>
                <w:sz w:val="24"/>
                <w:szCs w:val="24"/>
              </w:rPr>
              <w:t>0</w:t>
            </w:r>
          </w:p>
        </w:tc>
        <w:tc>
          <w:tcPr>
            <w:tcW w:w="301" w:type="pct"/>
            <w:shd w:val="clear" w:color="auto" w:fill="auto"/>
          </w:tcPr>
          <w:p w:rsidR="00E05479" w:rsidRPr="00EC49C6" w:rsidRDefault="0010000A" w:rsidP="00455327">
            <w:pPr>
              <w:jc w:val="center"/>
              <w:rPr>
                <w:rFonts w:ascii="Times New Roman" w:hAnsi="Times New Roman"/>
                <w:sz w:val="24"/>
                <w:szCs w:val="24"/>
              </w:rPr>
            </w:pPr>
            <w:r>
              <w:rPr>
                <w:rFonts w:ascii="Times New Roman" w:hAnsi="Times New Roman"/>
                <w:sz w:val="24"/>
                <w:szCs w:val="24"/>
              </w:rPr>
              <w:t>3 645,</w:t>
            </w:r>
            <w:r w:rsidR="00455327">
              <w:rPr>
                <w:rFonts w:ascii="Times New Roman" w:hAnsi="Times New Roman"/>
                <w:sz w:val="24"/>
                <w:szCs w:val="24"/>
              </w:rPr>
              <w:t>68</w:t>
            </w:r>
          </w:p>
        </w:tc>
        <w:tc>
          <w:tcPr>
            <w:tcW w:w="280" w:type="pct"/>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2331AE" w:rsidP="00350ACF">
            <w:pPr>
              <w:jc w:val="center"/>
              <w:rPr>
                <w:rFonts w:ascii="Times New Roman" w:hAnsi="Times New Roman"/>
                <w:sz w:val="24"/>
                <w:szCs w:val="24"/>
              </w:rPr>
            </w:pPr>
            <w:r>
              <w:rPr>
                <w:rFonts w:ascii="Times New Roman" w:hAnsi="Times New Roman"/>
                <w:sz w:val="24"/>
                <w:szCs w:val="24"/>
              </w:rPr>
              <w:t>3 645,</w:t>
            </w:r>
            <w:r w:rsidR="00350ACF">
              <w:rPr>
                <w:rFonts w:ascii="Times New Roman" w:hAnsi="Times New Roman"/>
                <w:sz w:val="24"/>
                <w:szCs w:val="24"/>
              </w:rPr>
              <w:t>68</w:t>
            </w:r>
          </w:p>
        </w:tc>
        <w:tc>
          <w:tcPr>
            <w:tcW w:w="239"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05479"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264"/>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 xml:space="preserve">Средства бюджета городского округа Звёздный городок </w:t>
            </w:r>
            <w:r w:rsidRPr="00EC49C6">
              <w:rPr>
                <w:rFonts w:ascii="Times New Roman" w:hAnsi="Times New Roman"/>
                <w:sz w:val="24"/>
                <w:szCs w:val="24"/>
              </w:rPr>
              <w:lastRenderedPageBreak/>
              <w:t>Московской области</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lastRenderedPageBreak/>
              <w:t>0,0</w:t>
            </w:r>
            <w:r w:rsidR="006327F9">
              <w:rPr>
                <w:rFonts w:ascii="Times New Roman" w:hAnsi="Times New Roman"/>
                <w:sz w:val="24"/>
                <w:szCs w:val="24"/>
              </w:rPr>
              <w:t>0</w:t>
            </w:r>
          </w:p>
        </w:tc>
        <w:tc>
          <w:tcPr>
            <w:tcW w:w="301" w:type="pct"/>
            <w:shd w:val="clear" w:color="auto" w:fill="auto"/>
          </w:tcPr>
          <w:p w:rsidR="00E05479" w:rsidRPr="00EC49C6" w:rsidRDefault="0010000A" w:rsidP="00E76A72">
            <w:pPr>
              <w:jc w:val="center"/>
              <w:rPr>
                <w:rFonts w:ascii="Times New Roman" w:hAnsi="Times New Roman"/>
                <w:sz w:val="24"/>
                <w:szCs w:val="24"/>
              </w:rPr>
            </w:pPr>
            <w:r>
              <w:rPr>
                <w:rFonts w:ascii="Times New Roman" w:hAnsi="Times New Roman"/>
                <w:sz w:val="24"/>
                <w:szCs w:val="24"/>
              </w:rPr>
              <w:t>135,</w:t>
            </w:r>
            <w:r w:rsidR="00E76A72">
              <w:rPr>
                <w:rFonts w:ascii="Times New Roman" w:hAnsi="Times New Roman"/>
                <w:sz w:val="24"/>
                <w:szCs w:val="24"/>
              </w:rPr>
              <w:t>5</w:t>
            </w:r>
            <w:r w:rsidR="00455327">
              <w:rPr>
                <w:rFonts w:ascii="Times New Roman" w:hAnsi="Times New Roman"/>
                <w:sz w:val="24"/>
                <w:szCs w:val="24"/>
              </w:rPr>
              <w:t>3</w:t>
            </w:r>
          </w:p>
        </w:tc>
        <w:tc>
          <w:tcPr>
            <w:tcW w:w="280" w:type="pct"/>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135,5</w:t>
            </w:r>
            <w:r w:rsidR="008F3CED">
              <w:rPr>
                <w:rFonts w:ascii="Times New Roman" w:hAnsi="Times New Roman"/>
                <w:sz w:val="24"/>
                <w:szCs w:val="24"/>
              </w:rPr>
              <w:t>3</w:t>
            </w:r>
          </w:p>
        </w:tc>
        <w:tc>
          <w:tcPr>
            <w:tcW w:w="239"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1460"/>
          <w:jc w:val="center"/>
        </w:trPr>
        <w:tc>
          <w:tcPr>
            <w:tcW w:w="151" w:type="pct"/>
            <w:vMerge/>
            <w:shd w:val="clear" w:color="auto" w:fill="auto"/>
          </w:tcPr>
          <w:p w:rsidR="00E05479" w:rsidRPr="00EC49C6" w:rsidRDefault="00E05479" w:rsidP="00EC49C6">
            <w:pPr>
              <w:rPr>
                <w:rFonts w:ascii="Times New Roman" w:hAnsi="Times New Roman"/>
                <w:sz w:val="24"/>
                <w:szCs w:val="24"/>
              </w:rPr>
            </w:pPr>
          </w:p>
        </w:tc>
        <w:tc>
          <w:tcPr>
            <w:tcW w:w="822" w:type="pct"/>
            <w:vMerge/>
            <w:shd w:val="clear" w:color="auto" w:fill="auto"/>
          </w:tcPr>
          <w:p w:rsidR="00E05479" w:rsidRPr="00EC49C6" w:rsidRDefault="00E05479" w:rsidP="00EC49C6">
            <w:pPr>
              <w:rPr>
                <w:rFonts w:ascii="Times New Roman" w:hAnsi="Times New Roman"/>
                <w:sz w:val="24"/>
                <w:szCs w:val="24"/>
              </w:rPr>
            </w:pPr>
          </w:p>
        </w:tc>
        <w:tc>
          <w:tcPr>
            <w:tcW w:w="346" w:type="pct"/>
            <w:vMerge/>
            <w:shd w:val="clear" w:color="auto" w:fill="auto"/>
          </w:tcPr>
          <w:p w:rsidR="00E05479" w:rsidRPr="00EC49C6" w:rsidRDefault="00E05479" w:rsidP="00EC49C6">
            <w:pPr>
              <w:rPr>
                <w:rFonts w:ascii="Times New Roman" w:hAnsi="Times New Roman"/>
                <w:sz w:val="24"/>
                <w:szCs w:val="24"/>
              </w:rPr>
            </w:pP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455327" w:rsidP="0010000A">
            <w:pPr>
              <w:jc w:val="center"/>
              <w:rPr>
                <w:rFonts w:ascii="Times New Roman" w:hAnsi="Times New Roman"/>
                <w:sz w:val="24"/>
                <w:szCs w:val="24"/>
              </w:rPr>
            </w:pPr>
            <w:r>
              <w:rPr>
                <w:rFonts w:ascii="Times New Roman" w:hAnsi="Times New Roman"/>
                <w:sz w:val="24"/>
                <w:szCs w:val="24"/>
              </w:rPr>
              <w:t>3 510,15</w:t>
            </w:r>
          </w:p>
        </w:tc>
        <w:tc>
          <w:tcPr>
            <w:tcW w:w="280" w:type="pct"/>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2331AE" w:rsidP="00455327">
            <w:pPr>
              <w:jc w:val="center"/>
              <w:rPr>
                <w:rFonts w:ascii="Times New Roman" w:hAnsi="Times New Roman"/>
                <w:sz w:val="24"/>
                <w:szCs w:val="24"/>
              </w:rPr>
            </w:pPr>
            <w:r>
              <w:rPr>
                <w:rFonts w:ascii="Times New Roman" w:hAnsi="Times New Roman"/>
                <w:sz w:val="24"/>
                <w:szCs w:val="24"/>
              </w:rPr>
              <w:t>3 510,</w:t>
            </w:r>
            <w:r w:rsidR="00455327">
              <w:rPr>
                <w:rFonts w:ascii="Times New Roman" w:hAnsi="Times New Roman"/>
                <w:sz w:val="24"/>
                <w:szCs w:val="24"/>
              </w:rPr>
              <w:t>15</w:t>
            </w:r>
          </w:p>
        </w:tc>
        <w:tc>
          <w:tcPr>
            <w:tcW w:w="239"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2331AE" w:rsidP="0010000A">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05479" w:rsidRPr="00EC49C6" w:rsidRDefault="00E05479" w:rsidP="00EC49C6">
            <w:pPr>
              <w:rPr>
                <w:rFonts w:ascii="Times New Roman" w:hAnsi="Times New Roman"/>
                <w:sz w:val="24"/>
                <w:szCs w:val="24"/>
              </w:rPr>
            </w:pPr>
          </w:p>
        </w:tc>
        <w:tc>
          <w:tcPr>
            <w:tcW w:w="516" w:type="pct"/>
            <w:vMerge/>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276"/>
          <w:jc w:val="center"/>
        </w:trPr>
        <w:tc>
          <w:tcPr>
            <w:tcW w:w="151"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7.1</w:t>
            </w:r>
          </w:p>
        </w:tc>
        <w:tc>
          <w:tcPr>
            <w:tcW w:w="822" w:type="pct"/>
            <w:vMerge w:val="restart"/>
            <w:shd w:val="clear" w:color="auto" w:fill="auto"/>
          </w:tcPr>
          <w:p w:rsidR="00E05479" w:rsidRPr="00AF21F4" w:rsidRDefault="00E05479" w:rsidP="00EC49C6">
            <w:pPr>
              <w:rPr>
                <w:rFonts w:ascii="Times New Roman" w:hAnsi="Times New Roman"/>
                <w:sz w:val="24"/>
                <w:szCs w:val="24"/>
              </w:rPr>
            </w:pPr>
            <w:r w:rsidRPr="00AF21F4">
              <w:rPr>
                <w:rFonts w:ascii="Times New Roman" w:hAnsi="Times New Roman"/>
                <w:color w:val="000000"/>
                <w:sz w:val="24"/>
                <w:szCs w:val="24"/>
              </w:rPr>
              <w:t xml:space="preserve">Мероприятие </w:t>
            </w:r>
            <w:r w:rsidR="00BA5CD8" w:rsidRPr="00AF21F4">
              <w:rPr>
                <w:rFonts w:ascii="Times New Roman" w:hAnsi="Times New Roman"/>
                <w:color w:val="000000"/>
                <w:sz w:val="24"/>
                <w:szCs w:val="24"/>
              </w:rPr>
              <w:t>E4</w:t>
            </w:r>
            <w:r w:rsidR="00BA5CD8">
              <w:rPr>
                <w:rFonts w:ascii="Times New Roman" w:hAnsi="Times New Roman"/>
                <w:color w:val="000000"/>
                <w:sz w:val="24"/>
                <w:szCs w:val="24"/>
              </w:rPr>
              <w:t>.0</w:t>
            </w:r>
            <w:r w:rsidRPr="00AF21F4">
              <w:rPr>
                <w:rFonts w:ascii="Times New Roman" w:hAnsi="Times New Roman"/>
                <w:color w:val="000000"/>
                <w:sz w:val="24"/>
                <w:szCs w:val="24"/>
              </w:rPr>
              <w:t>1. Обеспечение современными аппаратно-программными комплексами общеобразовательных организаций в Московской области</w:t>
            </w:r>
          </w:p>
        </w:tc>
        <w:tc>
          <w:tcPr>
            <w:tcW w:w="346" w:type="pct"/>
            <w:vMerge w:val="restart"/>
            <w:shd w:val="clear" w:color="auto" w:fill="auto"/>
          </w:tcPr>
          <w:p w:rsidR="00E05479" w:rsidRPr="00EC49C6" w:rsidRDefault="00E05479"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05479" w:rsidRPr="00EC49C6" w:rsidRDefault="00E05479" w:rsidP="00EC49C6">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05479"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05479"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E05479"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05479"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05479"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05479"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05479"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05479"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05479" w:rsidRPr="00EC49C6" w:rsidRDefault="00E05479" w:rsidP="00EC49C6">
            <w:pPr>
              <w:rPr>
                <w:rFonts w:ascii="Times New Roman" w:hAnsi="Times New Roman"/>
                <w:sz w:val="24"/>
                <w:szCs w:val="24"/>
              </w:rPr>
            </w:pPr>
          </w:p>
        </w:tc>
      </w:tr>
      <w:tr w:rsidR="00011CC1" w:rsidRPr="00EC49C6" w:rsidTr="00011CC1">
        <w:trPr>
          <w:trHeight w:val="28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EC49C6">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EC49C6">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lastRenderedPageBreak/>
              <w:t>7.2</w:t>
            </w:r>
          </w:p>
        </w:tc>
        <w:tc>
          <w:tcPr>
            <w:tcW w:w="822" w:type="pct"/>
            <w:vMerge w:val="restart"/>
            <w:shd w:val="clear" w:color="auto" w:fill="auto"/>
          </w:tcPr>
          <w:p w:rsidR="00EC4DB8" w:rsidRPr="00AF21F4" w:rsidRDefault="00EC4DB8" w:rsidP="00BA5CD8">
            <w:pPr>
              <w:rPr>
                <w:rFonts w:ascii="Times New Roman" w:hAnsi="Times New Roman"/>
                <w:sz w:val="24"/>
                <w:szCs w:val="24"/>
              </w:rPr>
            </w:pPr>
            <w:r w:rsidRPr="00AF21F4">
              <w:rPr>
                <w:rFonts w:ascii="Times New Roman" w:hAnsi="Times New Roman"/>
                <w:color w:val="000000"/>
                <w:sz w:val="24"/>
                <w:szCs w:val="24"/>
              </w:rPr>
              <w:t xml:space="preserve">Мероприятие </w:t>
            </w:r>
            <w:r w:rsidR="00BA5CD8" w:rsidRPr="00AF21F4">
              <w:rPr>
                <w:rFonts w:ascii="Times New Roman" w:hAnsi="Times New Roman"/>
                <w:color w:val="000000"/>
                <w:sz w:val="24"/>
                <w:szCs w:val="24"/>
              </w:rPr>
              <w:t>E4</w:t>
            </w:r>
            <w:r w:rsidR="00BA5CD8">
              <w:rPr>
                <w:rFonts w:ascii="Times New Roman" w:hAnsi="Times New Roman"/>
                <w:color w:val="000000"/>
                <w:sz w:val="24"/>
                <w:szCs w:val="24"/>
              </w:rPr>
              <w:t>.02</w:t>
            </w:r>
            <w:r w:rsidR="00BA5CD8" w:rsidRPr="00AF21F4">
              <w:rPr>
                <w:rFonts w:ascii="Times New Roman" w:hAnsi="Times New Roman"/>
                <w:color w:val="000000"/>
                <w:sz w:val="24"/>
                <w:szCs w:val="24"/>
              </w:rPr>
              <w:t>.</w:t>
            </w:r>
            <w:r w:rsidRPr="00AF21F4">
              <w:rPr>
                <w:rFonts w:ascii="Times New Roman" w:hAnsi="Times New Roman"/>
                <w:color w:val="000000"/>
                <w:sz w:val="24"/>
                <w:szCs w:val="24"/>
              </w:rPr>
              <w:t xml:space="preserve"> Обеспечение современными аппаратно-программными комплексами со средствами криптографической защиты информации муниципальных организаций Московской области</w:t>
            </w:r>
          </w:p>
        </w:tc>
        <w:tc>
          <w:tcPr>
            <w:tcW w:w="346"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C4DB8"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C4DB8" w:rsidRPr="00EC49C6" w:rsidRDefault="00666BA1" w:rsidP="00666BA1">
            <w:pPr>
              <w:jc w:val="center"/>
              <w:rPr>
                <w:rFonts w:ascii="Times New Roman" w:hAnsi="Times New Roman"/>
                <w:sz w:val="24"/>
                <w:szCs w:val="24"/>
              </w:rPr>
            </w:pPr>
            <w:r>
              <w:rPr>
                <w:rFonts w:ascii="Times New Roman" w:hAnsi="Times New Roman"/>
                <w:sz w:val="24"/>
                <w:szCs w:val="24"/>
              </w:rPr>
              <w:t>0,00</w:t>
            </w:r>
          </w:p>
        </w:tc>
        <w:tc>
          <w:tcPr>
            <w:tcW w:w="301"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80" w:type="pct"/>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9"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C4DB8" w:rsidRPr="00EC49C6" w:rsidRDefault="00EC4DB8" w:rsidP="00EC4DB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t>7.3</w:t>
            </w:r>
          </w:p>
        </w:tc>
        <w:tc>
          <w:tcPr>
            <w:tcW w:w="822" w:type="pct"/>
            <w:vMerge w:val="restart"/>
            <w:shd w:val="clear" w:color="auto" w:fill="auto"/>
          </w:tcPr>
          <w:p w:rsidR="00EC4DB8" w:rsidRPr="00AF21F4" w:rsidRDefault="00EC4DB8" w:rsidP="00BA5CD8">
            <w:pPr>
              <w:rPr>
                <w:rFonts w:ascii="Times New Roman" w:hAnsi="Times New Roman"/>
                <w:sz w:val="24"/>
                <w:szCs w:val="24"/>
              </w:rPr>
            </w:pPr>
            <w:r w:rsidRPr="00AF21F4">
              <w:rPr>
                <w:rFonts w:ascii="Times New Roman" w:hAnsi="Times New Roman"/>
                <w:color w:val="000000"/>
                <w:sz w:val="24"/>
                <w:szCs w:val="24"/>
              </w:rPr>
              <w:t xml:space="preserve">Мероприятие </w:t>
            </w:r>
            <w:r w:rsidR="00BA5CD8" w:rsidRPr="00AF21F4">
              <w:rPr>
                <w:rFonts w:ascii="Times New Roman" w:hAnsi="Times New Roman"/>
                <w:color w:val="000000"/>
                <w:sz w:val="24"/>
                <w:szCs w:val="24"/>
              </w:rPr>
              <w:t>E4</w:t>
            </w:r>
            <w:r w:rsidR="00BA5CD8">
              <w:rPr>
                <w:rFonts w:ascii="Times New Roman" w:hAnsi="Times New Roman"/>
                <w:color w:val="000000"/>
                <w:sz w:val="24"/>
                <w:szCs w:val="24"/>
              </w:rPr>
              <w:t>.03</w:t>
            </w:r>
            <w:r w:rsidR="00BA5CD8" w:rsidRPr="00AF21F4">
              <w:rPr>
                <w:rFonts w:ascii="Times New Roman" w:hAnsi="Times New Roman"/>
                <w:color w:val="000000"/>
                <w:sz w:val="24"/>
                <w:szCs w:val="24"/>
              </w:rPr>
              <w:t>.</w:t>
            </w:r>
            <w:r w:rsidRPr="00AF21F4">
              <w:rPr>
                <w:rFonts w:ascii="Times New Roman" w:hAnsi="Times New Roman"/>
                <w:color w:val="000000"/>
                <w:sz w:val="24"/>
                <w:szCs w:val="24"/>
              </w:rPr>
              <w:t xml:space="preserve"> Оснащение планшетными компьютерами общеобразовательных организаций в </w:t>
            </w:r>
            <w:r w:rsidRPr="00AF21F4">
              <w:rPr>
                <w:rFonts w:ascii="Times New Roman" w:hAnsi="Times New Roman"/>
                <w:color w:val="000000"/>
                <w:sz w:val="24"/>
                <w:szCs w:val="24"/>
              </w:rPr>
              <w:lastRenderedPageBreak/>
              <w:t>муниципальном образовании Московской области</w:t>
            </w:r>
          </w:p>
        </w:tc>
        <w:tc>
          <w:tcPr>
            <w:tcW w:w="346" w:type="pc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lastRenderedPageBreak/>
              <w:t>2020-2024</w:t>
            </w: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301"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1 369,0</w:t>
            </w:r>
            <w:r w:rsidR="00B54105">
              <w:rPr>
                <w:rFonts w:ascii="Times New Roman" w:hAnsi="Times New Roman"/>
                <w:sz w:val="24"/>
                <w:szCs w:val="24"/>
              </w:rPr>
              <w:t>0</w:t>
            </w:r>
          </w:p>
        </w:tc>
        <w:tc>
          <w:tcPr>
            <w:tcW w:w="280" w:type="pct"/>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68" w:type="pct"/>
            <w:gridSpan w:val="2"/>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57"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1 369,0</w:t>
            </w:r>
            <w:r w:rsidR="00B54105">
              <w:rPr>
                <w:rFonts w:ascii="Times New Roman" w:hAnsi="Times New Roman"/>
                <w:sz w:val="24"/>
                <w:szCs w:val="24"/>
              </w:rPr>
              <w:t>0</w:t>
            </w:r>
          </w:p>
        </w:tc>
        <w:tc>
          <w:tcPr>
            <w:tcW w:w="239"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238"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B54105">
              <w:rPr>
                <w:rFonts w:ascii="Times New Roman" w:hAnsi="Times New Roman"/>
                <w:sz w:val="24"/>
                <w:szCs w:val="24"/>
              </w:rPr>
              <w:t>0</w:t>
            </w:r>
          </w:p>
        </w:tc>
        <w:tc>
          <w:tcPr>
            <w:tcW w:w="475" w:type="pct"/>
            <w:vMerge w:val="restart"/>
            <w:shd w:val="clear" w:color="auto" w:fill="auto"/>
          </w:tcPr>
          <w:p w:rsidR="00EC4DB8"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val="restart"/>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C4DB8" w:rsidRPr="00EC49C6" w:rsidRDefault="002F2805" w:rsidP="002F2805">
            <w:pPr>
              <w:tabs>
                <w:tab w:val="left" w:pos="789"/>
              </w:tabs>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EC4DB8" w:rsidRPr="00EC49C6" w:rsidRDefault="00EC4DB8" w:rsidP="002F2805">
            <w:pPr>
              <w:jc w:val="center"/>
              <w:rPr>
                <w:rFonts w:ascii="Times New Roman" w:hAnsi="Times New Roman"/>
                <w:sz w:val="24"/>
                <w:szCs w:val="24"/>
              </w:rPr>
            </w:pPr>
            <w:r>
              <w:rPr>
                <w:rFonts w:ascii="Times New Roman" w:hAnsi="Times New Roman"/>
                <w:sz w:val="24"/>
                <w:szCs w:val="24"/>
              </w:rPr>
              <w:t>80,0</w:t>
            </w:r>
            <w:r w:rsidR="00DA5107">
              <w:rPr>
                <w:rFonts w:ascii="Times New Roman" w:hAnsi="Times New Roman"/>
                <w:sz w:val="24"/>
                <w:szCs w:val="24"/>
              </w:rPr>
              <w:t>0</w:t>
            </w:r>
          </w:p>
        </w:tc>
        <w:tc>
          <w:tcPr>
            <w:tcW w:w="280" w:type="pct"/>
          </w:tcPr>
          <w:p w:rsidR="00EC4DB8" w:rsidRPr="00EC49C6" w:rsidRDefault="00EC4DB8" w:rsidP="002F2805">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2F2805">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2F2805">
            <w:pPr>
              <w:jc w:val="center"/>
              <w:rPr>
                <w:rFonts w:ascii="Times New Roman" w:hAnsi="Times New Roman"/>
                <w:sz w:val="24"/>
                <w:szCs w:val="24"/>
              </w:rPr>
            </w:pPr>
            <w:r>
              <w:rPr>
                <w:rFonts w:ascii="Times New Roman" w:hAnsi="Times New Roman"/>
                <w:sz w:val="24"/>
                <w:szCs w:val="24"/>
              </w:rPr>
              <w:t>80,0</w:t>
            </w:r>
            <w:r w:rsidR="00DA5107">
              <w:rPr>
                <w:rFonts w:ascii="Times New Roman" w:hAnsi="Times New Roman"/>
                <w:sz w:val="24"/>
                <w:szCs w:val="24"/>
              </w:rPr>
              <w:t>0</w:t>
            </w:r>
          </w:p>
        </w:tc>
        <w:tc>
          <w:tcPr>
            <w:tcW w:w="239" w:type="pct"/>
            <w:shd w:val="clear" w:color="auto" w:fill="auto"/>
          </w:tcPr>
          <w:p w:rsidR="00EC4DB8" w:rsidRPr="00EC49C6" w:rsidRDefault="00EC4DB8" w:rsidP="002F2805">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2F2805">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C4DB8" w:rsidRPr="00EC49C6" w:rsidRDefault="002F2805" w:rsidP="00EC49C6">
            <w:pPr>
              <w:rPr>
                <w:rFonts w:ascii="Times New Roman" w:hAnsi="Times New Roman"/>
                <w:sz w:val="24"/>
                <w:szCs w:val="24"/>
              </w:rPr>
            </w:pPr>
            <w:r>
              <w:rPr>
                <w:rFonts w:ascii="Times New Roman" w:hAnsi="Times New Roman"/>
                <w:sz w:val="24"/>
                <w:szCs w:val="24"/>
              </w:rPr>
              <w:t xml:space="preserve">       0,0</w:t>
            </w:r>
            <w:r w:rsidR="00DA5107">
              <w:rPr>
                <w:rFonts w:ascii="Times New Roman" w:hAnsi="Times New Roman"/>
                <w:sz w:val="24"/>
                <w:szCs w:val="24"/>
              </w:rPr>
              <w:t>0</w:t>
            </w:r>
          </w:p>
        </w:tc>
        <w:tc>
          <w:tcPr>
            <w:tcW w:w="301" w:type="pct"/>
            <w:shd w:val="clear" w:color="auto" w:fill="auto"/>
          </w:tcPr>
          <w:p w:rsidR="00EC4DB8" w:rsidRPr="00EC49C6" w:rsidRDefault="00EC4DB8" w:rsidP="00EE64C2">
            <w:pPr>
              <w:jc w:val="center"/>
              <w:rPr>
                <w:rFonts w:ascii="Times New Roman" w:hAnsi="Times New Roman"/>
                <w:sz w:val="24"/>
                <w:szCs w:val="24"/>
              </w:rPr>
            </w:pPr>
            <w:r>
              <w:rPr>
                <w:rFonts w:ascii="Times New Roman" w:hAnsi="Times New Roman"/>
                <w:sz w:val="24"/>
                <w:szCs w:val="24"/>
              </w:rPr>
              <w:t>1 289,0</w:t>
            </w:r>
            <w:r w:rsidR="00DA5107">
              <w:rPr>
                <w:rFonts w:ascii="Times New Roman" w:hAnsi="Times New Roman"/>
                <w:sz w:val="24"/>
                <w:szCs w:val="24"/>
              </w:rPr>
              <w:t>0</w:t>
            </w:r>
          </w:p>
        </w:tc>
        <w:tc>
          <w:tcPr>
            <w:tcW w:w="280" w:type="pct"/>
          </w:tcPr>
          <w:p w:rsidR="00EC4DB8" w:rsidRPr="00EC49C6" w:rsidRDefault="00EC4DB8" w:rsidP="00EE64C2">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EE64C2">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EE64C2">
            <w:pPr>
              <w:jc w:val="center"/>
              <w:rPr>
                <w:rFonts w:ascii="Times New Roman" w:hAnsi="Times New Roman"/>
                <w:sz w:val="24"/>
                <w:szCs w:val="24"/>
              </w:rPr>
            </w:pPr>
            <w:r>
              <w:rPr>
                <w:rFonts w:ascii="Times New Roman" w:hAnsi="Times New Roman"/>
                <w:sz w:val="24"/>
                <w:szCs w:val="24"/>
              </w:rPr>
              <w:t>1 289,0</w:t>
            </w:r>
            <w:r w:rsidR="00DA5107">
              <w:rPr>
                <w:rFonts w:ascii="Times New Roman" w:hAnsi="Times New Roman"/>
                <w:sz w:val="24"/>
                <w:szCs w:val="24"/>
              </w:rPr>
              <w:t>0</w:t>
            </w:r>
          </w:p>
        </w:tc>
        <w:tc>
          <w:tcPr>
            <w:tcW w:w="239" w:type="pct"/>
            <w:shd w:val="clear" w:color="auto" w:fill="auto"/>
          </w:tcPr>
          <w:p w:rsidR="00EC4DB8" w:rsidRPr="00EC49C6" w:rsidRDefault="00EC4DB8" w:rsidP="00EE64C2">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EE64C2">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t>7.4</w:t>
            </w:r>
          </w:p>
        </w:tc>
        <w:tc>
          <w:tcPr>
            <w:tcW w:w="822" w:type="pct"/>
            <w:vMerge w:val="restart"/>
            <w:shd w:val="clear" w:color="auto" w:fill="auto"/>
          </w:tcPr>
          <w:p w:rsidR="00EC4DB8" w:rsidRPr="00B40B40" w:rsidRDefault="00EC4DB8" w:rsidP="00BA5CD8">
            <w:pPr>
              <w:rPr>
                <w:rFonts w:ascii="Times New Roman" w:hAnsi="Times New Roman"/>
                <w:sz w:val="24"/>
                <w:szCs w:val="24"/>
              </w:rPr>
            </w:pPr>
            <w:r w:rsidRPr="00B40B40">
              <w:rPr>
                <w:rFonts w:ascii="Times New Roman" w:hAnsi="Times New Roman"/>
                <w:color w:val="000000"/>
                <w:sz w:val="24"/>
                <w:szCs w:val="24"/>
              </w:rPr>
              <w:t xml:space="preserve">Мероприятие </w:t>
            </w:r>
            <w:r w:rsidR="00BA5CD8" w:rsidRPr="00AF21F4">
              <w:rPr>
                <w:rFonts w:ascii="Times New Roman" w:hAnsi="Times New Roman"/>
                <w:color w:val="000000"/>
                <w:sz w:val="24"/>
                <w:szCs w:val="24"/>
              </w:rPr>
              <w:t>E4</w:t>
            </w:r>
            <w:r w:rsidR="00BA5CD8">
              <w:rPr>
                <w:rFonts w:ascii="Times New Roman" w:hAnsi="Times New Roman"/>
                <w:color w:val="000000"/>
                <w:sz w:val="24"/>
                <w:szCs w:val="24"/>
              </w:rPr>
              <w:t>.04</w:t>
            </w:r>
            <w:r w:rsidR="00BA5CD8" w:rsidRPr="00AF21F4">
              <w:rPr>
                <w:rFonts w:ascii="Times New Roman" w:hAnsi="Times New Roman"/>
                <w:color w:val="000000"/>
                <w:sz w:val="24"/>
                <w:szCs w:val="24"/>
              </w:rPr>
              <w:t xml:space="preserve">. </w:t>
            </w:r>
            <w:r w:rsidRPr="00B40B40">
              <w:rPr>
                <w:rFonts w:ascii="Times New Roman" w:hAnsi="Times New Roman"/>
                <w:color w:val="000000"/>
                <w:sz w:val="24"/>
                <w:szCs w:val="24"/>
              </w:rPr>
              <w:t>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tc>
        <w:tc>
          <w:tcPr>
            <w:tcW w:w="346"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80" w:type="pct"/>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9"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val="restart"/>
            <w:shd w:val="clear" w:color="auto" w:fill="auto"/>
          </w:tcPr>
          <w:p w:rsidR="00EC4DB8"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C4DB8" w:rsidRPr="00EC49C6" w:rsidRDefault="00BA5CD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80" w:type="pct"/>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9"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BA5CD8">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C4DB8" w:rsidRPr="00EC49C6" w:rsidRDefault="00A62B9B" w:rsidP="00A62B9B">
            <w:pPr>
              <w:jc w:val="center"/>
              <w:rPr>
                <w:rFonts w:ascii="Times New Roman" w:hAnsi="Times New Roman"/>
                <w:sz w:val="24"/>
                <w:szCs w:val="24"/>
              </w:rPr>
            </w:pPr>
            <w:r>
              <w:rPr>
                <w:rFonts w:ascii="Times New Roman" w:hAnsi="Times New Roman"/>
                <w:sz w:val="24"/>
                <w:szCs w:val="24"/>
              </w:rPr>
              <w:t>0,00</w:t>
            </w:r>
          </w:p>
        </w:tc>
        <w:tc>
          <w:tcPr>
            <w:tcW w:w="301" w:type="pct"/>
            <w:shd w:val="clear" w:color="auto" w:fill="auto"/>
          </w:tcPr>
          <w:p w:rsidR="00EC4DB8" w:rsidRPr="00EC49C6" w:rsidRDefault="00EC4DB8" w:rsidP="00AB42E3">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80" w:type="pct"/>
          </w:tcPr>
          <w:p w:rsidR="00EC4DB8" w:rsidRPr="00EC49C6" w:rsidRDefault="00EC4DB8" w:rsidP="00AB42E3">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AB42E3">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AB42E3">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9" w:type="pct"/>
            <w:shd w:val="clear" w:color="auto" w:fill="auto"/>
          </w:tcPr>
          <w:p w:rsidR="00EC4DB8" w:rsidRPr="00EC49C6" w:rsidRDefault="00EC4DB8" w:rsidP="00AB42E3">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AB42E3">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lastRenderedPageBreak/>
              <w:t>7.5</w:t>
            </w:r>
          </w:p>
        </w:tc>
        <w:tc>
          <w:tcPr>
            <w:tcW w:w="822" w:type="pct"/>
            <w:vMerge w:val="restart"/>
            <w:shd w:val="clear" w:color="auto" w:fill="auto"/>
          </w:tcPr>
          <w:p w:rsidR="00EC4DB8" w:rsidRPr="00B40B40" w:rsidRDefault="00EC4DB8" w:rsidP="00BA5CD8">
            <w:pPr>
              <w:rPr>
                <w:rFonts w:ascii="Times New Roman" w:hAnsi="Times New Roman"/>
                <w:sz w:val="24"/>
                <w:szCs w:val="24"/>
              </w:rPr>
            </w:pPr>
            <w:r w:rsidRPr="00B40B40">
              <w:rPr>
                <w:rFonts w:ascii="Times New Roman" w:hAnsi="Times New Roman"/>
                <w:sz w:val="24"/>
                <w:szCs w:val="24"/>
              </w:rPr>
              <w:t xml:space="preserve">Мероприятие </w:t>
            </w:r>
            <w:r w:rsidR="00BA5CD8" w:rsidRPr="00AF21F4">
              <w:rPr>
                <w:rFonts w:ascii="Times New Roman" w:hAnsi="Times New Roman"/>
                <w:color w:val="000000"/>
                <w:sz w:val="24"/>
                <w:szCs w:val="24"/>
              </w:rPr>
              <w:t>E4</w:t>
            </w:r>
            <w:r w:rsidR="00BA5CD8">
              <w:rPr>
                <w:rFonts w:ascii="Times New Roman" w:hAnsi="Times New Roman"/>
                <w:color w:val="000000"/>
                <w:sz w:val="24"/>
                <w:szCs w:val="24"/>
              </w:rPr>
              <w:t>.05</w:t>
            </w:r>
            <w:r w:rsidR="00BA5CD8" w:rsidRPr="00AF21F4">
              <w:rPr>
                <w:rFonts w:ascii="Times New Roman" w:hAnsi="Times New Roman"/>
                <w:color w:val="000000"/>
                <w:sz w:val="24"/>
                <w:szCs w:val="24"/>
              </w:rPr>
              <w:t xml:space="preserve">. </w:t>
            </w:r>
            <w:r w:rsidRPr="00B40B40">
              <w:rPr>
                <w:rFonts w:ascii="Times New Roman" w:hAnsi="Times New Roman"/>
                <w:sz w:val="24"/>
                <w:szCs w:val="24"/>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346" w:type="pct"/>
            <w:vMerge w:val="restart"/>
            <w:shd w:val="clear" w:color="auto" w:fill="auto"/>
          </w:tcPr>
          <w:p w:rsidR="00EC4DB8" w:rsidRPr="00EC49C6" w:rsidRDefault="00EC4DB8"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EC4DB8" w:rsidRPr="00EC49C6" w:rsidRDefault="00BA5CD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EC4DB8" w:rsidRPr="00EC49C6" w:rsidRDefault="00EC4DB8" w:rsidP="00674EBA">
            <w:pPr>
              <w:jc w:val="center"/>
              <w:rPr>
                <w:rFonts w:ascii="Times New Roman" w:hAnsi="Times New Roman"/>
                <w:sz w:val="24"/>
                <w:szCs w:val="24"/>
              </w:rPr>
            </w:pPr>
            <w:r>
              <w:rPr>
                <w:rFonts w:ascii="Times New Roman" w:hAnsi="Times New Roman"/>
                <w:sz w:val="24"/>
                <w:szCs w:val="24"/>
              </w:rPr>
              <w:t>2 276,</w:t>
            </w:r>
            <w:r w:rsidR="00674EBA">
              <w:rPr>
                <w:rFonts w:ascii="Times New Roman" w:hAnsi="Times New Roman"/>
                <w:sz w:val="24"/>
                <w:szCs w:val="24"/>
              </w:rPr>
              <w:t>68</w:t>
            </w:r>
          </w:p>
        </w:tc>
        <w:tc>
          <w:tcPr>
            <w:tcW w:w="280" w:type="pct"/>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F62097">
            <w:pPr>
              <w:jc w:val="center"/>
              <w:rPr>
                <w:rFonts w:ascii="Times New Roman" w:hAnsi="Times New Roman"/>
                <w:sz w:val="24"/>
                <w:szCs w:val="24"/>
              </w:rPr>
            </w:pPr>
            <w:r>
              <w:rPr>
                <w:rFonts w:ascii="Times New Roman" w:hAnsi="Times New Roman"/>
                <w:sz w:val="24"/>
                <w:szCs w:val="24"/>
              </w:rPr>
              <w:t>2</w:t>
            </w:r>
            <w:r w:rsidR="009724F5">
              <w:rPr>
                <w:rFonts w:ascii="Times New Roman" w:hAnsi="Times New Roman"/>
                <w:sz w:val="24"/>
                <w:szCs w:val="24"/>
              </w:rPr>
              <w:t xml:space="preserve"> </w:t>
            </w:r>
            <w:r>
              <w:rPr>
                <w:rFonts w:ascii="Times New Roman" w:hAnsi="Times New Roman"/>
                <w:sz w:val="24"/>
                <w:szCs w:val="24"/>
              </w:rPr>
              <w:t>276,</w:t>
            </w:r>
            <w:r w:rsidR="00F62097">
              <w:rPr>
                <w:rFonts w:ascii="Times New Roman" w:hAnsi="Times New Roman"/>
                <w:sz w:val="24"/>
                <w:szCs w:val="24"/>
              </w:rPr>
              <w:t>68</w:t>
            </w:r>
          </w:p>
        </w:tc>
        <w:tc>
          <w:tcPr>
            <w:tcW w:w="239"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val="restart"/>
            <w:shd w:val="clear" w:color="auto" w:fill="auto"/>
          </w:tcPr>
          <w:p w:rsidR="00EC4DB8" w:rsidRPr="00EC49C6" w:rsidRDefault="005176DE"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vMerge w:val="restart"/>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EC4DB8" w:rsidRPr="00EC49C6" w:rsidRDefault="00BA5CD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55,5</w:t>
            </w:r>
            <w:r w:rsidR="00674EBA">
              <w:rPr>
                <w:rFonts w:ascii="Times New Roman" w:hAnsi="Times New Roman"/>
                <w:sz w:val="24"/>
                <w:szCs w:val="24"/>
              </w:rPr>
              <w:t>3</w:t>
            </w:r>
          </w:p>
        </w:tc>
        <w:tc>
          <w:tcPr>
            <w:tcW w:w="280" w:type="pct"/>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55,5</w:t>
            </w:r>
            <w:r w:rsidR="00350ACF">
              <w:rPr>
                <w:rFonts w:ascii="Times New Roman" w:hAnsi="Times New Roman"/>
                <w:sz w:val="24"/>
                <w:szCs w:val="24"/>
              </w:rPr>
              <w:t>3</w:t>
            </w:r>
          </w:p>
        </w:tc>
        <w:tc>
          <w:tcPr>
            <w:tcW w:w="239"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EC4DB8" w:rsidRPr="00EC49C6" w:rsidRDefault="00EC4DB8" w:rsidP="00EC49C6">
            <w:pPr>
              <w:rPr>
                <w:rFonts w:ascii="Times New Roman" w:hAnsi="Times New Roman"/>
                <w:sz w:val="24"/>
                <w:szCs w:val="24"/>
              </w:rPr>
            </w:pPr>
          </w:p>
        </w:tc>
        <w:tc>
          <w:tcPr>
            <w:tcW w:w="822" w:type="pct"/>
            <w:vMerge/>
            <w:shd w:val="clear" w:color="auto" w:fill="auto"/>
          </w:tcPr>
          <w:p w:rsidR="00EC4DB8" w:rsidRPr="00EC49C6" w:rsidRDefault="00EC4DB8" w:rsidP="00EC49C6">
            <w:pPr>
              <w:rPr>
                <w:rFonts w:ascii="Times New Roman" w:hAnsi="Times New Roman"/>
                <w:sz w:val="24"/>
                <w:szCs w:val="24"/>
              </w:rPr>
            </w:pPr>
          </w:p>
        </w:tc>
        <w:tc>
          <w:tcPr>
            <w:tcW w:w="346" w:type="pct"/>
            <w:vMerge/>
            <w:shd w:val="clear" w:color="auto" w:fill="auto"/>
          </w:tcPr>
          <w:p w:rsidR="00EC4DB8" w:rsidRPr="00EC49C6" w:rsidRDefault="00EC4DB8" w:rsidP="00EC49C6">
            <w:pPr>
              <w:rPr>
                <w:rFonts w:ascii="Times New Roman" w:hAnsi="Times New Roman"/>
                <w:sz w:val="24"/>
                <w:szCs w:val="24"/>
              </w:rPr>
            </w:pPr>
          </w:p>
        </w:tc>
        <w:tc>
          <w:tcPr>
            <w:tcW w:w="458" w:type="pct"/>
            <w:shd w:val="clear" w:color="auto" w:fill="auto"/>
          </w:tcPr>
          <w:p w:rsidR="00EC4DB8" w:rsidRPr="00EC49C6" w:rsidRDefault="00EC4DB8" w:rsidP="00967478">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EC4DB8" w:rsidRPr="00EC49C6" w:rsidRDefault="00BA5CD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EC4DB8" w:rsidRPr="00EC49C6" w:rsidRDefault="00674EBA" w:rsidP="00873FC9">
            <w:pPr>
              <w:jc w:val="center"/>
              <w:rPr>
                <w:rFonts w:ascii="Times New Roman" w:hAnsi="Times New Roman"/>
                <w:sz w:val="24"/>
                <w:szCs w:val="24"/>
              </w:rPr>
            </w:pPr>
            <w:r>
              <w:rPr>
                <w:rFonts w:ascii="Times New Roman" w:hAnsi="Times New Roman"/>
                <w:sz w:val="24"/>
                <w:szCs w:val="24"/>
              </w:rPr>
              <w:t>2 221,15</w:t>
            </w:r>
          </w:p>
        </w:tc>
        <w:tc>
          <w:tcPr>
            <w:tcW w:w="280" w:type="pct"/>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EC4DB8" w:rsidRPr="00EC49C6" w:rsidRDefault="00EC4DB8" w:rsidP="00350ACF">
            <w:pPr>
              <w:jc w:val="center"/>
              <w:rPr>
                <w:rFonts w:ascii="Times New Roman" w:hAnsi="Times New Roman"/>
                <w:sz w:val="24"/>
                <w:szCs w:val="24"/>
              </w:rPr>
            </w:pPr>
            <w:r>
              <w:rPr>
                <w:rFonts w:ascii="Times New Roman" w:hAnsi="Times New Roman"/>
                <w:sz w:val="24"/>
                <w:szCs w:val="24"/>
              </w:rPr>
              <w:t>2 221,</w:t>
            </w:r>
            <w:r w:rsidR="00350ACF">
              <w:rPr>
                <w:rFonts w:ascii="Times New Roman" w:hAnsi="Times New Roman"/>
                <w:sz w:val="24"/>
                <w:szCs w:val="24"/>
              </w:rPr>
              <w:t>15</w:t>
            </w:r>
          </w:p>
        </w:tc>
        <w:tc>
          <w:tcPr>
            <w:tcW w:w="239"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EC4DB8" w:rsidRPr="00EC49C6" w:rsidRDefault="00EC4DB8" w:rsidP="00873FC9">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EC4DB8" w:rsidRPr="00EC49C6" w:rsidRDefault="00EC4DB8" w:rsidP="00EC49C6">
            <w:pPr>
              <w:rPr>
                <w:rFonts w:ascii="Times New Roman" w:hAnsi="Times New Roman"/>
                <w:sz w:val="24"/>
                <w:szCs w:val="24"/>
              </w:rPr>
            </w:pPr>
          </w:p>
        </w:tc>
        <w:tc>
          <w:tcPr>
            <w:tcW w:w="516" w:type="pct"/>
            <w:vMerge/>
            <w:shd w:val="clear" w:color="auto" w:fill="auto"/>
          </w:tcPr>
          <w:p w:rsidR="00EC4DB8" w:rsidRPr="00EC49C6" w:rsidRDefault="00EC4DB8" w:rsidP="00EC49C6">
            <w:pPr>
              <w:rPr>
                <w:rFonts w:ascii="Times New Roman" w:hAnsi="Times New Roman"/>
                <w:sz w:val="24"/>
                <w:szCs w:val="24"/>
              </w:rPr>
            </w:pPr>
          </w:p>
        </w:tc>
      </w:tr>
      <w:tr w:rsidR="00011CC1" w:rsidRPr="00EC49C6" w:rsidTr="00011CC1">
        <w:trPr>
          <w:trHeight w:val="2028"/>
          <w:jc w:val="center"/>
        </w:trPr>
        <w:tc>
          <w:tcPr>
            <w:tcW w:w="151" w:type="pct"/>
            <w:vMerge w:val="restart"/>
            <w:shd w:val="clear" w:color="auto" w:fill="auto"/>
          </w:tcPr>
          <w:p w:rsidR="00B512FD" w:rsidRPr="00EC49C6" w:rsidRDefault="00B512FD" w:rsidP="00EC49C6">
            <w:pPr>
              <w:rPr>
                <w:rFonts w:ascii="Times New Roman" w:hAnsi="Times New Roman"/>
                <w:sz w:val="24"/>
                <w:szCs w:val="24"/>
              </w:rPr>
            </w:pPr>
            <w:r>
              <w:rPr>
                <w:rFonts w:ascii="Times New Roman" w:hAnsi="Times New Roman"/>
                <w:sz w:val="24"/>
                <w:szCs w:val="24"/>
              </w:rPr>
              <w:lastRenderedPageBreak/>
              <w:t>7.6</w:t>
            </w:r>
          </w:p>
        </w:tc>
        <w:tc>
          <w:tcPr>
            <w:tcW w:w="822" w:type="pct"/>
            <w:vMerge w:val="restart"/>
            <w:shd w:val="clear" w:color="auto" w:fill="auto"/>
          </w:tcPr>
          <w:p w:rsidR="00B512FD" w:rsidRDefault="00B512FD" w:rsidP="00BA5CD8">
            <w:pPr>
              <w:rPr>
                <w:rFonts w:ascii="Times New Roman" w:hAnsi="Times New Roman"/>
                <w:color w:val="000000"/>
                <w:sz w:val="24"/>
                <w:szCs w:val="24"/>
              </w:rPr>
            </w:pPr>
            <w:r w:rsidRPr="00B40B40">
              <w:rPr>
                <w:rFonts w:ascii="Times New Roman" w:hAnsi="Times New Roman"/>
                <w:sz w:val="24"/>
                <w:szCs w:val="24"/>
              </w:rPr>
              <w:t xml:space="preserve">Мероприятие </w:t>
            </w:r>
            <w:r w:rsidRPr="00AF21F4">
              <w:rPr>
                <w:rFonts w:ascii="Times New Roman" w:hAnsi="Times New Roman"/>
                <w:color w:val="000000"/>
                <w:sz w:val="24"/>
                <w:szCs w:val="24"/>
              </w:rPr>
              <w:t>E4</w:t>
            </w:r>
            <w:r>
              <w:rPr>
                <w:rFonts w:ascii="Times New Roman" w:hAnsi="Times New Roman"/>
                <w:color w:val="000000"/>
                <w:sz w:val="24"/>
                <w:szCs w:val="24"/>
              </w:rPr>
              <w:t>.06</w:t>
            </w:r>
            <w:r w:rsidRPr="00AF21F4">
              <w:rPr>
                <w:rFonts w:ascii="Times New Roman" w:hAnsi="Times New Roman"/>
                <w:color w:val="000000"/>
                <w:sz w:val="24"/>
                <w:szCs w:val="24"/>
              </w:rPr>
              <w:t>.</w:t>
            </w:r>
            <w:r>
              <w:rPr>
                <w:rFonts w:ascii="Times New Roman" w:hAnsi="Times New Roman"/>
                <w:color w:val="000000"/>
                <w:sz w:val="24"/>
                <w:szCs w:val="24"/>
              </w:rPr>
              <w:t xml:space="preserve"> Обновление и техническое обслуживание (ремонт) средств (программного обеспечения и оборудования),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B512FD" w:rsidRPr="00EC49C6" w:rsidRDefault="00B512FD" w:rsidP="00BA5CD8">
            <w:pPr>
              <w:rPr>
                <w:rFonts w:ascii="Times New Roman" w:hAnsi="Times New Roman"/>
                <w:sz w:val="24"/>
                <w:szCs w:val="24"/>
              </w:rPr>
            </w:pPr>
          </w:p>
        </w:tc>
        <w:tc>
          <w:tcPr>
            <w:tcW w:w="346" w:type="pct"/>
            <w:vMerge w:val="restart"/>
            <w:shd w:val="clear" w:color="auto" w:fill="auto"/>
          </w:tcPr>
          <w:p w:rsidR="00B512FD" w:rsidRPr="00EC49C6" w:rsidRDefault="00B512FD" w:rsidP="00EC49C6">
            <w:pPr>
              <w:rPr>
                <w:rFonts w:ascii="Times New Roman" w:hAnsi="Times New Roman"/>
                <w:sz w:val="24"/>
                <w:szCs w:val="24"/>
              </w:rPr>
            </w:pPr>
            <w:r>
              <w:rPr>
                <w:rFonts w:ascii="Times New Roman" w:hAnsi="Times New Roman"/>
                <w:sz w:val="24"/>
                <w:szCs w:val="24"/>
              </w:rPr>
              <w:t>2020-2024</w:t>
            </w:r>
          </w:p>
        </w:tc>
        <w:tc>
          <w:tcPr>
            <w:tcW w:w="458" w:type="pct"/>
            <w:shd w:val="clear" w:color="auto" w:fill="auto"/>
          </w:tcPr>
          <w:p w:rsidR="00B512FD" w:rsidRPr="00EC49C6" w:rsidRDefault="00B512FD" w:rsidP="00017E8A">
            <w:pPr>
              <w:rPr>
                <w:rFonts w:ascii="Times New Roman" w:hAnsi="Times New Roman"/>
                <w:sz w:val="24"/>
                <w:szCs w:val="24"/>
              </w:rPr>
            </w:pPr>
            <w:r w:rsidRPr="00EC49C6">
              <w:rPr>
                <w:rFonts w:ascii="Times New Roman" w:hAnsi="Times New Roman"/>
                <w:sz w:val="24"/>
                <w:szCs w:val="24"/>
              </w:rPr>
              <w:t>Итого, в том числе:</w:t>
            </w:r>
          </w:p>
        </w:tc>
        <w:tc>
          <w:tcPr>
            <w:tcW w:w="649"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80" w:type="pct"/>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9"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shd w:val="clear" w:color="auto" w:fill="auto"/>
          </w:tcPr>
          <w:p w:rsidR="00B512FD" w:rsidRPr="00EC49C6" w:rsidRDefault="00B512FD" w:rsidP="00EC49C6">
            <w:pPr>
              <w:rPr>
                <w:rFonts w:ascii="Times New Roman" w:hAnsi="Times New Roman"/>
                <w:sz w:val="24"/>
                <w:szCs w:val="24"/>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16" w:type="pct"/>
            <w:shd w:val="clear" w:color="auto" w:fill="auto"/>
          </w:tcPr>
          <w:p w:rsidR="00B512FD" w:rsidRPr="00EC49C6" w:rsidRDefault="00B512FD"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B512FD" w:rsidRPr="00EC49C6" w:rsidRDefault="00B512FD" w:rsidP="00EC49C6">
            <w:pPr>
              <w:rPr>
                <w:rFonts w:ascii="Times New Roman" w:hAnsi="Times New Roman"/>
                <w:sz w:val="24"/>
                <w:szCs w:val="24"/>
              </w:rPr>
            </w:pPr>
          </w:p>
        </w:tc>
        <w:tc>
          <w:tcPr>
            <w:tcW w:w="822" w:type="pct"/>
            <w:vMerge/>
            <w:shd w:val="clear" w:color="auto" w:fill="auto"/>
          </w:tcPr>
          <w:p w:rsidR="00B512FD" w:rsidRPr="00EC49C6" w:rsidRDefault="00B512FD" w:rsidP="00EC49C6">
            <w:pPr>
              <w:rPr>
                <w:rFonts w:ascii="Times New Roman" w:hAnsi="Times New Roman"/>
                <w:sz w:val="24"/>
                <w:szCs w:val="24"/>
              </w:rPr>
            </w:pPr>
          </w:p>
        </w:tc>
        <w:tc>
          <w:tcPr>
            <w:tcW w:w="346" w:type="pct"/>
            <w:vMerge/>
            <w:shd w:val="clear" w:color="auto" w:fill="auto"/>
          </w:tcPr>
          <w:p w:rsidR="00B512FD" w:rsidRPr="00EC49C6" w:rsidRDefault="00B512FD" w:rsidP="00EC49C6">
            <w:pPr>
              <w:rPr>
                <w:rFonts w:ascii="Times New Roman" w:hAnsi="Times New Roman"/>
                <w:sz w:val="24"/>
                <w:szCs w:val="24"/>
              </w:rPr>
            </w:pPr>
          </w:p>
        </w:tc>
        <w:tc>
          <w:tcPr>
            <w:tcW w:w="458" w:type="pct"/>
            <w:shd w:val="clear" w:color="auto" w:fill="auto"/>
          </w:tcPr>
          <w:p w:rsidR="00B512FD" w:rsidRPr="00EC49C6" w:rsidRDefault="00B512FD" w:rsidP="00017E8A">
            <w:pPr>
              <w:rPr>
                <w:rFonts w:ascii="Times New Roman" w:hAnsi="Times New Roman"/>
                <w:sz w:val="24"/>
                <w:szCs w:val="24"/>
              </w:rPr>
            </w:pPr>
            <w:r w:rsidRPr="00EC49C6">
              <w:rPr>
                <w:rFonts w:ascii="Times New Roman" w:hAnsi="Times New Roman"/>
                <w:sz w:val="24"/>
                <w:szCs w:val="24"/>
              </w:rPr>
              <w:t>Средства бюджета городского округа Звёздный городок Московской области</w:t>
            </w:r>
          </w:p>
        </w:tc>
        <w:tc>
          <w:tcPr>
            <w:tcW w:w="649"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80" w:type="pct"/>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9"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val="restart"/>
            <w:shd w:val="clear" w:color="auto" w:fill="auto"/>
          </w:tcPr>
          <w:p w:rsidR="00B512FD" w:rsidRPr="00EC49C6" w:rsidRDefault="00B512FD" w:rsidP="00EC49C6">
            <w:pPr>
              <w:rPr>
                <w:rFonts w:ascii="Times New Roman" w:hAnsi="Times New Roman"/>
                <w:sz w:val="24"/>
                <w:szCs w:val="24"/>
              </w:rPr>
            </w:pPr>
          </w:p>
        </w:tc>
        <w:tc>
          <w:tcPr>
            <w:tcW w:w="516" w:type="pct"/>
            <w:vMerge w:val="restart"/>
            <w:shd w:val="clear" w:color="auto" w:fill="auto"/>
          </w:tcPr>
          <w:p w:rsidR="00B512FD" w:rsidRPr="00EC49C6" w:rsidRDefault="00B512FD" w:rsidP="00EC49C6">
            <w:pPr>
              <w:rPr>
                <w:rFonts w:ascii="Times New Roman" w:hAnsi="Times New Roman"/>
                <w:sz w:val="24"/>
                <w:szCs w:val="24"/>
              </w:rPr>
            </w:pPr>
          </w:p>
        </w:tc>
      </w:tr>
      <w:tr w:rsidR="00011CC1" w:rsidRPr="00EC49C6" w:rsidTr="00011CC1">
        <w:trPr>
          <w:trHeight w:val="2028"/>
          <w:jc w:val="center"/>
        </w:trPr>
        <w:tc>
          <w:tcPr>
            <w:tcW w:w="151" w:type="pct"/>
            <w:vMerge/>
            <w:shd w:val="clear" w:color="auto" w:fill="auto"/>
          </w:tcPr>
          <w:p w:rsidR="00B512FD" w:rsidRPr="00EC49C6" w:rsidRDefault="00B512FD" w:rsidP="00EC49C6">
            <w:pPr>
              <w:rPr>
                <w:rFonts w:ascii="Times New Roman" w:hAnsi="Times New Roman"/>
                <w:sz w:val="24"/>
                <w:szCs w:val="24"/>
              </w:rPr>
            </w:pPr>
          </w:p>
        </w:tc>
        <w:tc>
          <w:tcPr>
            <w:tcW w:w="822" w:type="pct"/>
            <w:vMerge/>
            <w:shd w:val="clear" w:color="auto" w:fill="auto"/>
          </w:tcPr>
          <w:p w:rsidR="00B512FD" w:rsidRPr="00EC49C6" w:rsidRDefault="00B512FD" w:rsidP="00EC49C6">
            <w:pPr>
              <w:rPr>
                <w:rFonts w:ascii="Times New Roman" w:hAnsi="Times New Roman"/>
                <w:sz w:val="24"/>
                <w:szCs w:val="24"/>
              </w:rPr>
            </w:pPr>
          </w:p>
        </w:tc>
        <w:tc>
          <w:tcPr>
            <w:tcW w:w="346" w:type="pct"/>
            <w:vMerge/>
            <w:shd w:val="clear" w:color="auto" w:fill="auto"/>
          </w:tcPr>
          <w:p w:rsidR="00B512FD" w:rsidRPr="00EC49C6" w:rsidRDefault="00B512FD" w:rsidP="00EC49C6">
            <w:pPr>
              <w:rPr>
                <w:rFonts w:ascii="Times New Roman" w:hAnsi="Times New Roman"/>
                <w:sz w:val="24"/>
                <w:szCs w:val="24"/>
              </w:rPr>
            </w:pPr>
          </w:p>
        </w:tc>
        <w:tc>
          <w:tcPr>
            <w:tcW w:w="458" w:type="pct"/>
            <w:shd w:val="clear" w:color="auto" w:fill="auto"/>
          </w:tcPr>
          <w:p w:rsidR="00B512FD" w:rsidRPr="00EC49C6" w:rsidRDefault="00B512FD" w:rsidP="00017E8A">
            <w:pPr>
              <w:rPr>
                <w:rFonts w:ascii="Times New Roman" w:hAnsi="Times New Roman"/>
                <w:sz w:val="24"/>
                <w:szCs w:val="24"/>
              </w:rPr>
            </w:pPr>
            <w:r w:rsidRPr="00EC49C6">
              <w:rPr>
                <w:rFonts w:ascii="Times New Roman" w:hAnsi="Times New Roman"/>
                <w:sz w:val="24"/>
                <w:szCs w:val="24"/>
              </w:rPr>
              <w:t>Средства бюджета Московской области</w:t>
            </w:r>
          </w:p>
        </w:tc>
        <w:tc>
          <w:tcPr>
            <w:tcW w:w="649"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301" w:type="pct"/>
            <w:shd w:val="clear" w:color="auto" w:fill="auto"/>
          </w:tcPr>
          <w:p w:rsidR="00B512FD" w:rsidRPr="00EC49C6" w:rsidRDefault="00674EBA" w:rsidP="00017E8A">
            <w:pPr>
              <w:jc w:val="center"/>
              <w:rPr>
                <w:rFonts w:ascii="Times New Roman" w:hAnsi="Times New Roman"/>
                <w:sz w:val="24"/>
                <w:szCs w:val="24"/>
              </w:rPr>
            </w:pPr>
            <w:r>
              <w:rPr>
                <w:rFonts w:ascii="Times New Roman" w:hAnsi="Times New Roman"/>
                <w:sz w:val="24"/>
                <w:szCs w:val="24"/>
              </w:rPr>
              <w:t>0,00</w:t>
            </w:r>
          </w:p>
        </w:tc>
        <w:tc>
          <w:tcPr>
            <w:tcW w:w="280" w:type="pct"/>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68" w:type="pct"/>
            <w:gridSpan w:val="2"/>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57" w:type="pct"/>
            <w:shd w:val="clear" w:color="auto" w:fill="auto"/>
          </w:tcPr>
          <w:p w:rsidR="00B512FD" w:rsidRPr="00EC49C6" w:rsidRDefault="00674EBA" w:rsidP="00350ACF">
            <w:pPr>
              <w:jc w:val="center"/>
              <w:rPr>
                <w:rFonts w:ascii="Times New Roman" w:hAnsi="Times New Roman"/>
                <w:sz w:val="24"/>
                <w:szCs w:val="24"/>
              </w:rPr>
            </w:pPr>
            <w:r>
              <w:rPr>
                <w:rFonts w:ascii="Times New Roman" w:hAnsi="Times New Roman"/>
                <w:sz w:val="24"/>
                <w:szCs w:val="24"/>
              </w:rPr>
              <w:t>0,00</w:t>
            </w:r>
          </w:p>
        </w:tc>
        <w:tc>
          <w:tcPr>
            <w:tcW w:w="239"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238" w:type="pct"/>
            <w:shd w:val="clear" w:color="auto" w:fill="auto"/>
          </w:tcPr>
          <w:p w:rsidR="00B512FD" w:rsidRPr="00EC49C6" w:rsidRDefault="00B512FD" w:rsidP="00017E8A">
            <w:pPr>
              <w:jc w:val="center"/>
              <w:rPr>
                <w:rFonts w:ascii="Times New Roman" w:hAnsi="Times New Roman"/>
                <w:sz w:val="24"/>
                <w:szCs w:val="24"/>
              </w:rPr>
            </w:pPr>
            <w:r>
              <w:rPr>
                <w:rFonts w:ascii="Times New Roman" w:hAnsi="Times New Roman"/>
                <w:sz w:val="24"/>
                <w:szCs w:val="24"/>
              </w:rPr>
              <w:t>0,0</w:t>
            </w:r>
            <w:r w:rsidR="00DA5107">
              <w:rPr>
                <w:rFonts w:ascii="Times New Roman" w:hAnsi="Times New Roman"/>
                <w:sz w:val="24"/>
                <w:szCs w:val="24"/>
              </w:rPr>
              <w:t>0</w:t>
            </w:r>
          </w:p>
        </w:tc>
        <w:tc>
          <w:tcPr>
            <w:tcW w:w="475" w:type="pct"/>
            <w:vMerge/>
            <w:shd w:val="clear" w:color="auto" w:fill="auto"/>
          </w:tcPr>
          <w:p w:rsidR="00B512FD" w:rsidRPr="00EC49C6" w:rsidRDefault="00B512FD" w:rsidP="00EC49C6">
            <w:pPr>
              <w:rPr>
                <w:rFonts w:ascii="Times New Roman" w:hAnsi="Times New Roman"/>
                <w:sz w:val="24"/>
                <w:szCs w:val="24"/>
              </w:rPr>
            </w:pPr>
          </w:p>
        </w:tc>
        <w:tc>
          <w:tcPr>
            <w:tcW w:w="516" w:type="pct"/>
            <w:vMerge/>
            <w:shd w:val="clear" w:color="auto" w:fill="auto"/>
          </w:tcPr>
          <w:p w:rsidR="00B512FD" w:rsidRPr="00EC49C6" w:rsidRDefault="00B512FD" w:rsidP="00EC49C6">
            <w:pPr>
              <w:rPr>
                <w:rFonts w:ascii="Times New Roman" w:hAnsi="Times New Roman"/>
                <w:sz w:val="24"/>
                <w:szCs w:val="24"/>
              </w:rPr>
            </w:pPr>
          </w:p>
        </w:tc>
      </w:tr>
    </w:tbl>
    <w:p w:rsidR="005B3CCA" w:rsidRDefault="005B3CCA" w:rsidP="00713E2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sectPr w:rsidR="005B3CCA" w:rsidSect="00FF6652">
          <w:pgSz w:w="16838" w:h="11906" w:orient="landscape"/>
          <w:pgMar w:top="1134" w:right="851" w:bottom="1134" w:left="1134" w:header="709" w:footer="709" w:gutter="0"/>
          <w:cols w:space="708"/>
          <w:docGrid w:linePitch="360"/>
        </w:sectPr>
      </w:pPr>
    </w:p>
    <w:p w:rsidR="000B0963" w:rsidRDefault="000B0963"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r w:rsidRPr="007E38A4">
        <w:rPr>
          <w:rFonts w:ascii="Times New Roman" w:hAnsi="Times New Roman"/>
          <w:b/>
          <w:sz w:val="24"/>
          <w:szCs w:val="24"/>
        </w:rPr>
        <w:lastRenderedPageBreak/>
        <w:t xml:space="preserve">«Дорожная карта» (план-график) по выполнению основного мероприятия </w:t>
      </w:r>
      <w:r w:rsidR="002F2805">
        <w:rPr>
          <w:rFonts w:ascii="Times New Roman" w:hAnsi="Times New Roman"/>
          <w:b/>
          <w:sz w:val="24"/>
          <w:szCs w:val="24"/>
        </w:rPr>
        <w:t>0</w:t>
      </w:r>
      <w:r w:rsidR="00DB39BF" w:rsidRPr="00DB39BF">
        <w:rPr>
          <w:rFonts w:ascii="Times New Roman" w:hAnsi="Times New Roman"/>
          <w:b/>
          <w:sz w:val="24"/>
          <w:szCs w:val="24"/>
        </w:rPr>
        <w:t>1. Информационная инфраструктура</w:t>
      </w:r>
    </w:p>
    <w:p w:rsidR="00B512FD" w:rsidRPr="00DB39BF" w:rsidRDefault="00B512FD"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tbl>
      <w:tblPr>
        <w:tblStyle w:val="aff1"/>
        <w:tblW w:w="5000" w:type="pct"/>
        <w:tblLook w:val="04A0" w:firstRow="1" w:lastRow="0" w:firstColumn="1" w:lastColumn="0" w:noHBand="0" w:noVBand="1"/>
      </w:tblPr>
      <w:tblGrid>
        <w:gridCol w:w="478"/>
        <w:gridCol w:w="1678"/>
        <w:gridCol w:w="2041"/>
        <w:gridCol w:w="1605"/>
        <w:gridCol w:w="2028"/>
        <w:gridCol w:w="854"/>
        <w:gridCol w:w="854"/>
        <w:gridCol w:w="854"/>
        <w:gridCol w:w="854"/>
        <w:gridCol w:w="1492"/>
        <w:gridCol w:w="2105"/>
      </w:tblGrid>
      <w:tr w:rsidR="000B0963" w:rsidRPr="007E38A4" w:rsidTr="005B3CCA">
        <w:trPr>
          <w:trHeight w:val="968"/>
        </w:trPr>
        <w:tc>
          <w:tcPr>
            <w:tcW w:w="219"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552"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515"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471"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485"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563" w:type="pct"/>
            <w:gridSpan w:val="4"/>
          </w:tcPr>
          <w:p w:rsidR="000B0963" w:rsidRPr="007E38A4" w:rsidRDefault="000B0963" w:rsidP="00DB39BF">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sidR="00DB39BF">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598"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98"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0B0963" w:rsidRPr="007E38A4" w:rsidTr="005B3CCA">
        <w:trPr>
          <w:trHeight w:val="967"/>
        </w:trPr>
        <w:tc>
          <w:tcPr>
            <w:tcW w:w="219"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2"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15"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71"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85"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6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6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414"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414"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598"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98"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0B0963" w:rsidRPr="007E38A4" w:rsidTr="005B3CCA">
        <w:tc>
          <w:tcPr>
            <w:tcW w:w="219"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55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515"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4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485"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36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6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414"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414"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59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9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0B0963" w:rsidRPr="007E38A4" w:rsidTr="005B3CCA">
        <w:tc>
          <w:tcPr>
            <w:tcW w:w="219"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rPr>
              <w:t>1.</w:t>
            </w:r>
          </w:p>
        </w:tc>
        <w:tc>
          <w:tcPr>
            <w:tcW w:w="552" w:type="pct"/>
          </w:tcPr>
          <w:p w:rsidR="000B0963" w:rsidRPr="00DB39BF" w:rsidRDefault="00DB39BF"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DB39BF">
              <w:rPr>
                <w:rFonts w:ascii="Times New Roman" w:hAnsi="Times New Roman"/>
                <w:sz w:val="24"/>
                <w:szCs w:val="24"/>
              </w:rPr>
              <w:t>Информационная инфраструктура</w:t>
            </w:r>
          </w:p>
        </w:tc>
        <w:tc>
          <w:tcPr>
            <w:tcW w:w="515" w:type="pct"/>
          </w:tcPr>
          <w:p w:rsidR="000B0963" w:rsidRPr="00BD1016" w:rsidRDefault="00DB39BF" w:rsidP="005B1F0E">
            <w:pPr>
              <w:tabs>
                <w:tab w:val="left" w:pos="1701"/>
                <w:tab w:val="left" w:pos="2694"/>
                <w:tab w:val="left" w:pos="2977"/>
              </w:tabs>
              <w:spacing w:before="20" w:after="0" w:line="240" w:lineRule="auto"/>
              <w:rPr>
                <w:rFonts w:ascii="Times New Roman" w:hAnsi="Times New Roman"/>
              </w:rPr>
            </w:pPr>
            <w:r w:rsidRPr="00BD1016">
              <w:rPr>
                <w:rFonts w:ascii="Times New Roman" w:hAnsi="Times New Roman"/>
                <w:color w:val="000000"/>
              </w:rPr>
              <w:t>Мероприятие 1. Обеспечение доступности для населения муниципального образования Московской области современных услуг широкополосного доступа в сеть Интернет</w:t>
            </w:r>
          </w:p>
          <w:p w:rsidR="000B0963" w:rsidRPr="00BD1016" w:rsidRDefault="000B0963" w:rsidP="005B1F0E">
            <w:pPr>
              <w:tabs>
                <w:tab w:val="left" w:pos="1701"/>
                <w:tab w:val="left" w:pos="2694"/>
                <w:tab w:val="left" w:pos="2977"/>
              </w:tabs>
              <w:spacing w:before="20" w:after="0" w:line="240" w:lineRule="auto"/>
              <w:rPr>
                <w:rFonts w:ascii="Times New Roman" w:hAnsi="Times New Roman"/>
              </w:rPr>
            </w:pPr>
          </w:p>
          <w:p w:rsidR="000B0963" w:rsidRPr="00BD1016" w:rsidRDefault="00DB39BF" w:rsidP="005B1F0E">
            <w:pPr>
              <w:tabs>
                <w:tab w:val="left" w:pos="1701"/>
                <w:tab w:val="left" w:pos="2694"/>
                <w:tab w:val="left" w:pos="2977"/>
              </w:tabs>
              <w:spacing w:before="20" w:after="0" w:line="240" w:lineRule="auto"/>
              <w:rPr>
                <w:rFonts w:ascii="Times New Roman" w:hAnsi="Times New Roman"/>
              </w:rPr>
            </w:pPr>
            <w:r w:rsidRPr="00BD1016">
              <w:rPr>
                <w:rFonts w:ascii="Times New Roman" w:hAnsi="Times New Roman"/>
                <w:color w:val="000000"/>
              </w:rPr>
              <w:t xml:space="preserve">Мероприятие 2. Обеспечение ОМСУ муниципального образования Московской области широкополосным доступом в сеть Интернет, телефонной связью, иными </w:t>
            </w:r>
            <w:r w:rsidRPr="00BD1016">
              <w:rPr>
                <w:rFonts w:ascii="Times New Roman" w:hAnsi="Times New Roman"/>
                <w:color w:val="000000"/>
              </w:rPr>
              <w:lastRenderedPageBreak/>
              <w:t>услугами электросвязи</w:t>
            </w:r>
          </w:p>
          <w:p w:rsidR="000B0963" w:rsidRPr="00BD1016" w:rsidRDefault="000B0963" w:rsidP="005B1F0E">
            <w:pPr>
              <w:tabs>
                <w:tab w:val="left" w:pos="1701"/>
                <w:tab w:val="left" w:pos="2694"/>
                <w:tab w:val="left" w:pos="2977"/>
              </w:tabs>
              <w:spacing w:before="20" w:after="0" w:line="240" w:lineRule="auto"/>
              <w:rPr>
                <w:rFonts w:ascii="Times New Roman" w:hAnsi="Times New Roman"/>
              </w:rPr>
            </w:pPr>
          </w:p>
          <w:p w:rsidR="000B0963" w:rsidRPr="00BD1016" w:rsidRDefault="00DB39BF" w:rsidP="005B1F0E">
            <w:pPr>
              <w:tabs>
                <w:tab w:val="left" w:pos="1701"/>
                <w:tab w:val="left" w:pos="2694"/>
                <w:tab w:val="left" w:pos="2977"/>
              </w:tabs>
              <w:spacing w:before="20" w:after="0" w:line="240" w:lineRule="auto"/>
              <w:rPr>
                <w:rFonts w:ascii="Times New Roman" w:hAnsi="Times New Roman"/>
              </w:rPr>
            </w:pPr>
            <w:r w:rsidRPr="00BD1016">
              <w:rPr>
                <w:rFonts w:ascii="Times New Roman" w:hAnsi="Times New Roman"/>
              </w:rPr>
              <w:t>Мероприятие 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p w:rsidR="00DB39BF" w:rsidRPr="00BD1016" w:rsidRDefault="00DB39BF" w:rsidP="005B1F0E">
            <w:pPr>
              <w:tabs>
                <w:tab w:val="left" w:pos="1701"/>
                <w:tab w:val="left" w:pos="2694"/>
                <w:tab w:val="left" w:pos="2977"/>
              </w:tabs>
              <w:spacing w:before="20" w:after="0" w:line="240" w:lineRule="auto"/>
              <w:rPr>
                <w:rFonts w:ascii="Times New Roman" w:hAnsi="Times New Roman"/>
              </w:rPr>
            </w:pPr>
          </w:p>
          <w:p w:rsidR="000B0963" w:rsidRPr="00BD1016" w:rsidRDefault="00DB39BF" w:rsidP="00DB39BF">
            <w:pPr>
              <w:tabs>
                <w:tab w:val="left" w:pos="1701"/>
                <w:tab w:val="left" w:pos="2694"/>
                <w:tab w:val="left" w:pos="2977"/>
              </w:tabs>
              <w:spacing w:before="20" w:after="0" w:line="240" w:lineRule="auto"/>
              <w:rPr>
                <w:rFonts w:ascii="Times New Roman" w:hAnsi="Times New Roman"/>
              </w:rPr>
            </w:pPr>
            <w:r w:rsidRPr="00BD1016">
              <w:rPr>
                <w:rFonts w:ascii="Times New Roman" w:hAnsi="Times New Roman"/>
                <w:color w:val="000000"/>
              </w:rPr>
              <w:t>Мероприятие 4. Обеспечение оборудованием и поддержание его работоспособности</w:t>
            </w:r>
          </w:p>
          <w:p w:rsidR="000B0963" w:rsidRPr="00BD1016" w:rsidRDefault="000B0963" w:rsidP="005B1F0E">
            <w:pPr>
              <w:tabs>
                <w:tab w:val="left" w:pos="1701"/>
                <w:tab w:val="left" w:pos="2694"/>
                <w:tab w:val="left" w:pos="2977"/>
              </w:tabs>
              <w:spacing w:before="20" w:after="0" w:line="240" w:lineRule="auto"/>
              <w:rPr>
                <w:rFonts w:ascii="Times New Roman" w:hAnsi="Times New Roman"/>
              </w:rPr>
            </w:pPr>
          </w:p>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tc>
        <w:tc>
          <w:tcPr>
            <w:tcW w:w="471" w:type="pct"/>
          </w:tcPr>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hAnsi="Times New Roman"/>
                <w:sz w:val="24"/>
                <w:szCs w:val="24"/>
              </w:rPr>
              <w:lastRenderedPageBreak/>
              <w:t>Адм</w:t>
            </w:r>
            <w:r>
              <w:rPr>
                <w:rFonts w:ascii="Times New Roman" w:hAnsi="Times New Roman"/>
                <w:sz w:val="24"/>
                <w:szCs w:val="24"/>
              </w:rPr>
              <w:t>инистрация городского округа Звё</w:t>
            </w:r>
            <w:r w:rsidRPr="007E38A4">
              <w:rPr>
                <w:rFonts w:ascii="Times New Roman" w:hAnsi="Times New Roman"/>
                <w:sz w:val="24"/>
                <w:szCs w:val="24"/>
              </w:rPr>
              <w:t>здный городок Московской области</w:t>
            </w:r>
          </w:p>
        </w:tc>
        <w:tc>
          <w:tcPr>
            <w:tcW w:w="485" w:type="pct"/>
          </w:tcPr>
          <w:p w:rsidR="000B0963" w:rsidRPr="00DB39BF" w:rsidRDefault="006D097B" w:rsidP="005B1F0E">
            <w:pPr>
              <w:tabs>
                <w:tab w:val="left" w:pos="1701"/>
                <w:tab w:val="left" w:pos="2694"/>
                <w:tab w:val="left" w:pos="2977"/>
              </w:tabs>
              <w:autoSpaceDE w:val="0"/>
              <w:autoSpaceDN w:val="0"/>
              <w:adjustRightInd w:val="0"/>
              <w:spacing w:after="0" w:line="240" w:lineRule="auto"/>
              <w:rPr>
                <w:rFonts w:ascii="Times New Roman" w:hAnsi="Times New Roman"/>
                <w:color w:val="FF0000"/>
                <w:sz w:val="24"/>
                <w:szCs w:val="24"/>
                <w:lang w:eastAsia="ru-RU"/>
              </w:rPr>
            </w:pPr>
            <w:r w:rsidRPr="007E38A4">
              <w:rPr>
                <w:rFonts w:ascii="Times New Roman" w:hAnsi="Times New Roman"/>
                <w:sz w:val="24"/>
                <w:szCs w:val="24"/>
              </w:rPr>
              <w:t>Централизованное приобретение компьютерного оборудования с предустановленным общесистемным программным обеспечением и организационной техники</w:t>
            </w:r>
          </w:p>
        </w:tc>
        <w:tc>
          <w:tcPr>
            <w:tcW w:w="368" w:type="pct"/>
          </w:tcPr>
          <w:p w:rsidR="002A43AF" w:rsidRDefault="002A43AF" w:rsidP="00CF3F71">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204</w:t>
            </w:r>
            <w:r>
              <w:rPr>
                <w:rFonts w:ascii="Times New Roman" w:hAnsi="Times New Roman"/>
                <w:sz w:val="24"/>
                <w:szCs w:val="24"/>
                <w:lang w:val="en-US"/>
              </w:rPr>
              <w:t>,49</w:t>
            </w:r>
          </w:p>
          <w:p w:rsidR="000B0963" w:rsidRPr="002A43AF" w:rsidRDefault="000B0963" w:rsidP="002A43AF">
            <w:pPr>
              <w:rPr>
                <w:rFonts w:ascii="Times New Roman" w:hAnsi="Times New Roman"/>
                <w:sz w:val="24"/>
                <w:szCs w:val="24"/>
              </w:rPr>
            </w:pPr>
          </w:p>
        </w:tc>
        <w:tc>
          <w:tcPr>
            <w:tcW w:w="368" w:type="pct"/>
          </w:tcPr>
          <w:p w:rsidR="000B0963" w:rsidRPr="006D7FC1" w:rsidRDefault="002A43AF" w:rsidP="00CF3F71">
            <w:pPr>
              <w:jc w:val="center"/>
              <w:rPr>
                <w:rFonts w:ascii="Times New Roman" w:hAnsi="Times New Roman"/>
                <w:sz w:val="24"/>
                <w:szCs w:val="24"/>
              </w:rPr>
            </w:pPr>
            <w:r>
              <w:rPr>
                <w:rFonts w:ascii="Times New Roman" w:hAnsi="Times New Roman"/>
                <w:sz w:val="24"/>
                <w:szCs w:val="24"/>
              </w:rPr>
              <w:t>690,6</w:t>
            </w:r>
            <w:r w:rsidR="005B679F">
              <w:rPr>
                <w:rFonts w:ascii="Times New Roman" w:hAnsi="Times New Roman"/>
                <w:sz w:val="24"/>
                <w:szCs w:val="24"/>
              </w:rPr>
              <w:t>0</w:t>
            </w:r>
          </w:p>
        </w:tc>
        <w:tc>
          <w:tcPr>
            <w:tcW w:w="414" w:type="pct"/>
          </w:tcPr>
          <w:p w:rsidR="000B0963" w:rsidRPr="006D7FC1" w:rsidRDefault="002A43AF" w:rsidP="00CF3F71">
            <w:pPr>
              <w:jc w:val="center"/>
              <w:rPr>
                <w:rFonts w:ascii="Times New Roman" w:hAnsi="Times New Roman"/>
                <w:sz w:val="24"/>
                <w:szCs w:val="24"/>
              </w:rPr>
            </w:pPr>
            <w:r>
              <w:rPr>
                <w:rFonts w:ascii="Times New Roman" w:hAnsi="Times New Roman"/>
                <w:sz w:val="24"/>
                <w:szCs w:val="24"/>
              </w:rPr>
              <w:t>343</w:t>
            </w:r>
            <w:r w:rsidR="00B16B9F">
              <w:rPr>
                <w:rFonts w:ascii="Times New Roman" w:hAnsi="Times New Roman"/>
                <w:sz w:val="24"/>
                <w:szCs w:val="24"/>
              </w:rPr>
              <w:t>,5</w:t>
            </w:r>
            <w:r w:rsidR="005B679F">
              <w:rPr>
                <w:rFonts w:ascii="Times New Roman" w:hAnsi="Times New Roman"/>
                <w:sz w:val="24"/>
                <w:szCs w:val="24"/>
              </w:rPr>
              <w:t>0</w:t>
            </w:r>
          </w:p>
        </w:tc>
        <w:tc>
          <w:tcPr>
            <w:tcW w:w="414" w:type="pct"/>
          </w:tcPr>
          <w:p w:rsidR="000B0963" w:rsidRPr="006D7FC1" w:rsidRDefault="002A43AF" w:rsidP="00CF3F71">
            <w:pPr>
              <w:jc w:val="center"/>
              <w:rPr>
                <w:rFonts w:ascii="Times New Roman" w:hAnsi="Times New Roman"/>
                <w:sz w:val="24"/>
                <w:szCs w:val="24"/>
              </w:rPr>
            </w:pPr>
            <w:r>
              <w:rPr>
                <w:rFonts w:ascii="Times New Roman" w:hAnsi="Times New Roman"/>
                <w:sz w:val="24"/>
                <w:szCs w:val="24"/>
                <w:lang w:val="en-US"/>
              </w:rPr>
              <w:t>343</w:t>
            </w:r>
            <w:r w:rsidR="00B16B9F">
              <w:rPr>
                <w:rFonts w:ascii="Times New Roman" w:hAnsi="Times New Roman"/>
                <w:sz w:val="24"/>
                <w:szCs w:val="24"/>
              </w:rPr>
              <w:t>,5</w:t>
            </w:r>
            <w:r w:rsidR="00F53786">
              <w:rPr>
                <w:rFonts w:ascii="Times New Roman" w:hAnsi="Times New Roman"/>
                <w:sz w:val="24"/>
                <w:szCs w:val="24"/>
              </w:rPr>
              <w:t>1</w:t>
            </w:r>
          </w:p>
        </w:tc>
        <w:tc>
          <w:tcPr>
            <w:tcW w:w="598" w:type="pct"/>
          </w:tcPr>
          <w:p w:rsidR="000B0963" w:rsidRPr="007E38A4" w:rsidRDefault="005176DE"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98" w:type="pct"/>
          </w:tcPr>
          <w:p w:rsidR="000B0963" w:rsidRPr="00DB39BF" w:rsidRDefault="006D097B" w:rsidP="005B1F0E">
            <w:pPr>
              <w:tabs>
                <w:tab w:val="left" w:pos="1701"/>
                <w:tab w:val="left" w:pos="2694"/>
                <w:tab w:val="left" w:pos="2977"/>
              </w:tabs>
              <w:autoSpaceDE w:val="0"/>
              <w:autoSpaceDN w:val="0"/>
              <w:adjustRightInd w:val="0"/>
              <w:spacing w:after="0" w:line="240" w:lineRule="auto"/>
              <w:rPr>
                <w:rFonts w:ascii="Times New Roman" w:hAnsi="Times New Roman"/>
                <w:color w:val="FF0000"/>
                <w:sz w:val="24"/>
                <w:szCs w:val="24"/>
              </w:rPr>
            </w:pPr>
            <w:r w:rsidRPr="007E38A4">
              <w:rPr>
                <w:rFonts w:ascii="Times New Roman" w:hAnsi="Times New Roman"/>
                <w:sz w:val="24"/>
                <w:szCs w:val="24"/>
              </w:rPr>
              <w:t>Рабочие места обеспечены с</w:t>
            </w:r>
            <w:r>
              <w:rPr>
                <w:rFonts w:ascii="Times New Roman" w:hAnsi="Times New Roman"/>
                <w:sz w:val="24"/>
                <w:szCs w:val="24"/>
              </w:rPr>
              <w:t>пециализированными программными</w:t>
            </w:r>
            <w:r w:rsidRPr="007E38A4">
              <w:rPr>
                <w:rFonts w:ascii="Times New Roman" w:hAnsi="Times New Roman"/>
                <w:sz w:val="24"/>
                <w:szCs w:val="24"/>
              </w:rPr>
              <w:t xml:space="preserve"> продуктами</w:t>
            </w:r>
          </w:p>
        </w:tc>
      </w:tr>
    </w:tbl>
    <w:p w:rsidR="005B3CCA" w:rsidRDefault="005B3CCA"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rPr>
          <w:rFonts w:ascii="Times New Roman" w:hAnsi="Times New Roman"/>
          <w:b/>
          <w:sz w:val="24"/>
          <w:szCs w:val="24"/>
        </w:rPr>
        <w:sectPr w:rsidR="005B3CCA" w:rsidSect="00FF6652">
          <w:pgSz w:w="16838" w:h="11906" w:orient="landscape"/>
          <w:pgMar w:top="1134" w:right="851" w:bottom="1134" w:left="1134" w:header="709" w:footer="709" w:gutter="0"/>
          <w:cols w:space="708"/>
          <w:docGrid w:linePitch="360"/>
        </w:sectPr>
      </w:pPr>
    </w:p>
    <w:p w:rsidR="000B0963" w:rsidRDefault="000B0963"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color w:val="000000"/>
          <w:sz w:val="24"/>
          <w:szCs w:val="24"/>
        </w:rPr>
      </w:pPr>
      <w:r w:rsidRPr="007E38A4">
        <w:rPr>
          <w:rFonts w:ascii="Times New Roman" w:hAnsi="Times New Roman"/>
          <w:b/>
          <w:sz w:val="24"/>
          <w:szCs w:val="24"/>
        </w:rPr>
        <w:lastRenderedPageBreak/>
        <w:t>«Дорожная карта» (план-график) по выполнению основного мероприятия</w:t>
      </w:r>
      <w:r w:rsidR="005316AC">
        <w:rPr>
          <w:rFonts w:ascii="Times New Roman" w:hAnsi="Times New Roman"/>
          <w:b/>
          <w:sz w:val="24"/>
          <w:szCs w:val="24"/>
        </w:rPr>
        <w:t xml:space="preserve"> </w:t>
      </w:r>
      <w:r w:rsidR="002F2805">
        <w:rPr>
          <w:rFonts w:ascii="Times New Roman" w:hAnsi="Times New Roman"/>
          <w:b/>
          <w:sz w:val="24"/>
          <w:szCs w:val="24"/>
        </w:rPr>
        <w:t>0</w:t>
      </w:r>
      <w:r w:rsidR="005316AC">
        <w:rPr>
          <w:rFonts w:ascii="Times New Roman" w:hAnsi="Times New Roman"/>
          <w:b/>
          <w:sz w:val="24"/>
          <w:szCs w:val="24"/>
        </w:rPr>
        <w:t>2.</w:t>
      </w:r>
      <w:r w:rsidR="005316AC" w:rsidRPr="005316AC">
        <w:rPr>
          <w:rFonts w:ascii="Times New Roman" w:hAnsi="Times New Roman"/>
          <w:b/>
          <w:color w:val="000000"/>
          <w:sz w:val="24"/>
          <w:szCs w:val="24"/>
        </w:rPr>
        <w:t>Информационная безопасность</w:t>
      </w:r>
    </w:p>
    <w:p w:rsidR="00B512FD" w:rsidRPr="007E38A4" w:rsidRDefault="00B512FD"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tbl>
      <w:tblPr>
        <w:tblStyle w:val="aff1"/>
        <w:tblW w:w="5000" w:type="pct"/>
        <w:tblLook w:val="04A0" w:firstRow="1" w:lastRow="0" w:firstColumn="1" w:lastColumn="0" w:noHBand="0" w:noVBand="1"/>
      </w:tblPr>
      <w:tblGrid>
        <w:gridCol w:w="492"/>
        <w:gridCol w:w="1749"/>
        <w:gridCol w:w="2129"/>
        <w:gridCol w:w="1672"/>
        <w:gridCol w:w="2002"/>
        <w:gridCol w:w="884"/>
        <w:gridCol w:w="884"/>
        <w:gridCol w:w="884"/>
        <w:gridCol w:w="884"/>
        <w:gridCol w:w="1553"/>
        <w:gridCol w:w="1710"/>
      </w:tblGrid>
      <w:tr w:rsidR="000B0963" w:rsidRPr="007E38A4" w:rsidTr="005B3CCA">
        <w:trPr>
          <w:trHeight w:val="968"/>
        </w:trPr>
        <w:tc>
          <w:tcPr>
            <w:tcW w:w="221"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603"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603"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473"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464"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531" w:type="pct"/>
            <w:gridSpan w:val="4"/>
          </w:tcPr>
          <w:p w:rsidR="000B0963" w:rsidRPr="007E38A4" w:rsidRDefault="000B0963" w:rsidP="005316AC">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sidR="005316AC">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548"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0B0963" w:rsidRPr="007E38A4" w:rsidTr="005B3CCA">
        <w:trPr>
          <w:trHeight w:val="967"/>
        </w:trPr>
        <w:tc>
          <w:tcPr>
            <w:tcW w:w="221"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603"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603"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73"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64"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17"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548"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0B0963" w:rsidRPr="007E38A4" w:rsidTr="005B3CCA">
        <w:tc>
          <w:tcPr>
            <w:tcW w:w="22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603"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603"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473"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464"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417"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54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57"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0B0963" w:rsidRPr="007E38A4" w:rsidTr="005B3CCA">
        <w:tc>
          <w:tcPr>
            <w:tcW w:w="221" w:type="pct"/>
          </w:tcPr>
          <w:p w:rsidR="000B0963" w:rsidRPr="007E38A4" w:rsidRDefault="004348A6"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603" w:type="pct"/>
          </w:tcPr>
          <w:p w:rsidR="000B0963" w:rsidRPr="005316AC" w:rsidRDefault="005316AC"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5316AC">
              <w:rPr>
                <w:rFonts w:ascii="Times New Roman" w:hAnsi="Times New Roman"/>
                <w:color w:val="000000"/>
                <w:sz w:val="24"/>
                <w:szCs w:val="24"/>
              </w:rPr>
              <w:t>Информационная безопасность</w:t>
            </w:r>
          </w:p>
        </w:tc>
        <w:tc>
          <w:tcPr>
            <w:tcW w:w="603" w:type="pct"/>
          </w:tcPr>
          <w:p w:rsidR="000B0963" w:rsidRPr="00BF4303" w:rsidRDefault="00BF4303" w:rsidP="00BF4303">
            <w:pPr>
              <w:tabs>
                <w:tab w:val="left" w:pos="1701"/>
                <w:tab w:val="left" w:pos="2694"/>
                <w:tab w:val="left" w:pos="2977"/>
              </w:tabs>
              <w:autoSpaceDE w:val="0"/>
              <w:autoSpaceDN w:val="0"/>
              <w:adjustRightInd w:val="0"/>
              <w:spacing w:after="0" w:line="240" w:lineRule="auto"/>
              <w:rPr>
                <w:rFonts w:ascii="Times New Roman" w:hAnsi="Times New Roman"/>
                <w:lang w:eastAsia="ru-RU"/>
              </w:rPr>
            </w:pPr>
            <w:r w:rsidRPr="00BD1016">
              <w:rPr>
                <w:rFonts w:ascii="Times New Roman" w:hAnsi="Times New Roman"/>
              </w:rPr>
              <w:t xml:space="preserve">Мероприятие 1. 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w:t>
            </w:r>
            <w:r w:rsidRPr="00BD1016">
              <w:rPr>
                <w:rFonts w:ascii="Times New Roman" w:hAnsi="Times New Roman"/>
              </w:rPr>
              <w:lastRenderedPageBreak/>
              <w:t>информационно-технологической и телекоммуникационной инфраструктуры от компьютерных атак, а также проведение мероприятий по защите информации и аттестации по 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473" w:type="pct"/>
          </w:tcPr>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hAnsi="Times New Roman"/>
                <w:sz w:val="24"/>
                <w:szCs w:val="24"/>
              </w:rPr>
              <w:lastRenderedPageBreak/>
              <w:t>Адм</w:t>
            </w:r>
            <w:r>
              <w:rPr>
                <w:rFonts w:ascii="Times New Roman" w:hAnsi="Times New Roman"/>
                <w:sz w:val="24"/>
                <w:szCs w:val="24"/>
              </w:rPr>
              <w:t>инистрация городского округа Звё</w:t>
            </w:r>
            <w:r w:rsidRPr="007E38A4">
              <w:rPr>
                <w:rFonts w:ascii="Times New Roman" w:hAnsi="Times New Roman"/>
                <w:sz w:val="24"/>
                <w:szCs w:val="24"/>
              </w:rPr>
              <w:t>здный городок Московской области</w:t>
            </w:r>
          </w:p>
        </w:tc>
        <w:tc>
          <w:tcPr>
            <w:tcW w:w="464" w:type="pct"/>
          </w:tcPr>
          <w:p w:rsidR="000B0963" w:rsidRPr="007E38A4" w:rsidRDefault="006D097B" w:rsidP="005B1F0E">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FF4080">
              <w:rPr>
                <w:rFonts w:ascii="Times New Roman" w:hAnsi="Times New Roman"/>
                <w:sz w:val="24"/>
                <w:szCs w:val="24"/>
              </w:rPr>
              <w:t xml:space="preserve">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w:t>
            </w:r>
            <w:r w:rsidRPr="00FF4080">
              <w:rPr>
                <w:rFonts w:ascii="Times New Roman" w:hAnsi="Times New Roman"/>
                <w:sz w:val="24"/>
                <w:szCs w:val="24"/>
              </w:rPr>
              <w:lastRenderedPageBreak/>
              <w:t>электронной подписи, средств</w:t>
            </w:r>
          </w:p>
        </w:tc>
        <w:tc>
          <w:tcPr>
            <w:tcW w:w="417" w:type="pct"/>
          </w:tcPr>
          <w:p w:rsidR="000B0963" w:rsidRPr="007E38A4" w:rsidRDefault="00017E8A" w:rsidP="006D7FC1">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0,0</w:t>
            </w:r>
            <w:r w:rsidR="005B679F">
              <w:rPr>
                <w:rFonts w:ascii="Times New Roman" w:hAnsi="Times New Roman"/>
                <w:sz w:val="24"/>
                <w:szCs w:val="24"/>
                <w:lang w:eastAsia="ru-RU"/>
              </w:rPr>
              <w:t>0</w:t>
            </w:r>
          </w:p>
        </w:tc>
        <w:tc>
          <w:tcPr>
            <w:tcW w:w="371" w:type="pct"/>
          </w:tcPr>
          <w:p w:rsidR="000B0963" w:rsidRPr="00017E8A" w:rsidRDefault="002A43AF" w:rsidP="002A43AF">
            <w:pPr>
              <w:jc w:val="center"/>
              <w:rPr>
                <w:rFonts w:ascii="Times New Roman" w:hAnsi="Times New Roman"/>
                <w:sz w:val="24"/>
                <w:szCs w:val="24"/>
              </w:rPr>
            </w:pPr>
            <w:r>
              <w:rPr>
                <w:rFonts w:ascii="Times New Roman" w:hAnsi="Times New Roman"/>
                <w:sz w:val="24"/>
                <w:szCs w:val="24"/>
              </w:rPr>
              <w:t>62,64</w:t>
            </w:r>
          </w:p>
        </w:tc>
        <w:tc>
          <w:tcPr>
            <w:tcW w:w="371" w:type="pct"/>
          </w:tcPr>
          <w:p w:rsidR="000B0963" w:rsidRPr="00017E8A" w:rsidRDefault="002A43AF" w:rsidP="006D7FC1">
            <w:pPr>
              <w:jc w:val="center"/>
              <w:rPr>
                <w:rFonts w:ascii="Times New Roman" w:hAnsi="Times New Roman"/>
                <w:sz w:val="24"/>
                <w:szCs w:val="24"/>
              </w:rPr>
            </w:pPr>
            <w:r>
              <w:rPr>
                <w:rFonts w:ascii="Times New Roman" w:hAnsi="Times New Roman"/>
                <w:sz w:val="24"/>
                <w:szCs w:val="24"/>
              </w:rPr>
              <w:t>5,68</w:t>
            </w:r>
          </w:p>
        </w:tc>
        <w:tc>
          <w:tcPr>
            <w:tcW w:w="371" w:type="pct"/>
          </w:tcPr>
          <w:p w:rsidR="000B0963" w:rsidRPr="00017E8A" w:rsidRDefault="002A43AF" w:rsidP="006D7FC1">
            <w:pPr>
              <w:jc w:val="center"/>
              <w:rPr>
                <w:rFonts w:ascii="Times New Roman" w:hAnsi="Times New Roman"/>
                <w:sz w:val="24"/>
                <w:szCs w:val="24"/>
              </w:rPr>
            </w:pPr>
            <w:r>
              <w:rPr>
                <w:rFonts w:ascii="Times New Roman" w:hAnsi="Times New Roman"/>
                <w:sz w:val="24"/>
                <w:szCs w:val="24"/>
              </w:rPr>
              <w:t>5,68</w:t>
            </w:r>
          </w:p>
        </w:tc>
        <w:tc>
          <w:tcPr>
            <w:tcW w:w="548" w:type="pct"/>
          </w:tcPr>
          <w:p w:rsidR="000B0963" w:rsidRPr="007E38A4" w:rsidRDefault="005176DE"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57" w:type="pct"/>
          </w:tcPr>
          <w:p w:rsidR="000B0963" w:rsidRPr="005316AC" w:rsidRDefault="006D097B" w:rsidP="005B1F0E">
            <w:pPr>
              <w:tabs>
                <w:tab w:val="left" w:pos="1701"/>
                <w:tab w:val="left" w:pos="2694"/>
                <w:tab w:val="left" w:pos="2977"/>
              </w:tabs>
              <w:autoSpaceDE w:val="0"/>
              <w:autoSpaceDN w:val="0"/>
              <w:adjustRightInd w:val="0"/>
              <w:spacing w:after="0" w:line="240" w:lineRule="auto"/>
              <w:rPr>
                <w:rFonts w:ascii="Times New Roman" w:hAnsi="Times New Roman"/>
                <w:b/>
                <w:color w:val="FF0000"/>
                <w:sz w:val="24"/>
                <w:szCs w:val="24"/>
                <w:lang w:eastAsia="ru-RU"/>
              </w:rPr>
            </w:pPr>
            <w:r w:rsidRPr="00FF4080">
              <w:rPr>
                <w:rFonts w:ascii="Times New Roman" w:hAnsi="Times New Roman"/>
                <w:sz w:val="24"/>
                <w:szCs w:val="24"/>
              </w:rPr>
              <w:t>Обеспечена информационная безопасность на рабочих местах сотрудников</w:t>
            </w:r>
          </w:p>
        </w:tc>
      </w:tr>
    </w:tbl>
    <w:p w:rsidR="00B512FD" w:rsidRDefault="00B512FD"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p w:rsidR="000B0963" w:rsidRDefault="000B0963"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r w:rsidRPr="007E38A4">
        <w:rPr>
          <w:rFonts w:ascii="Times New Roman" w:hAnsi="Times New Roman"/>
          <w:b/>
          <w:sz w:val="24"/>
          <w:szCs w:val="24"/>
        </w:rPr>
        <w:t>«Дорожная карта» (план-график) по вып</w:t>
      </w:r>
      <w:r>
        <w:rPr>
          <w:rFonts w:ascii="Times New Roman" w:hAnsi="Times New Roman"/>
          <w:b/>
          <w:sz w:val="24"/>
          <w:szCs w:val="24"/>
        </w:rPr>
        <w:t xml:space="preserve">олнению основного мероприятия </w:t>
      </w:r>
      <w:r w:rsidR="002F2805">
        <w:rPr>
          <w:rFonts w:ascii="Times New Roman" w:hAnsi="Times New Roman"/>
          <w:b/>
          <w:sz w:val="24"/>
          <w:szCs w:val="24"/>
        </w:rPr>
        <w:t>0</w:t>
      </w:r>
      <w:r w:rsidR="005316AC">
        <w:rPr>
          <w:rFonts w:ascii="Times New Roman" w:hAnsi="Times New Roman"/>
          <w:b/>
          <w:sz w:val="24"/>
          <w:szCs w:val="24"/>
        </w:rPr>
        <w:t>3.</w:t>
      </w:r>
      <w:r w:rsidRPr="00607BDD">
        <w:rPr>
          <w:rFonts w:ascii="Times New Roman" w:hAnsi="Times New Roman"/>
          <w:b/>
          <w:sz w:val="24"/>
          <w:szCs w:val="24"/>
        </w:rPr>
        <w:t xml:space="preserve"> Цифровое государственное управление</w:t>
      </w:r>
    </w:p>
    <w:p w:rsidR="00B512FD" w:rsidRPr="007E38A4" w:rsidRDefault="00B512FD"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tbl>
      <w:tblPr>
        <w:tblStyle w:val="aff1"/>
        <w:tblW w:w="5000" w:type="pct"/>
        <w:tblLook w:val="04A0" w:firstRow="1" w:lastRow="0" w:firstColumn="1" w:lastColumn="0" w:noHBand="0" w:noVBand="1"/>
      </w:tblPr>
      <w:tblGrid>
        <w:gridCol w:w="506"/>
        <w:gridCol w:w="1749"/>
        <w:gridCol w:w="1718"/>
        <w:gridCol w:w="1756"/>
        <w:gridCol w:w="1854"/>
        <w:gridCol w:w="923"/>
        <w:gridCol w:w="923"/>
        <w:gridCol w:w="923"/>
        <w:gridCol w:w="923"/>
        <w:gridCol w:w="1631"/>
        <w:gridCol w:w="1937"/>
      </w:tblGrid>
      <w:tr w:rsidR="000B0963" w:rsidRPr="007E38A4" w:rsidTr="005B3CCA">
        <w:trPr>
          <w:trHeight w:val="968"/>
        </w:trPr>
        <w:tc>
          <w:tcPr>
            <w:tcW w:w="221"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557"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566"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429"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499"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568" w:type="pct"/>
            <w:gridSpan w:val="4"/>
          </w:tcPr>
          <w:p w:rsidR="000B0963" w:rsidRPr="007E38A4" w:rsidRDefault="000B0963" w:rsidP="005316AC">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sidR="005316AC">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603"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0B0963" w:rsidRPr="007E38A4" w:rsidTr="005B3CCA">
        <w:trPr>
          <w:trHeight w:val="967"/>
        </w:trPr>
        <w:tc>
          <w:tcPr>
            <w:tcW w:w="221"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66"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29"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99"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6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603"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0B0963" w:rsidRPr="007E38A4" w:rsidTr="005B3CCA">
        <w:tc>
          <w:tcPr>
            <w:tcW w:w="22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557"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566"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429"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499"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36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603"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57"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0B0963" w:rsidRPr="007E38A4" w:rsidTr="005B3CCA">
        <w:trPr>
          <w:trHeight w:val="3675"/>
        </w:trPr>
        <w:tc>
          <w:tcPr>
            <w:tcW w:w="221" w:type="pct"/>
          </w:tcPr>
          <w:p w:rsidR="000B0963" w:rsidRPr="007E38A4" w:rsidRDefault="004348A6" w:rsidP="004348A6">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w:t>
            </w:r>
          </w:p>
        </w:tc>
        <w:tc>
          <w:tcPr>
            <w:tcW w:w="557" w:type="pct"/>
          </w:tcPr>
          <w:p w:rsidR="000B0963" w:rsidRPr="007E38A4" w:rsidRDefault="005316AC" w:rsidP="005316AC">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5316AC">
              <w:rPr>
                <w:rFonts w:ascii="Times New Roman" w:hAnsi="Times New Roman"/>
                <w:sz w:val="24"/>
                <w:szCs w:val="24"/>
              </w:rPr>
              <w:t>Цифровое государственное управление</w:t>
            </w:r>
          </w:p>
        </w:tc>
        <w:tc>
          <w:tcPr>
            <w:tcW w:w="566" w:type="pct"/>
          </w:tcPr>
          <w:p w:rsidR="002072A7" w:rsidRPr="00BD1016" w:rsidRDefault="002072A7" w:rsidP="005B1F0E">
            <w:pPr>
              <w:tabs>
                <w:tab w:val="left" w:pos="1701"/>
                <w:tab w:val="left" w:pos="2694"/>
                <w:tab w:val="left" w:pos="2977"/>
              </w:tabs>
              <w:autoSpaceDE w:val="0"/>
              <w:autoSpaceDN w:val="0"/>
              <w:adjustRightInd w:val="0"/>
              <w:spacing w:after="0" w:line="240" w:lineRule="auto"/>
              <w:rPr>
                <w:rFonts w:ascii="Times New Roman" w:hAnsi="Times New Roman"/>
              </w:rPr>
            </w:pPr>
            <w:r w:rsidRPr="00BD1016">
              <w:rPr>
                <w:rFonts w:ascii="Times New Roman" w:hAnsi="Times New Roman"/>
              </w:rPr>
              <w:t xml:space="preserve">Мероприятие 1. Обеспечение программными продуктами; </w:t>
            </w:r>
          </w:p>
          <w:p w:rsidR="002072A7" w:rsidRPr="00BD1016" w:rsidRDefault="002072A7" w:rsidP="005B1F0E">
            <w:pPr>
              <w:tabs>
                <w:tab w:val="left" w:pos="1701"/>
                <w:tab w:val="left" w:pos="2694"/>
                <w:tab w:val="left" w:pos="2977"/>
              </w:tabs>
              <w:autoSpaceDE w:val="0"/>
              <w:autoSpaceDN w:val="0"/>
              <w:adjustRightInd w:val="0"/>
              <w:spacing w:after="0" w:line="240" w:lineRule="auto"/>
              <w:rPr>
                <w:rFonts w:ascii="Times New Roman" w:hAnsi="Times New Roman"/>
              </w:rPr>
            </w:pPr>
          </w:p>
          <w:p w:rsidR="000B0963" w:rsidRPr="00BD1016"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rPr>
            </w:pPr>
            <w:r w:rsidRPr="00BD1016">
              <w:rPr>
                <w:rFonts w:ascii="Times New Roman" w:hAnsi="Times New Roman"/>
              </w:rPr>
              <w:t>Мероприятие 2.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p w:rsidR="000B0963" w:rsidRPr="00BD1016"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rPr>
            </w:pPr>
          </w:p>
          <w:p w:rsidR="000B0963" w:rsidRPr="00BD1016"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rPr>
            </w:pPr>
            <w:r w:rsidRPr="00BD1016">
              <w:rPr>
                <w:rFonts w:ascii="Times New Roman" w:hAnsi="Times New Roman"/>
              </w:rPr>
              <w:t xml:space="preserve">Мероприятие 3. Развитие и сопровождение муниципальных информационных систем обеспечения деятельности ОМСУ </w:t>
            </w:r>
            <w:r w:rsidRPr="00BD1016">
              <w:rPr>
                <w:rFonts w:ascii="Times New Roman" w:hAnsi="Times New Roman"/>
              </w:rPr>
              <w:lastRenderedPageBreak/>
              <w:t>муниципального образования Московской области</w:t>
            </w:r>
          </w:p>
          <w:p w:rsidR="000B0963" w:rsidRPr="002072A7"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0"/>
                <w:szCs w:val="20"/>
              </w:rPr>
            </w:pPr>
          </w:p>
          <w:p w:rsidR="000B0963" w:rsidRPr="002072A7"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0"/>
                <w:szCs w:val="20"/>
              </w:rPr>
            </w:pPr>
          </w:p>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tc>
        <w:tc>
          <w:tcPr>
            <w:tcW w:w="429" w:type="pct"/>
          </w:tcPr>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hAnsi="Times New Roman"/>
                <w:sz w:val="24"/>
                <w:szCs w:val="24"/>
              </w:rPr>
              <w:lastRenderedPageBreak/>
              <w:t>Администрация городского округа Зв</w:t>
            </w:r>
            <w:r>
              <w:rPr>
                <w:rFonts w:ascii="Times New Roman" w:hAnsi="Times New Roman"/>
                <w:sz w:val="24"/>
                <w:szCs w:val="24"/>
              </w:rPr>
              <w:t>ё</w:t>
            </w:r>
            <w:r w:rsidRPr="007E38A4">
              <w:rPr>
                <w:rFonts w:ascii="Times New Roman" w:hAnsi="Times New Roman"/>
                <w:sz w:val="24"/>
                <w:szCs w:val="24"/>
              </w:rPr>
              <w:t>здный городок Московской области</w:t>
            </w:r>
          </w:p>
        </w:tc>
        <w:tc>
          <w:tcPr>
            <w:tcW w:w="499" w:type="pct"/>
          </w:tcPr>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Обеспечение программными продуктами</w:t>
            </w: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p>
          <w:p w:rsidR="000B0963" w:rsidRPr="007E38A4" w:rsidRDefault="000B0963" w:rsidP="005316AC">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rPr>
              <w:t xml:space="preserve">Развитие и сопровождение муниципальных информационных систем обеспечения деятельности </w:t>
            </w:r>
            <w:r w:rsidRPr="00607BDD">
              <w:rPr>
                <w:rFonts w:ascii="Times New Roman" w:hAnsi="Times New Roman"/>
                <w:sz w:val="24"/>
                <w:szCs w:val="24"/>
              </w:rPr>
              <w:lastRenderedPageBreak/>
              <w:t>ОМСУ муниципального образования Московской области</w:t>
            </w:r>
          </w:p>
        </w:tc>
        <w:tc>
          <w:tcPr>
            <w:tcW w:w="362" w:type="pct"/>
          </w:tcPr>
          <w:p w:rsidR="009617F0" w:rsidRDefault="00AE7EDF"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val="en-US" w:eastAsia="ru-RU"/>
              </w:rPr>
              <w:lastRenderedPageBreak/>
              <w:t>76</w:t>
            </w:r>
            <w:r>
              <w:rPr>
                <w:rFonts w:ascii="Times New Roman" w:hAnsi="Times New Roman"/>
                <w:sz w:val="24"/>
                <w:szCs w:val="24"/>
                <w:lang w:eastAsia="ru-RU"/>
              </w:rPr>
              <w:t>,67</w:t>
            </w:r>
          </w:p>
          <w:p w:rsidR="009617F0"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9617F0"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9617F0"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9617F0"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9617F0"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9617F0"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p w:rsidR="009617F0" w:rsidRPr="007E38A4" w:rsidRDefault="009617F0" w:rsidP="002F2805">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AE7EDF" w:rsidRPr="009617F0" w:rsidRDefault="00AE7EDF" w:rsidP="00AE7EDF">
            <w:pPr>
              <w:jc w:val="center"/>
              <w:rPr>
                <w:rFonts w:ascii="Times New Roman" w:hAnsi="Times New Roman"/>
              </w:rPr>
            </w:pPr>
            <w:r>
              <w:rPr>
                <w:rFonts w:ascii="Times New Roman" w:hAnsi="Times New Roman"/>
              </w:rPr>
              <w:t>199,26</w:t>
            </w:r>
          </w:p>
          <w:p w:rsidR="009617F0" w:rsidRPr="00F53786" w:rsidRDefault="009617F0" w:rsidP="002F2805">
            <w:pPr>
              <w:jc w:val="center"/>
              <w:rPr>
                <w:rFonts w:ascii="Times New Roman" w:hAnsi="Times New Roman"/>
                <w:lang w:val="en-US"/>
              </w:rPr>
            </w:pPr>
          </w:p>
          <w:p w:rsidR="009617F0" w:rsidRPr="009617F0" w:rsidRDefault="009617F0" w:rsidP="002F2805">
            <w:pPr>
              <w:jc w:val="center"/>
              <w:rPr>
                <w:rFonts w:ascii="Times New Roman" w:hAnsi="Times New Roman"/>
              </w:rPr>
            </w:pPr>
          </w:p>
        </w:tc>
        <w:tc>
          <w:tcPr>
            <w:tcW w:w="418" w:type="pct"/>
          </w:tcPr>
          <w:p w:rsidR="009617F0" w:rsidRDefault="00AE7EDF" w:rsidP="002F2805">
            <w:pPr>
              <w:jc w:val="center"/>
              <w:rPr>
                <w:rFonts w:ascii="Times New Roman" w:hAnsi="Times New Roman"/>
              </w:rPr>
            </w:pPr>
            <w:r>
              <w:rPr>
                <w:rFonts w:ascii="Times New Roman" w:hAnsi="Times New Roman"/>
                <w:lang w:val="en-US"/>
              </w:rPr>
              <w:t>915</w:t>
            </w:r>
            <w:r>
              <w:rPr>
                <w:rFonts w:ascii="Times New Roman" w:hAnsi="Times New Roman"/>
              </w:rPr>
              <w:t>,84</w:t>
            </w:r>
          </w:p>
          <w:p w:rsidR="009617F0" w:rsidRDefault="009617F0" w:rsidP="002F2805">
            <w:pPr>
              <w:jc w:val="center"/>
              <w:rPr>
                <w:rFonts w:ascii="Times New Roman" w:hAnsi="Times New Roman"/>
              </w:rPr>
            </w:pPr>
          </w:p>
          <w:p w:rsidR="009617F0" w:rsidRPr="009617F0" w:rsidRDefault="009617F0" w:rsidP="002F2805">
            <w:pPr>
              <w:jc w:val="center"/>
              <w:rPr>
                <w:rFonts w:ascii="Times New Roman" w:hAnsi="Times New Roman"/>
              </w:rPr>
            </w:pPr>
          </w:p>
        </w:tc>
        <w:tc>
          <w:tcPr>
            <w:tcW w:w="418" w:type="pct"/>
          </w:tcPr>
          <w:p w:rsidR="00B53B6B" w:rsidRDefault="00B53B6B" w:rsidP="00B53B6B">
            <w:pPr>
              <w:jc w:val="center"/>
              <w:rPr>
                <w:rFonts w:ascii="Times New Roman" w:hAnsi="Times New Roman"/>
              </w:rPr>
            </w:pPr>
            <w:r>
              <w:rPr>
                <w:rFonts w:ascii="Times New Roman" w:hAnsi="Times New Roman"/>
                <w:lang w:val="en-US"/>
              </w:rPr>
              <w:t>915</w:t>
            </w:r>
            <w:r w:rsidR="00F53786">
              <w:rPr>
                <w:rFonts w:ascii="Times New Roman" w:hAnsi="Times New Roman"/>
              </w:rPr>
              <w:t>,83</w:t>
            </w:r>
          </w:p>
          <w:p w:rsidR="009617F0" w:rsidRPr="009617F0" w:rsidRDefault="009617F0" w:rsidP="002F2805">
            <w:pPr>
              <w:jc w:val="center"/>
              <w:rPr>
                <w:rFonts w:ascii="Times New Roman" w:hAnsi="Times New Roman"/>
              </w:rPr>
            </w:pPr>
          </w:p>
        </w:tc>
        <w:tc>
          <w:tcPr>
            <w:tcW w:w="603" w:type="pct"/>
          </w:tcPr>
          <w:p w:rsidR="000B0963" w:rsidRPr="007E38A4" w:rsidRDefault="005176DE"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57" w:type="pct"/>
          </w:tcPr>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Обеспечены потребности в прикладном программном обеспечении, доступе к справочным и информационным банкам данных</w:t>
            </w: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 переход к безбумажному электронному документообороту с ЦИОГВ Московской области, обеспечено выполнение мероприятий по оказанию государственных и муниципальных услуг в электронном виде</w:t>
            </w: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Обеспечена поддержка информационных систем обеспечения деятельности</w:t>
            </w: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lastRenderedPageBreak/>
              <w:t>Реализованы мероприятия по переходу на цифровое телевидение</w:t>
            </w:r>
          </w:p>
          <w:p w:rsidR="000B0963" w:rsidRPr="00607BDD"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rPr>
            </w:pPr>
          </w:p>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p>
        </w:tc>
      </w:tr>
    </w:tbl>
    <w:p w:rsidR="00B512FD" w:rsidRDefault="00B512FD" w:rsidP="000B0963">
      <w:pPr>
        <w:tabs>
          <w:tab w:val="left" w:pos="1701"/>
          <w:tab w:val="left" w:pos="2694"/>
          <w:tab w:val="left" w:pos="2977"/>
        </w:tabs>
        <w:spacing w:after="0" w:line="240" w:lineRule="auto"/>
        <w:jc w:val="center"/>
        <w:rPr>
          <w:rFonts w:ascii="Times New Roman" w:hAnsi="Times New Roman"/>
          <w:b/>
          <w:sz w:val="24"/>
          <w:szCs w:val="24"/>
        </w:rPr>
      </w:pPr>
    </w:p>
    <w:p w:rsidR="00CC18E8" w:rsidRDefault="000B0963" w:rsidP="000B0963">
      <w:pPr>
        <w:tabs>
          <w:tab w:val="left" w:pos="1701"/>
          <w:tab w:val="left" w:pos="2694"/>
          <w:tab w:val="left" w:pos="2977"/>
        </w:tabs>
        <w:spacing w:after="0" w:line="240" w:lineRule="auto"/>
        <w:jc w:val="center"/>
        <w:rPr>
          <w:rFonts w:ascii="Times New Roman" w:hAnsi="Times New Roman"/>
          <w:b/>
          <w:sz w:val="24"/>
          <w:szCs w:val="24"/>
        </w:rPr>
      </w:pPr>
      <w:r w:rsidRPr="007E38A4">
        <w:rPr>
          <w:rFonts w:ascii="Times New Roman" w:hAnsi="Times New Roman"/>
          <w:b/>
          <w:sz w:val="24"/>
          <w:szCs w:val="24"/>
        </w:rPr>
        <w:t>«Дорожная карта» (план-график) по вып</w:t>
      </w:r>
      <w:r>
        <w:rPr>
          <w:rFonts w:ascii="Times New Roman" w:hAnsi="Times New Roman"/>
          <w:b/>
          <w:sz w:val="24"/>
          <w:szCs w:val="24"/>
        </w:rPr>
        <w:t xml:space="preserve">олнению основного мероприятия </w:t>
      </w:r>
      <w:r w:rsidR="002F2805">
        <w:rPr>
          <w:rFonts w:ascii="Times New Roman" w:hAnsi="Times New Roman"/>
          <w:b/>
          <w:sz w:val="24"/>
          <w:szCs w:val="24"/>
        </w:rPr>
        <w:t>0</w:t>
      </w:r>
      <w:r w:rsidRPr="00607BDD">
        <w:rPr>
          <w:rFonts w:ascii="Times New Roman" w:hAnsi="Times New Roman"/>
          <w:b/>
          <w:sz w:val="24"/>
          <w:szCs w:val="24"/>
        </w:rPr>
        <w:t xml:space="preserve">4. </w:t>
      </w:r>
      <w:r w:rsidR="005316AC" w:rsidRPr="005316AC">
        <w:rPr>
          <w:rFonts w:ascii="Times New Roman" w:hAnsi="Times New Roman"/>
          <w:b/>
          <w:sz w:val="24"/>
          <w:szCs w:val="24"/>
        </w:rPr>
        <w:t>Цифровая культура</w:t>
      </w:r>
    </w:p>
    <w:p w:rsidR="00B512FD" w:rsidRPr="007E38A4" w:rsidRDefault="00B512FD" w:rsidP="000B0963">
      <w:pPr>
        <w:tabs>
          <w:tab w:val="left" w:pos="1701"/>
          <w:tab w:val="left" w:pos="2694"/>
          <w:tab w:val="left" w:pos="2977"/>
        </w:tabs>
        <w:spacing w:after="0" w:line="240" w:lineRule="auto"/>
        <w:jc w:val="center"/>
        <w:rPr>
          <w:rFonts w:ascii="Times New Roman" w:hAnsi="Times New Roman"/>
          <w:b/>
          <w:sz w:val="24"/>
          <w:szCs w:val="24"/>
        </w:rPr>
      </w:pPr>
    </w:p>
    <w:tbl>
      <w:tblPr>
        <w:tblStyle w:val="aff1"/>
        <w:tblW w:w="5000" w:type="pct"/>
        <w:tblLook w:val="04A0" w:firstRow="1" w:lastRow="0" w:firstColumn="1" w:lastColumn="0" w:noHBand="0" w:noVBand="1"/>
      </w:tblPr>
      <w:tblGrid>
        <w:gridCol w:w="488"/>
        <w:gridCol w:w="1474"/>
        <w:gridCol w:w="2148"/>
        <w:gridCol w:w="1657"/>
        <w:gridCol w:w="2324"/>
        <w:gridCol w:w="877"/>
        <w:gridCol w:w="877"/>
        <w:gridCol w:w="877"/>
        <w:gridCol w:w="877"/>
        <w:gridCol w:w="1539"/>
        <w:gridCol w:w="1705"/>
      </w:tblGrid>
      <w:tr w:rsidR="000B0963" w:rsidRPr="00F16EE8" w:rsidTr="005B3CCA">
        <w:trPr>
          <w:trHeight w:val="968"/>
        </w:trPr>
        <w:tc>
          <w:tcPr>
            <w:tcW w:w="221"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 п/п</w:t>
            </w:r>
          </w:p>
        </w:tc>
        <w:tc>
          <w:tcPr>
            <w:tcW w:w="557"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основного мероприятия</w:t>
            </w:r>
          </w:p>
        </w:tc>
        <w:tc>
          <w:tcPr>
            <w:tcW w:w="566"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мероприятий, реализуемых в рамках основного мероприятия</w:t>
            </w:r>
          </w:p>
        </w:tc>
        <w:tc>
          <w:tcPr>
            <w:tcW w:w="464"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муниципального образования объекта (при наличии)</w:t>
            </w:r>
          </w:p>
        </w:tc>
        <w:tc>
          <w:tcPr>
            <w:tcW w:w="557"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Стандартные процедуры, направленные на выполнение основного мероприятия</w:t>
            </w:r>
          </w:p>
        </w:tc>
        <w:tc>
          <w:tcPr>
            <w:tcW w:w="1485" w:type="pct"/>
            <w:gridSpan w:val="4"/>
          </w:tcPr>
          <w:p w:rsidR="000B0963" w:rsidRPr="00F16EE8" w:rsidRDefault="000B0963" w:rsidP="005316AC">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20</w:t>
            </w:r>
            <w:r w:rsidR="005316AC">
              <w:rPr>
                <w:rFonts w:ascii="Times New Roman" w:hAnsi="Times New Roman"/>
                <w:sz w:val="24"/>
                <w:szCs w:val="24"/>
                <w:lang w:eastAsia="ru-RU"/>
              </w:rPr>
              <w:t>20</w:t>
            </w:r>
            <w:r w:rsidRPr="00F16EE8">
              <w:rPr>
                <w:rFonts w:ascii="Times New Roman" w:hAnsi="Times New Roman"/>
                <w:sz w:val="24"/>
                <w:szCs w:val="24"/>
                <w:lang w:eastAsia="ru-RU"/>
              </w:rPr>
              <w:t xml:space="preserve"> год (контрольный срок)</w:t>
            </w:r>
          </w:p>
        </w:tc>
        <w:tc>
          <w:tcPr>
            <w:tcW w:w="594"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Результат выполнения</w:t>
            </w:r>
          </w:p>
        </w:tc>
      </w:tr>
      <w:tr w:rsidR="000B0963" w:rsidRPr="00F16EE8" w:rsidTr="005B3CCA">
        <w:trPr>
          <w:trHeight w:val="967"/>
        </w:trPr>
        <w:tc>
          <w:tcPr>
            <w:tcW w:w="221"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66"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64"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 xml:space="preserve">I </w:t>
            </w:r>
            <w:r w:rsidRPr="00F16EE8">
              <w:rPr>
                <w:rFonts w:ascii="Times New Roman" w:hAnsi="Times New Roman"/>
                <w:sz w:val="24"/>
                <w:szCs w:val="24"/>
                <w:lang w:eastAsia="ru-RU"/>
              </w:rPr>
              <w:t>квартал</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II</w:t>
            </w:r>
            <w:r w:rsidRPr="00F16EE8">
              <w:rPr>
                <w:rFonts w:ascii="Times New Roman" w:hAnsi="Times New Roman"/>
                <w:sz w:val="24"/>
                <w:szCs w:val="24"/>
                <w:lang w:eastAsia="ru-RU"/>
              </w:rPr>
              <w:t xml:space="preserve"> квартал</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III</w:t>
            </w:r>
            <w:r w:rsidRPr="00F16EE8">
              <w:rPr>
                <w:rFonts w:ascii="Times New Roman" w:hAnsi="Times New Roman"/>
                <w:sz w:val="24"/>
                <w:szCs w:val="24"/>
                <w:lang w:eastAsia="ru-RU"/>
              </w:rPr>
              <w:t xml:space="preserve"> квартал</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IV</w:t>
            </w:r>
            <w:r w:rsidRPr="00F16EE8">
              <w:rPr>
                <w:rFonts w:ascii="Times New Roman" w:hAnsi="Times New Roman"/>
                <w:sz w:val="24"/>
                <w:szCs w:val="24"/>
                <w:lang w:eastAsia="ru-RU"/>
              </w:rPr>
              <w:t xml:space="preserve"> квартал</w:t>
            </w:r>
          </w:p>
        </w:tc>
        <w:tc>
          <w:tcPr>
            <w:tcW w:w="594"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0B0963" w:rsidRPr="00F16EE8" w:rsidTr="005B3CCA">
        <w:tc>
          <w:tcPr>
            <w:tcW w:w="22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w:t>
            </w:r>
          </w:p>
        </w:tc>
        <w:tc>
          <w:tcPr>
            <w:tcW w:w="557"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2</w:t>
            </w:r>
          </w:p>
        </w:tc>
        <w:tc>
          <w:tcPr>
            <w:tcW w:w="566"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3</w:t>
            </w:r>
          </w:p>
        </w:tc>
        <w:tc>
          <w:tcPr>
            <w:tcW w:w="464"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4</w:t>
            </w:r>
          </w:p>
        </w:tc>
        <w:tc>
          <w:tcPr>
            <w:tcW w:w="557"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5</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6</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7</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8</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9</w:t>
            </w:r>
          </w:p>
        </w:tc>
        <w:tc>
          <w:tcPr>
            <w:tcW w:w="594"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10</w:t>
            </w:r>
          </w:p>
        </w:tc>
        <w:tc>
          <w:tcPr>
            <w:tcW w:w="557"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11</w:t>
            </w:r>
          </w:p>
        </w:tc>
      </w:tr>
      <w:tr w:rsidR="000B0963" w:rsidRPr="00F16EE8" w:rsidTr="005B3CCA">
        <w:tc>
          <w:tcPr>
            <w:tcW w:w="221" w:type="pct"/>
          </w:tcPr>
          <w:p w:rsidR="000B0963" w:rsidRPr="004348A6" w:rsidRDefault="004348A6"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57" w:type="pct"/>
          </w:tcPr>
          <w:p w:rsidR="000B0963" w:rsidRPr="00F16EE8" w:rsidRDefault="005316AC" w:rsidP="005316AC">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5316AC">
              <w:rPr>
                <w:rFonts w:ascii="Times New Roman" w:hAnsi="Times New Roman"/>
                <w:sz w:val="24"/>
                <w:szCs w:val="24"/>
              </w:rPr>
              <w:t>Цифровая культура</w:t>
            </w:r>
          </w:p>
        </w:tc>
        <w:tc>
          <w:tcPr>
            <w:tcW w:w="566" w:type="pct"/>
          </w:tcPr>
          <w:p w:rsidR="000B0963" w:rsidRPr="00BD1016" w:rsidRDefault="002C0063" w:rsidP="005B1F0E">
            <w:pPr>
              <w:tabs>
                <w:tab w:val="left" w:pos="1701"/>
                <w:tab w:val="left" w:pos="2694"/>
                <w:tab w:val="left" w:pos="2977"/>
              </w:tabs>
              <w:autoSpaceDE w:val="0"/>
              <w:autoSpaceDN w:val="0"/>
              <w:adjustRightInd w:val="0"/>
              <w:spacing w:after="0" w:line="235" w:lineRule="auto"/>
              <w:rPr>
                <w:rFonts w:ascii="Times New Roman" w:hAnsi="Times New Roman"/>
                <w:lang w:eastAsia="ru-RU"/>
              </w:rPr>
            </w:pPr>
            <w:r w:rsidRPr="00BD1016">
              <w:rPr>
                <w:rFonts w:ascii="Times New Roman" w:hAnsi="Times New Roman"/>
              </w:rPr>
              <w:t>Мероприятие 1. Обеспечение муниципальных учреждений культуры доступом в информационно-телекоммуникационную сеть Интернет</w:t>
            </w:r>
          </w:p>
          <w:p w:rsidR="000B0963" w:rsidRPr="00F16EE8" w:rsidRDefault="000B0963" w:rsidP="005316AC">
            <w:pPr>
              <w:tabs>
                <w:tab w:val="left" w:pos="1701"/>
                <w:tab w:val="left" w:pos="2694"/>
                <w:tab w:val="left" w:pos="2977"/>
              </w:tabs>
              <w:autoSpaceDE w:val="0"/>
              <w:autoSpaceDN w:val="0"/>
              <w:adjustRightInd w:val="0"/>
              <w:spacing w:after="0" w:line="235" w:lineRule="auto"/>
              <w:rPr>
                <w:rFonts w:ascii="Times New Roman" w:hAnsi="Times New Roman"/>
                <w:sz w:val="24"/>
                <w:szCs w:val="24"/>
                <w:lang w:eastAsia="ru-RU"/>
              </w:rPr>
            </w:pPr>
          </w:p>
        </w:tc>
        <w:tc>
          <w:tcPr>
            <w:tcW w:w="464" w:type="pct"/>
          </w:tcPr>
          <w:p w:rsidR="000B0963" w:rsidRPr="00F16EE8"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F16EE8">
              <w:rPr>
                <w:rFonts w:ascii="Times New Roman" w:hAnsi="Times New Roman"/>
                <w:sz w:val="24"/>
                <w:szCs w:val="24"/>
              </w:rPr>
              <w:t>Администрация городского округа Зв</w:t>
            </w:r>
            <w:r>
              <w:rPr>
                <w:rFonts w:ascii="Times New Roman" w:hAnsi="Times New Roman"/>
                <w:sz w:val="24"/>
                <w:szCs w:val="24"/>
              </w:rPr>
              <w:t>ё</w:t>
            </w:r>
            <w:r w:rsidRPr="00F16EE8">
              <w:rPr>
                <w:rFonts w:ascii="Times New Roman" w:hAnsi="Times New Roman"/>
                <w:sz w:val="24"/>
                <w:szCs w:val="24"/>
              </w:rPr>
              <w:t>здный городок Московской области</w:t>
            </w:r>
          </w:p>
        </w:tc>
        <w:tc>
          <w:tcPr>
            <w:tcW w:w="557" w:type="pct"/>
          </w:tcPr>
          <w:p w:rsidR="000B0963" w:rsidRPr="00F16EE8" w:rsidRDefault="006D097B" w:rsidP="009B49CF">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lang w:eastAsia="ru-RU"/>
              </w:rPr>
              <w:t>Обеспечение муниципальных учреждений культуры доступом в информационно-телекоммуникационную сеть Интернет</w:t>
            </w:r>
          </w:p>
        </w:tc>
        <w:tc>
          <w:tcPr>
            <w:tcW w:w="371" w:type="pct"/>
          </w:tcPr>
          <w:p w:rsidR="000B0963" w:rsidRPr="00F16EE8" w:rsidRDefault="000B0963" w:rsidP="005316AC">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w:t>
            </w:r>
            <w:r w:rsidR="005B679F">
              <w:rPr>
                <w:rFonts w:ascii="Times New Roman" w:hAnsi="Times New Roman"/>
                <w:sz w:val="24"/>
                <w:szCs w:val="24"/>
                <w:lang w:eastAsia="ru-RU"/>
              </w:rPr>
              <w:t>0</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w:t>
            </w:r>
            <w:r w:rsidR="005B679F">
              <w:rPr>
                <w:rFonts w:ascii="Times New Roman" w:hAnsi="Times New Roman"/>
                <w:sz w:val="24"/>
                <w:szCs w:val="24"/>
                <w:lang w:eastAsia="ru-RU"/>
              </w:rPr>
              <w:t>0</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w:t>
            </w:r>
            <w:r w:rsidR="005B679F">
              <w:rPr>
                <w:rFonts w:ascii="Times New Roman" w:hAnsi="Times New Roman"/>
                <w:sz w:val="24"/>
                <w:szCs w:val="24"/>
                <w:lang w:eastAsia="ru-RU"/>
              </w:rPr>
              <w:t>0</w:t>
            </w:r>
          </w:p>
        </w:tc>
        <w:tc>
          <w:tcPr>
            <w:tcW w:w="371" w:type="pct"/>
          </w:tcPr>
          <w:p w:rsidR="000B0963" w:rsidRPr="00F16EE8"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0,0</w:t>
            </w:r>
            <w:r w:rsidR="005B679F">
              <w:rPr>
                <w:rFonts w:ascii="Times New Roman" w:hAnsi="Times New Roman"/>
                <w:sz w:val="24"/>
                <w:szCs w:val="24"/>
                <w:lang w:eastAsia="ru-RU"/>
              </w:rPr>
              <w:t>0</w:t>
            </w:r>
          </w:p>
        </w:tc>
        <w:tc>
          <w:tcPr>
            <w:tcW w:w="594" w:type="pct"/>
          </w:tcPr>
          <w:p w:rsidR="000B0963" w:rsidRPr="007E38A4" w:rsidRDefault="005176DE"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57" w:type="pct"/>
          </w:tcPr>
          <w:p w:rsidR="000B0963" w:rsidRPr="00F16EE8" w:rsidRDefault="006D097B" w:rsidP="005B1F0E">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C5463B">
              <w:rPr>
                <w:rFonts w:ascii="Times New Roman" w:hAnsi="Times New Roman"/>
                <w:sz w:val="24"/>
                <w:szCs w:val="24"/>
              </w:rPr>
              <w:t xml:space="preserve">Обеспечена оплата доступа в сеть Интернет для учреждений культуры, физической культуры и спорта, работы с </w:t>
            </w:r>
            <w:r w:rsidRPr="00C5463B">
              <w:rPr>
                <w:rFonts w:ascii="Times New Roman" w:hAnsi="Times New Roman"/>
                <w:sz w:val="24"/>
                <w:szCs w:val="24"/>
              </w:rPr>
              <w:lastRenderedPageBreak/>
              <w:t>молодежью, дополнительного образования в сфере культуры и спорта</w:t>
            </w:r>
          </w:p>
        </w:tc>
      </w:tr>
    </w:tbl>
    <w:p w:rsidR="00F8596B" w:rsidRDefault="00F8596B" w:rsidP="00713E2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p w:rsidR="005316AC" w:rsidRPr="005316AC" w:rsidRDefault="005316AC" w:rsidP="005316AC">
      <w:pPr>
        <w:tabs>
          <w:tab w:val="left" w:pos="1701"/>
          <w:tab w:val="left" w:pos="2694"/>
          <w:tab w:val="left" w:pos="2977"/>
        </w:tabs>
        <w:spacing w:after="0" w:line="240" w:lineRule="auto"/>
        <w:jc w:val="center"/>
        <w:rPr>
          <w:rFonts w:ascii="Times New Roman" w:hAnsi="Times New Roman"/>
          <w:b/>
          <w:sz w:val="24"/>
          <w:szCs w:val="24"/>
        </w:rPr>
      </w:pPr>
      <w:r w:rsidRPr="007E38A4">
        <w:rPr>
          <w:rFonts w:ascii="Times New Roman" w:hAnsi="Times New Roman"/>
          <w:b/>
          <w:sz w:val="24"/>
          <w:szCs w:val="24"/>
        </w:rPr>
        <w:t>«Дорожная карта» (план-график) по вып</w:t>
      </w:r>
      <w:r>
        <w:rPr>
          <w:rFonts w:ascii="Times New Roman" w:hAnsi="Times New Roman"/>
          <w:b/>
          <w:sz w:val="24"/>
          <w:szCs w:val="24"/>
        </w:rPr>
        <w:t xml:space="preserve">олнению основного мероприятия </w:t>
      </w:r>
      <w:r w:rsidRPr="005316AC">
        <w:rPr>
          <w:rFonts w:ascii="Times New Roman" w:hAnsi="Times New Roman"/>
          <w:b/>
          <w:sz w:val="24"/>
          <w:szCs w:val="24"/>
        </w:rPr>
        <w:t>D2. Федеральный проект «Информационная инфраструктура»</w:t>
      </w:r>
    </w:p>
    <w:tbl>
      <w:tblPr>
        <w:tblStyle w:val="aff1"/>
        <w:tblW w:w="5000" w:type="pct"/>
        <w:tblLook w:val="04A0" w:firstRow="1" w:lastRow="0" w:firstColumn="1" w:lastColumn="0" w:noHBand="0" w:noVBand="1"/>
      </w:tblPr>
      <w:tblGrid>
        <w:gridCol w:w="506"/>
        <w:gridCol w:w="1936"/>
        <w:gridCol w:w="1580"/>
        <w:gridCol w:w="1748"/>
        <w:gridCol w:w="1846"/>
        <w:gridCol w:w="919"/>
        <w:gridCol w:w="919"/>
        <w:gridCol w:w="919"/>
        <w:gridCol w:w="919"/>
        <w:gridCol w:w="1623"/>
        <w:gridCol w:w="1928"/>
      </w:tblGrid>
      <w:tr w:rsidR="005316AC" w:rsidRPr="00F16EE8" w:rsidTr="005B3CCA">
        <w:trPr>
          <w:trHeight w:val="968"/>
        </w:trPr>
        <w:tc>
          <w:tcPr>
            <w:tcW w:w="221"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 п/п</w:t>
            </w:r>
          </w:p>
        </w:tc>
        <w:tc>
          <w:tcPr>
            <w:tcW w:w="557"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основного мероприятия</w:t>
            </w:r>
          </w:p>
        </w:tc>
        <w:tc>
          <w:tcPr>
            <w:tcW w:w="566"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мероприятий, реализуемых в рамках основного мероприятия</w:t>
            </w:r>
          </w:p>
        </w:tc>
        <w:tc>
          <w:tcPr>
            <w:tcW w:w="464"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муниципального образования объекта (при наличии)</w:t>
            </w:r>
          </w:p>
        </w:tc>
        <w:tc>
          <w:tcPr>
            <w:tcW w:w="557"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Стандартные процедуры, направленные на выполнение основного мероприятия</w:t>
            </w:r>
          </w:p>
        </w:tc>
        <w:tc>
          <w:tcPr>
            <w:tcW w:w="1485" w:type="pct"/>
            <w:gridSpan w:val="4"/>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20</w:t>
            </w:r>
            <w:r>
              <w:rPr>
                <w:rFonts w:ascii="Times New Roman" w:hAnsi="Times New Roman"/>
                <w:sz w:val="24"/>
                <w:szCs w:val="24"/>
                <w:lang w:eastAsia="ru-RU"/>
              </w:rPr>
              <w:t>20</w:t>
            </w:r>
            <w:r w:rsidRPr="00F16EE8">
              <w:rPr>
                <w:rFonts w:ascii="Times New Roman" w:hAnsi="Times New Roman"/>
                <w:sz w:val="24"/>
                <w:szCs w:val="24"/>
                <w:lang w:eastAsia="ru-RU"/>
              </w:rPr>
              <w:t xml:space="preserve"> год (контрольный срок)</w:t>
            </w:r>
          </w:p>
        </w:tc>
        <w:tc>
          <w:tcPr>
            <w:tcW w:w="594"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Результат выполнения</w:t>
            </w:r>
          </w:p>
        </w:tc>
      </w:tr>
      <w:tr w:rsidR="005316AC" w:rsidRPr="00F16EE8" w:rsidTr="005B3CCA">
        <w:trPr>
          <w:trHeight w:val="967"/>
        </w:trPr>
        <w:tc>
          <w:tcPr>
            <w:tcW w:w="221"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66"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64"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 xml:space="preserve">I </w:t>
            </w:r>
            <w:r w:rsidRPr="00F16EE8">
              <w:rPr>
                <w:rFonts w:ascii="Times New Roman" w:hAnsi="Times New Roman"/>
                <w:sz w:val="24"/>
                <w:szCs w:val="24"/>
                <w:lang w:eastAsia="ru-RU"/>
              </w:rPr>
              <w:t>квартал</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II</w:t>
            </w:r>
            <w:r w:rsidRPr="00F16EE8">
              <w:rPr>
                <w:rFonts w:ascii="Times New Roman" w:hAnsi="Times New Roman"/>
                <w:sz w:val="24"/>
                <w:szCs w:val="24"/>
                <w:lang w:eastAsia="ru-RU"/>
              </w:rPr>
              <w:t xml:space="preserve"> квартал</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III</w:t>
            </w:r>
            <w:r w:rsidRPr="00F16EE8">
              <w:rPr>
                <w:rFonts w:ascii="Times New Roman" w:hAnsi="Times New Roman"/>
                <w:sz w:val="24"/>
                <w:szCs w:val="24"/>
                <w:lang w:eastAsia="ru-RU"/>
              </w:rPr>
              <w:t xml:space="preserve"> квартал</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IV</w:t>
            </w:r>
            <w:r w:rsidRPr="00F16EE8">
              <w:rPr>
                <w:rFonts w:ascii="Times New Roman" w:hAnsi="Times New Roman"/>
                <w:sz w:val="24"/>
                <w:szCs w:val="24"/>
                <w:lang w:eastAsia="ru-RU"/>
              </w:rPr>
              <w:t xml:space="preserve"> квартал</w:t>
            </w:r>
          </w:p>
        </w:tc>
        <w:tc>
          <w:tcPr>
            <w:tcW w:w="594"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5316AC" w:rsidRPr="00F16EE8" w:rsidTr="005B3CCA">
        <w:tc>
          <w:tcPr>
            <w:tcW w:w="22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w:t>
            </w:r>
          </w:p>
        </w:tc>
        <w:tc>
          <w:tcPr>
            <w:tcW w:w="557"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2</w:t>
            </w:r>
          </w:p>
        </w:tc>
        <w:tc>
          <w:tcPr>
            <w:tcW w:w="566"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3</w:t>
            </w:r>
          </w:p>
        </w:tc>
        <w:tc>
          <w:tcPr>
            <w:tcW w:w="464"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4</w:t>
            </w:r>
          </w:p>
        </w:tc>
        <w:tc>
          <w:tcPr>
            <w:tcW w:w="557"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5</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6</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7</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8</w:t>
            </w:r>
          </w:p>
        </w:tc>
        <w:tc>
          <w:tcPr>
            <w:tcW w:w="371"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9</w:t>
            </w:r>
          </w:p>
        </w:tc>
        <w:tc>
          <w:tcPr>
            <w:tcW w:w="594"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10</w:t>
            </w:r>
          </w:p>
        </w:tc>
        <w:tc>
          <w:tcPr>
            <w:tcW w:w="557" w:type="pct"/>
          </w:tcPr>
          <w:p w:rsidR="005316AC" w:rsidRPr="00F16EE8" w:rsidRDefault="005316AC"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11</w:t>
            </w:r>
          </w:p>
        </w:tc>
      </w:tr>
      <w:tr w:rsidR="005316AC" w:rsidRPr="00F16EE8" w:rsidTr="005B3CCA">
        <w:trPr>
          <w:trHeight w:val="2399"/>
        </w:trPr>
        <w:tc>
          <w:tcPr>
            <w:tcW w:w="221" w:type="pct"/>
          </w:tcPr>
          <w:p w:rsidR="005316AC" w:rsidRPr="00420801" w:rsidRDefault="004348A6"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420801">
              <w:rPr>
                <w:rFonts w:ascii="Times New Roman" w:hAnsi="Times New Roman"/>
                <w:sz w:val="24"/>
                <w:szCs w:val="24"/>
                <w:lang w:eastAsia="ru-RU"/>
              </w:rPr>
              <w:t>.</w:t>
            </w:r>
          </w:p>
        </w:tc>
        <w:tc>
          <w:tcPr>
            <w:tcW w:w="557" w:type="pct"/>
          </w:tcPr>
          <w:p w:rsidR="005316AC" w:rsidRPr="00D03E04" w:rsidRDefault="00D03E04"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D03E04">
              <w:rPr>
                <w:rFonts w:ascii="Times New Roman" w:hAnsi="Times New Roman"/>
                <w:sz w:val="24"/>
                <w:szCs w:val="24"/>
              </w:rPr>
              <w:t>Федеральный проект «Информационная инфраструктура»</w:t>
            </w:r>
          </w:p>
        </w:tc>
        <w:tc>
          <w:tcPr>
            <w:tcW w:w="566" w:type="pct"/>
          </w:tcPr>
          <w:p w:rsidR="005316AC" w:rsidRPr="00BD1016" w:rsidRDefault="00D03E04" w:rsidP="002C0063">
            <w:pPr>
              <w:tabs>
                <w:tab w:val="left" w:pos="1701"/>
                <w:tab w:val="left" w:pos="2694"/>
                <w:tab w:val="left" w:pos="2977"/>
              </w:tabs>
              <w:autoSpaceDE w:val="0"/>
              <w:autoSpaceDN w:val="0"/>
              <w:adjustRightInd w:val="0"/>
              <w:spacing w:after="0" w:line="235" w:lineRule="auto"/>
              <w:rPr>
                <w:rFonts w:ascii="Times New Roman" w:hAnsi="Times New Roman"/>
                <w:lang w:eastAsia="ru-RU"/>
              </w:rPr>
            </w:pPr>
            <w:r w:rsidRPr="00BD1016">
              <w:rPr>
                <w:rFonts w:ascii="Times New Roman" w:hAnsi="Times New Roman"/>
                <w:color w:val="000000"/>
              </w:rPr>
              <w:t>Мероприятие 1. Обеспечение организаций дошкольного, начального общего, основного общего и среднего общего образования, находящихся в ведении органов местного самоуправлен</w:t>
            </w:r>
            <w:r w:rsidRPr="00BD1016">
              <w:rPr>
                <w:rFonts w:ascii="Times New Roman" w:hAnsi="Times New Roman"/>
                <w:color w:val="000000"/>
              </w:rPr>
              <w:lastRenderedPageBreak/>
              <w:t>ия муниципальных образований Московской области, доступом в сеть Интернет</w:t>
            </w:r>
          </w:p>
        </w:tc>
        <w:tc>
          <w:tcPr>
            <w:tcW w:w="464" w:type="pct"/>
          </w:tcPr>
          <w:p w:rsidR="005316AC" w:rsidRPr="00F16EE8" w:rsidRDefault="005316AC"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F16EE8">
              <w:rPr>
                <w:rFonts w:ascii="Times New Roman" w:hAnsi="Times New Roman"/>
                <w:sz w:val="24"/>
                <w:szCs w:val="24"/>
              </w:rPr>
              <w:lastRenderedPageBreak/>
              <w:t>Администрация городского округа Зв</w:t>
            </w:r>
            <w:r>
              <w:rPr>
                <w:rFonts w:ascii="Times New Roman" w:hAnsi="Times New Roman"/>
                <w:sz w:val="24"/>
                <w:szCs w:val="24"/>
              </w:rPr>
              <w:t>ё</w:t>
            </w:r>
            <w:r w:rsidRPr="00F16EE8">
              <w:rPr>
                <w:rFonts w:ascii="Times New Roman" w:hAnsi="Times New Roman"/>
                <w:sz w:val="24"/>
                <w:szCs w:val="24"/>
              </w:rPr>
              <w:t>здный городок Московской области</w:t>
            </w:r>
          </w:p>
        </w:tc>
        <w:tc>
          <w:tcPr>
            <w:tcW w:w="557" w:type="pct"/>
          </w:tcPr>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Обеспечение программными продуктами</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 xml:space="preserve">Внедрение и сопровождение информационных систем поддержки оказания государственных и муниципальных услуг и обеспечивающих функций и </w:t>
            </w:r>
            <w:r w:rsidRPr="00607BDD">
              <w:rPr>
                <w:rFonts w:ascii="Times New Roman" w:hAnsi="Times New Roman"/>
                <w:sz w:val="24"/>
                <w:szCs w:val="24"/>
              </w:rPr>
              <w:lastRenderedPageBreak/>
              <w:t>контроля результативности деятельности ОМСУ муниципального образования Московской области</w:t>
            </w:r>
          </w:p>
          <w:p w:rsidR="005316AC" w:rsidRPr="00F16EE8"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rPr>
              <w:t>Развитие и сопровождение муниципальных информационных систем обеспечения деятельности ОМСУ муниципального образования Московской области</w:t>
            </w:r>
          </w:p>
        </w:tc>
        <w:tc>
          <w:tcPr>
            <w:tcW w:w="371" w:type="pct"/>
          </w:tcPr>
          <w:p w:rsidR="005316AC" w:rsidRPr="00F16EE8" w:rsidRDefault="00823498"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202</w:t>
            </w:r>
            <w:r w:rsidR="005316AC">
              <w:rPr>
                <w:rFonts w:ascii="Times New Roman" w:hAnsi="Times New Roman"/>
                <w:sz w:val="24"/>
                <w:szCs w:val="24"/>
                <w:lang w:eastAsia="ru-RU"/>
              </w:rPr>
              <w:t>,0</w:t>
            </w:r>
            <w:r w:rsidR="005B679F">
              <w:rPr>
                <w:rFonts w:ascii="Times New Roman" w:hAnsi="Times New Roman"/>
                <w:sz w:val="24"/>
                <w:szCs w:val="24"/>
                <w:lang w:eastAsia="ru-RU"/>
              </w:rPr>
              <w:t>0</w:t>
            </w:r>
          </w:p>
        </w:tc>
        <w:tc>
          <w:tcPr>
            <w:tcW w:w="371" w:type="pct"/>
          </w:tcPr>
          <w:p w:rsidR="005316AC" w:rsidRPr="00F16EE8" w:rsidRDefault="00823498"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r w:rsidR="005316AC">
              <w:rPr>
                <w:rFonts w:ascii="Times New Roman" w:hAnsi="Times New Roman"/>
                <w:sz w:val="24"/>
                <w:szCs w:val="24"/>
                <w:lang w:eastAsia="ru-RU"/>
              </w:rPr>
              <w:t>,0</w:t>
            </w:r>
            <w:r w:rsidR="005B679F">
              <w:rPr>
                <w:rFonts w:ascii="Times New Roman" w:hAnsi="Times New Roman"/>
                <w:sz w:val="24"/>
                <w:szCs w:val="24"/>
                <w:lang w:eastAsia="ru-RU"/>
              </w:rPr>
              <w:t>0</w:t>
            </w:r>
          </w:p>
        </w:tc>
        <w:tc>
          <w:tcPr>
            <w:tcW w:w="371" w:type="pct"/>
          </w:tcPr>
          <w:p w:rsidR="005316AC" w:rsidRPr="00F16EE8" w:rsidRDefault="00823498"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0</w:t>
            </w:r>
            <w:r w:rsidR="005316AC">
              <w:rPr>
                <w:rFonts w:ascii="Times New Roman" w:hAnsi="Times New Roman"/>
                <w:sz w:val="24"/>
                <w:szCs w:val="24"/>
                <w:lang w:eastAsia="ru-RU"/>
              </w:rPr>
              <w:t>,0</w:t>
            </w:r>
          </w:p>
        </w:tc>
        <w:tc>
          <w:tcPr>
            <w:tcW w:w="371" w:type="pct"/>
          </w:tcPr>
          <w:p w:rsidR="005316AC" w:rsidRPr="00F16EE8" w:rsidRDefault="00823498"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82</w:t>
            </w:r>
            <w:r w:rsidR="005316AC">
              <w:rPr>
                <w:rFonts w:ascii="Times New Roman" w:hAnsi="Times New Roman"/>
                <w:sz w:val="24"/>
                <w:szCs w:val="24"/>
                <w:lang w:eastAsia="ru-RU"/>
              </w:rPr>
              <w:t>,0</w:t>
            </w:r>
            <w:r w:rsidR="005B679F">
              <w:rPr>
                <w:rFonts w:ascii="Times New Roman" w:hAnsi="Times New Roman"/>
                <w:sz w:val="24"/>
                <w:szCs w:val="24"/>
                <w:lang w:eastAsia="ru-RU"/>
              </w:rPr>
              <w:t>0</w:t>
            </w:r>
          </w:p>
        </w:tc>
        <w:tc>
          <w:tcPr>
            <w:tcW w:w="594" w:type="pct"/>
          </w:tcPr>
          <w:p w:rsidR="005316AC" w:rsidRPr="007E38A4" w:rsidRDefault="005176DE"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57" w:type="pct"/>
          </w:tcPr>
          <w:p w:rsidR="005316AC" w:rsidRPr="005316AC" w:rsidRDefault="005316AC" w:rsidP="00967478">
            <w:pPr>
              <w:tabs>
                <w:tab w:val="left" w:pos="1701"/>
                <w:tab w:val="left" w:pos="2694"/>
                <w:tab w:val="left" w:pos="2977"/>
              </w:tabs>
              <w:autoSpaceDE w:val="0"/>
              <w:autoSpaceDN w:val="0"/>
              <w:adjustRightInd w:val="0"/>
              <w:spacing w:after="0" w:line="240" w:lineRule="auto"/>
              <w:rPr>
                <w:rFonts w:ascii="Times New Roman" w:hAnsi="Times New Roman"/>
                <w:color w:val="FF0000"/>
                <w:sz w:val="24"/>
                <w:szCs w:val="24"/>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Обеспечены потребности в прикладном программном обеспечении, доступе к справочным и информационным банкам данных</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 xml:space="preserve">Обеспечен переход к безбумажному электронному </w:t>
            </w:r>
            <w:r w:rsidRPr="00607BDD">
              <w:rPr>
                <w:rFonts w:ascii="Times New Roman" w:hAnsi="Times New Roman"/>
                <w:sz w:val="24"/>
                <w:szCs w:val="24"/>
              </w:rPr>
              <w:lastRenderedPageBreak/>
              <w:t>документообороту с ЦИОГВ Московской области, обеспечено выполнение мероприятий по оказанию государственных и муниципальных услуг в электронном виде</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Обеспечена поддержка информационных систем обеспечения деятельности</w:t>
            </w:r>
          </w:p>
          <w:p w:rsidR="005316AC" w:rsidRPr="00F16EE8"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607BDD">
              <w:rPr>
                <w:rFonts w:ascii="Times New Roman" w:hAnsi="Times New Roman"/>
                <w:sz w:val="24"/>
                <w:szCs w:val="24"/>
              </w:rPr>
              <w:t>Реализованы мероприятия по переходу на цифровое телевиден</w:t>
            </w:r>
            <w:r>
              <w:rPr>
                <w:rFonts w:ascii="Times New Roman" w:hAnsi="Times New Roman"/>
                <w:sz w:val="24"/>
                <w:szCs w:val="24"/>
              </w:rPr>
              <w:t>ие</w:t>
            </w:r>
          </w:p>
        </w:tc>
      </w:tr>
    </w:tbl>
    <w:p w:rsidR="00F8596B" w:rsidRDefault="00F8596B" w:rsidP="00713E2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p w:rsidR="00EC5B7D" w:rsidRDefault="00EC5B7D" w:rsidP="00EC5B7D">
      <w:pPr>
        <w:tabs>
          <w:tab w:val="left" w:pos="1701"/>
          <w:tab w:val="left" w:pos="2694"/>
          <w:tab w:val="left" w:pos="2977"/>
        </w:tabs>
        <w:spacing w:after="0" w:line="240" w:lineRule="auto"/>
        <w:jc w:val="center"/>
        <w:rPr>
          <w:rFonts w:ascii="Times New Roman" w:hAnsi="Times New Roman"/>
          <w:b/>
          <w:sz w:val="24"/>
          <w:szCs w:val="24"/>
        </w:rPr>
      </w:pPr>
      <w:r w:rsidRPr="007E38A4">
        <w:rPr>
          <w:rFonts w:ascii="Times New Roman" w:hAnsi="Times New Roman"/>
          <w:b/>
          <w:sz w:val="24"/>
          <w:szCs w:val="24"/>
        </w:rPr>
        <w:t>«Дорожная карта» (план-график) по вып</w:t>
      </w:r>
      <w:r>
        <w:rPr>
          <w:rFonts w:ascii="Times New Roman" w:hAnsi="Times New Roman"/>
          <w:b/>
          <w:sz w:val="24"/>
          <w:szCs w:val="24"/>
        </w:rPr>
        <w:t xml:space="preserve">олнению основного мероприятия </w:t>
      </w:r>
      <w:r w:rsidRPr="00EC5B7D">
        <w:rPr>
          <w:rFonts w:ascii="Times New Roman" w:hAnsi="Times New Roman"/>
          <w:b/>
          <w:sz w:val="24"/>
          <w:szCs w:val="24"/>
        </w:rPr>
        <w:t xml:space="preserve">D6. Федеральный проект </w:t>
      </w:r>
    </w:p>
    <w:p w:rsidR="00EC5B7D" w:rsidRPr="00EC5B7D" w:rsidRDefault="00EC5B7D" w:rsidP="00EC5B7D">
      <w:pPr>
        <w:tabs>
          <w:tab w:val="left" w:pos="1701"/>
          <w:tab w:val="left" w:pos="2694"/>
          <w:tab w:val="left" w:pos="2977"/>
        </w:tabs>
        <w:spacing w:after="0" w:line="240" w:lineRule="auto"/>
        <w:jc w:val="center"/>
        <w:rPr>
          <w:rFonts w:ascii="Times New Roman" w:hAnsi="Times New Roman"/>
          <w:b/>
          <w:sz w:val="24"/>
          <w:szCs w:val="24"/>
        </w:rPr>
      </w:pPr>
      <w:r w:rsidRPr="00EC5B7D">
        <w:rPr>
          <w:rFonts w:ascii="Times New Roman" w:hAnsi="Times New Roman"/>
          <w:b/>
          <w:sz w:val="24"/>
          <w:szCs w:val="24"/>
        </w:rPr>
        <w:t>«Цифровое государственное управление»</w:t>
      </w:r>
    </w:p>
    <w:tbl>
      <w:tblPr>
        <w:tblStyle w:val="aff1"/>
        <w:tblW w:w="5000" w:type="pct"/>
        <w:tblLook w:val="04A0" w:firstRow="1" w:lastRow="0" w:firstColumn="1" w:lastColumn="0" w:noHBand="0" w:noVBand="1"/>
      </w:tblPr>
      <w:tblGrid>
        <w:gridCol w:w="502"/>
        <w:gridCol w:w="1730"/>
        <w:gridCol w:w="1608"/>
        <w:gridCol w:w="1737"/>
        <w:gridCol w:w="2082"/>
        <w:gridCol w:w="914"/>
        <w:gridCol w:w="914"/>
        <w:gridCol w:w="914"/>
        <w:gridCol w:w="914"/>
        <w:gridCol w:w="1613"/>
        <w:gridCol w:w="1915"/>
      </w:tblGrid>
      <w:tr w:rsidR="00EC5B7D" w:rsidRPr="00F16EE8" w:rsidTr="005B3CCA">
        <w:trPr>
          <w:trHeight w:val="968"/>
        </w:trPr>
        <w:tc>
          <w:tcPr>
            <w:tcW w:w="221"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 п/п</w:t>
            </w:r>
          </w:p>
        </w:tc>
        <w:tc>
          <w:tcPr>
            <w:tcW w:w="557"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основного мероприятия</w:t>
            </w:r>
          </w:p>
        </w:tc>
        <w:tc>
          <w:tcPr>
            <w:tcW w:w="566"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Наименование мероприятий</w:t>
            </w:r>
            <w:r w:rsidRPr="00F16EE8">
              <w:rPr>
                <w:rFonts w:ascii="Times New Roman" w:hAnsi="Times New Roman"/>
                <w:sz w:val="24"/>
                <w:szCs w:val="24"/>
                <w:lang w:eastAsia="ru-RU"/>
              </w:rPr>
              <w:lastRenderedPageBreak/>
              <w:t>, реализуемых в рамках основного мероприятия</w:t>
            </w:r>
          </w:p>
        </w:tc>
        <w:tc>
          <w:tcPr>
            <w:tcW w:w="464"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lastRenderedPageBreak/>
              <w:t xml:space="preserve">Наименование муниципального </w:t>
            </w:r>
            <w:r w:rsidRPr="00F16EE8">
              <w:rPr>
                <w:rFonts w:ascii="Times New Roman" w:hAnsi="Times New Roman"/>
                <w:sz w:val="24"/>
                <w:szCs w:val="24"/>
                <w:lang w:eastAsia="ru-RU"/>
              </w:rPr>
              <w:lastRenderedPageBreak/>
              <w:t>образования объекта (при наличии)</w:t>
            </w:r>
          </w:p>
        </w:tc>
        <w:tc>
          <w:tcPr>
            <w:tcW w:w="557"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lastRenderedPageBreak/>
              <w:t xml:space="preserve">Стандартные процедуры, направленные на </w:t>
            </w:r>
            <w:r w:rsidRPr="00F16EE8">
              <w:rPr>
                <w:rFonts w:ascii="Times New Roman" w:hAnsi="Times New Roman"/>
                <w:sz w:val="24"/>
                <w:szCs w:val="24"/>
                <w:lang w:eastAsia="ru-RU"/>
              </w:rPr>
              <w:lastRenderedPageBreak/>
              <w:t>выполнение основного мероприятия</w:t>
            </w:r>
          </w:p>
        </w:tc>
        <w:tc>
          <w:tcPr>
            <w:tcW w:w="1485" w:type="pct"/>
            <w:gridSpan w:val="4"/>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lastRenderedPageBreak/>
              <w:t>20</w:t>
            </w:r>
            <w:r>
              <w:rPr>
                <w:rFonts w:ascii="Times New Roman" w:hAnsi="Times New Roman"/>
                <w:sz w:val="24"/>
                <w:szCs w:val="24"/>
                <w:lang w:eastAsia="ru-RU"/>
              </w:rPr>
              <w:t>20</w:t>
            </w:r>
            <w:r w:rsidRPr="00F16EE8">
              <w:rPr>
                <w:rFonts w:ascii="Times New Roman" w:hAnsi="Times New Roman"/>
                <w:sz w:val="24"/>
                <w:szCs w:val="24"/>
                <w:lang w:eastAsia="ru-RU"/>
              </w:rPr>
              <w:t xml:space="preserve"> год (контрольный срок)</w:t>
            </w:r>
          </w:p>
        </w:tc>
        <w:tc>
          <w:tcPr>
            <w:tcW w:w="594"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 xml:space="preserve">Ф.И.О. и должность исполнителя, </w:t>
            </w:r>
            <w:r w:rsidRPr="00F16EE8">
              <w:rPr>
                <w:rFonts w:ascii="Times New Roman" w:hAnsi="Times New Roman"/>
                <w:sz w:val="24"/>
                <w:szCs w:val="24"/>
                <w:lang w:eastAsia="ru-RU"/>
              </w:rPr>
              <w:lastRenderedPageBreak/>
              <w:t>ответственного за процедуру</w:t>
            </w:r>
          </w:p>
        </w:tc>
        <w:tc>
          <w:tcPr>
            <w:tcW w:w="557" w:type="pct"/>
            <w:vMerge w:val="restar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lastRenderedPageBreak/>
              <w:t>Результат выполнения</w:t>
            </w:r>
          </w:p>
        </w:tc>
      </w:tr>
      <w:tr w:rsidR="00EC5B7D" w:rsidRPr="00F16EE8" w:rsidTr="005B3CCA">
        <w:trPr>
          <w:trHeight w:val="967"/>
        </w:trPr>
        <w:tc>
          <w:tcPr>
            <w:tcW w:w="221"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66"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464"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57"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 xml:space="preserve">I </w:t>
            </w:r>
            <w:r w:rsidRPr="00F16EE8">
              <w:rPr>
                <w:rFonts w:ascii="Times New Roman" w:hAnsi="Times New Roman"/>
                <w:sz w:val="24"/>
                <w:szCs w:val="24"/>
                <w:lang w:eastAsia="ru-RU"/>
              </w:rPr>
              <w:t>квартал</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II</w:t>
            </w:r>
            <w:r w:rsidRPr="00F16EE8">
              <w:rPr>
                <w:rFonts w:ascii="Times New Roman" w:hAnsi="Times New Roman"/>
                <w:sz w:val="24"/>
                <w:szCs w:val="24"/>
                <w:lang w:eastAsia="ru-RU"/>
              </w:rPr>
              <w:t xml:space="preserve"> квартал</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III</w:t>
            </w:r>
            <w:r w:rsidRPr="00F16EE8">
              <w:rPr>
                <w:rFonts w:ascii="Times New Roman" w:hAnsi="Times New Roman"/>
                <w:sz w:val="24"/>
                <w:szCs w:val="24"/>
                <w:lang w:eastAsia="ru-RU"/>
              </w:rPr>
              <w:t xml:space="preserve"> квартал</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val="en-US" w:eastAsia="ru-RU"/>
              </w:rPr>
              <w:t>IV</w:t>
            </w:r>
            <w:r w:rsidRPr="00F16EE8">
              <w:rPr>
                <w:rFonts w:ascii="Times New Roman" w:hAnsi="Times New Roman"/>
                <w:sz w:val="24"/>
                <w:szCs w:val="24"/>
                <w:lang w:eastAsia="ru-RU"/>
              </w:rPr>
              <w:t xml:space="preserve"> квартал</w:t>
            </w:r>
          </w:p>
        </w:tc>
        <w:tc>
          <w:tcPr>
            <w:tcW w:w="594"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EC5B7D" w:rsidRPr="00F16EE8" w:rsidTr="005B3CCA">
        <w:tc>
          <w:tcPr>
            <w:tcW w:w="22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lastRenderedPageBreak/>
              <w:t>1</w:t>
            </w:r>
          </w:p>
        </w:tc>
        <w:tc>
          <w:tcPr>
            <w:tcW w:w="557"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2</w:t>
            </w:r>
          </w:p>
        </w:tc>
        <w:tc>
          <w:tcPr>
            <w:tcW w:w="566"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3</w:t>
            </w:r>
          </w:p>
        </w:tc>
        <w:tc>
          <w:tcPr>
            <w:tcW w:w="464"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4</w:t>
            </w:r>
          </w:p>
        </w:tc>
        <w:tc>
          <w:tcPr>
            <w:tcW w:w="557"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5</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6</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7</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8</w:t>
            </w:r>
          </w:p>
        </w:tc>
        <w:tc>
          <w:tcPr>
            <w:tcW w:w="371"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9</w:t>
            </w:r>
          </w:p>
        </w:tc>
        <w:tc>
          <w:tcPr>
            <w:tcW w:w="594"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10</w:t>
            </w:r>
          </w:p>
        </w:tc>
        <w:tc>
          <w:tcPr>
            <w:tcW w:w="557" w:type="pct"/>
          </w:tcPr>
          <w:p w:rsidR="00EC5B7D" w:rsidRPr="00F16EE8" w:rsidRDefault="00EC5B7D"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F16EE8">
              <w:rPr>
                <w:rFonts w:ascii="Times New Roman" w:hAnsi="Times New Roman"/>
                <w:sz w:val="24"/>
                <w:szCs w:val="24"/>
                <w:lang w:eastAsia="ru-RU"/>
              </w:rPr>
              <w:t>11</w:t>
            </w:r>
          </w:p>
        </w:tc>
      </w:tr>
      <w:tr w:rsidR="00EC5B7D" w:rsidRPr="00F16EE8" w:rsidTr="005B3CCA">
        <w:tc>
          <w:tcPr>
            <w:tcW w:w="221" w:type="pct"/>
          </w:tcPr>
          <w:p w:rsidR="00EC5B7D" w:rsidRPr="00420801" w:rsidRDefault="004348A6"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557" w:type="pct"/>
          </w:tcPr>
          <w:p w:rsidR="00EC5B7D" w:rsidRPr="00420801" w:rsidRDefault="00420801"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420801">
              <w:rPr>
                <w:rFonts w:ascii="Times New Roman" w:hAnsi="Times New Roman"/>
                <w:sz w:val="24"/>
                <w:szCs w:val="24"/>
              </w:rPr>
              <w:t>Федеральный проект «Цифровое государственное управление»</w:t>
            </w:r>
          </w:p>
        </w:tc>
        <w:tc>
          <w:tcPr>
            <w:tcW w:w="566" w:type="pct"/>
          </w:tcPr>
          <w:p w:rsidR="00EC5B7D" w:rsidRPr="00BD1016" w:rsidRDefault="00420801" w:rsidP="00420801">
            <w:pPr>
              <w:tabs>
                <w:tab w:val="left" w:pos="1701"/>
                <w:tab w:val="left" w:pos="2694"/>
                <w:tab w:val="left" w:pos="2977"/>
              </w:tabs>
              <w:autoSpaceDE w:val="0"/>
              <w:autoSpaceDN w:val="0"/>
              <w:adjustRightInd w:val="0"/>
              <w:spacing w:after="0" w:line="235" w:lineRule="auto"/>
              <w:rPr>
                <w:rFonts w:ascii="Times New Roman" w:hAnsi="Times New Roman"/>
                <w:lang w:eastAsia="ru-RU"/>
              </w:rPr>
            </w:pPr>
            <w:r w:rsidRPr="00BD1016">
              <w:rPr>
                <w:rFonts w:ascii="Times New Roman" w:hAnsi="Times New Roman"/>
              </w:rPr>
              <w:t>Мероприятие 1. Предоставление доступа к электронным сервисам цифровой инфраструктуры в сфере жилищно-коммунального хозяйства</w:t>
            </w:r>
          </w:p>
          <w:p w:rsidR="00EC5B7D" w:rsidRPr="00F16EE8" w:rsidRDefault="00EC5B7D" w:rsidP="00967478">
            <w:pPr>
              <w:tabs>
                <w:tab w:val="left" w:pos="1701"/>
                <w:tab w:val="left" w:pos="2694"/>
                <w:tab w:val="left" w:pos="2977"/>
              </w:tabs>
              <w:autoSpaceDE w:val="0"/>
              <w:autoSpaceDN w:val="0"/>
              <w:adjustRightInd w:val="0"/>
              <w:spacing w:after="0" w:line="235" w:lineRule="auto"/>
              <w:rPr>
                <w:rFonts w:ascii="Times New Roman" w:hAnsi="Times New Roman"/>
                <w:sz w:val="24"/>
                <w:szCs w:val="24"/>
                <w:lang w:eastAsia="ru-RU"/>
              </w:rPr>
            </w:pPr>
          </w:p>
        </w:tc>
        <w:tc>
          <w:tcPr>
            <w:tcW w:w="464" w:type="pct"/>
          </w:tcPr>
          <w:p w:rsidR="00EC5B7D" w:rsidRPr="00F16EE8" w:rsidRDefault="00EC5B7D"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F16EE8">
              <w:rPr>
                <w:rFonts w:ascii="Times New Roman" w:hAnsi="Times New Roman"/>
                <w:sz w:val="24"/>
                <w:szCs w:val="24"/>
              </w:rPr>
              <w:t>Администрация городского округа Зв</w:t>
            </w:r>
            <w:r>
              <w:rPr>
                <w:rFonts w:ascii="Times New Roman" w:hAnsi="Times New Roman"/>
                <w:sz w:val="24"/>
                <w:szCs w:val="24"/>
              </w:rPr>
              <w:t>ё</w:t>
            </w:r>
            <w:r w:rsidRPr="00F16EE8">
              <w:rPr>
                <w:rFonts w:ascii="Times New Roman" w:hAnsi="Times New Roman"/>
                <w:sz w:val="24"/>
                <w:szCs w:val="24"/>
              </w:rPr>
              <w:t>здный городок Московской области</w:t>
            </w:r>
          </w:p>
        </w:tc>
        <w:tc>
          <w:tcPr>
            <w:tcW w:w="557" w:type="pct"/>
          </w:tcPr>
          <w:p w:rsidR="00EC5B7D" w:rsidRPr="00607BDD" w:rsidRDefault="008C7F81"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FF4080">
              <w:rPr>
                <w:rFonts w:ascii="Times New Roman" w:hAnsi="Times New Roman"/>
                <w:sz w:val="24"/>
                <w:szCs w:val="24"/>
              </w:rPr>
              <w:t>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w:t>
            </w:r>
          </w:p>
          <w:p w:rsidR="00EC5B7D" w:rsidRPr="00F16EE8" w:rsidRDefault="00EC5B7D"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tc>
        <w:tc>
          <w:tcPr>
            <w:tcW w:w="371" w:type="pct"/>
          </w:tcPr>
          <w:p w:rsidR="00EC5B7D" w:rsidRPr="00F16EE8" w:rsidRDefault="0047501E"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18,92</w:t>
            </w:r>
          </w:p>
        </w:tc>
        <w:tc>
          <w:tcPr>
            <w:tcW w:w="371" w:type="pct"/>
          </w:tcPr>
          <w:p w:rsidR="00EC5B7D" w:rsidRPr="00F16EE8" w:rsidRDefault="0047501E"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17,72</w:t>
            </w:r>
          </w:p>
        </w:tc>
        <w:tc>
          <w:tcPr>
            <w:tcW w:w="371" w:type="pct"/>
          </w:tcPr>
          <w:p w:rsidR="00EC5B7D" w:rsidRPr="00F16EE8" w:rsidRDefault="0047501E"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26,18</w:t>
            </w:r>
          </w:p>
        </w:tc>
        <w:tc>
          <w:tcPr>
            <w:tcW w:w="371" w:type="pct"/>
          </w:tcPr>
          <w:p w:rsidR="00EC5B7D" w:rsidRPr="00F16EE8" w:rsidRDefault="0047501E" w:rsidP="00967478">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26,18</w:t>
            </w:r>
          </w:p>
        </w:tc>
        <w:tc>
          <w:tcPr>
            <w:tcW w:w="594" w:type="pct"/>
          </w:tcPr>
          <w:p w:rsidR="00EC5B7D" w:rsidRPr="007E38A4" w:rsidRDefault="005176DE" w:rsidP="00967478">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57" w:type="pct"/>
          </w:tcPr>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Обеспечены потребности в прикладном программном обеспечении, доступе к справочным и информационным банкам данных</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 переход к безбумажному электронному документообороту с ЦИОГВ Московской области, обеспечено выполнение мероприятий по оказанию государственных и муниципальных услуг в электронном виде</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lastRenderedPageBreak/>
              <w:t>Обеспечена поддержка информационных систем обеспечения деятельности</w:t>
            </w:r>
          </w:p>
          <w:p w:rsidR="00EC5B7D" w:rsidRPr="00F16EE8"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r w:rsidRPr="00607BDD">
              <w:rPr>
                <w:rFonts w:ascii="Times New Roman" w:hAnsi="Times New Roman"/>
                <w:sz w:val="24"/>
                <w:szCs w:val="24"/>
              </w:rPr>
              <w:t>Реализованы мероприятия по переходу на цифровое телевидение</w:t>
            </w:r>
          </w:p>
        </w:tc>
      </w:tr>
    </w:tbl>
    <w:p w:rsidR="00B512FD" w:rsidRDefault="00B512FD"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p w:rsidR="00CC18E8" w:rsidRDefault="000B0963"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color w:val="000000"/>
          <w:sz w:val="24"/>
          <w:szCs w:val="24"/>
        </w:rPr>
      </w:pPr>
      <w:r w:rsidRPr="007E38A4">
        <w:rPr>
          <w:rFonts w:ascii="Times New Roman" w:hAnsi="Times New Roman"/>
          <w:b/>
          <w:sz w:val="24"/>
          <w:szCs w:val="24"/>
        </w:rPr>
        <w:t>«Дорожная карта» (план-график) по вып</w:t>
      </w:r>
      <w:r>
        <w:rPr>
          <w:rFonts w:ascii="Times New Roman" w:hAnsi="Times New Roman"/>
          <w:b/>
          <w:sz w:val="24"/>
          <w:szCs w:val="24"/>
        </w:rPr>
        <w:t xml:space="preserve">олнению </w:t>
      </w:r>
      <w:r w:rsidR="00967478" w:rsidRPr="00967478">
        <w:rPr>
          <w:rFonts w:ascii="Times New Roman" w:hAnsi="Times New Roman"/>
          <w:b/>
          <w:sz w:val="24"/>
          <w:szCs w:val="24"/>
        </w:rPr>
        <w:t>о</w:t>
      </w:r>
      <w:r w:rsidR="00967478" w:rsidRPr="00967478">
        <w:rPr>
          <w:rFonts w:ascii="Times New Roman" w:hAnsi="Times New Roman"/>
          <w:b/>
          <w:color w:val="000000"/>
          <w:sz w:val="24"/>
          <w:szCs w:val="24"/>
        </w:rPr>
        <w:t>сновное мероприятие E4. Федеральный проект «Цифровая образовательная среда»</w:t>
      </w:r>
    </w:p>
    <w:p w:rsidR="005B3CCA" w:rsidRPr="00967478" w:rsidRDefault="005B3CCA"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tbl>
      <w:tblPr>
        <w:tblStyle w:val="254"/>
        <w:tblW w:w="5000" w:type="pct"/>
        <w:tblLook w:val="04A0" w:firstRow="1" w:lastRow="0" w:firstColumn="1" w:lastColumn="0" w:noHBand="0" w:noVBand="1"/>
      </w:tblPr>
      <w:tblGrid>
        <w:gridCol w:w="483"/>
        <w:gridCol w:w="1608"/>
        <w:gridCol w:w="1944"/>
        <w:gridCol w:w="1631"/>
        <w:gridCol w:w="2101"/>
        <w:gridCol w:w="865"/>
        <w:gridCol w:w="865"/>
        <w:gridCol w:w="865"/>
        <w:gridCol w:w="865"/>
        <w:gridCol w:w="1515"/>
        <w:gridCol w:w="2101"/>
      </w:tblGrid>
      <w:tr w:rsidR="000B0963" w:rsidRPr="007E38A4" w:rsidTr="005B3CCA">
        <w:trPr>
          <w:trHeight w:val="968"/>
        </w:trPr>
        <w:tc>
          <w:tcPr>
            <w:tcW w:w="221"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 п/п</w:t>
            </w:r>
          </w:p>
        </w:tc>
        <w:tc>
          <w:tcPr>
            <w:tcW w:w="566"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основного мероприятия</w:t>
            </w:r>
          </w:p>
        </w:tc>
        <w:tc>
          <w:tcPr>
            <w:tcW w:w="603"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мероприятий, реализуемых в рамках основного мероприятия</w:t>
            </w:r>
          </w:p>
        </w:tc>
        <w:tc>
          <w:tcPr>
            <w:tcW w:w="382"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Наименование муниципального образования объекта (при наличии)</w:t>
            </w:r>
          </w:p>
        </w:tc>
        <w:tc>
          <w:tcPr>
            <w:tcW w:w="629"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Стандартные процедуры, направленные на выполнение основного мероприятия</w:t>
            </w:r>
          </w:p>
        </w:tc>
        <w:tc>
          <w:tcPr>
            <w:tcW w:w="1438" w:type="pct"/>
            <w:gridSpan w:val="4"/>
          </w:tcPr>
          <w:p w:rsidR="000B0963" w:rsidRPr="007E38A4" w:rsidRDefault="000B0963" w:rsidP="008922F6">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20</w:t>
            </w:r>
            <w:r w:rsidR="008922F6">
              <w:rPr>
                <w:rFonts w:ascii="Times New Roman" w:hAnsi="Times New Roman"/>
                <w:sz w:val="24"/>
                <w:szCs w:val="24"/>
                <w:lang w:eastAsia="ru-RU"/>
              </w:rPr>
              <w:t>20</w:t>
            </w:r>
            <w:r w:rsidRPr="007E38A4">
              <w:rPr>
                <w:rFonts w:ascii="Times New Roman" w:hAnsi="Times New Roman"/>
                <w:sz w:val="24"/>
                <w:szCs w:val="24"/>
                <w:lang w:eastAsia="ru-RU"/>
              </w:rPr>
              <w:t xml:space="preserve"> год (контрольный срок)</w:t>
            </w:r>
          </w:p>
        </w:tc>
        <w:tc>
          <w:tcPr>
            <w:tcW w:w="603"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Ф.И.О. и должность исполнителя, ответственного за процедуру</w:t>
            </w:r>
          </w:p>
        </w:tc>
        <w:tc>
          <w:tcPr>
            <w:tcW w:w="557" w:type="pct"/>
            <w:vMerge w:val="restar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Результат выполнения</w:t>
            </w:r>
          </w:p>
        </w:tc>
      </w:tr>
      <w:tr w:rsidR="000B0963" w:rsidRPr="007E38A4" w:rsidTr="005B3CCA">
        <w:trPr>
          <w:trHeight w:val="967"/>
        </w:trPr>
        <w:tc>
          <w:tcPr>
            <w:tcW w:w="221"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566"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603"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382"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629"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p>
        </w:tc>
        <w:tc>
          <w:tcPr>
            <w:tcW w:w="28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 xml:space="preserve">I </w:t>
            </w:r>
            <w:r w:rsidRPr="007E38A4">
              <w:rPr>
                <w:rFonts w:ascii="Times New Roman" w:hAnsi="Times New Roman"/>
                <w:sz w:val="24"/>
                <w:szCs w:val="24"/>
                <w:lang w:eastAsia="ru-RU"/>
              </w:rPr>
              <w:t>квартал</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w:t>
            </w:r>
            <w:r w:rsidRPr="007E38A4">
              <w:rPr>
                <w:rFonts w:ascii="Times New Roman" w:hAnsi="Times New Roman"/>
                <w:sz w:val="24"/>
                <w:szCs w:val="24"/>
                <w:lang w:eastAsia="ru-RU"/>
              </w:rPr>
              <w:t xml:space="preserve"> квартал</w:t>
            </w:r>
          </w:p>
        </w:tc>
        <w:tc>
          <w:tcPr>
            <w:tcW w:w="36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III</w:t>
            </w:r>
            <w:r w:rsidRPr="007E38A4">
              <w:rPr>
                <w:rFonts w:ascii="Times New Roman" w:hAnsi="Times New Roman"/>
                <w:sz w:val="24"/>
                <w:szCs w:val="24"/>
                <w:lang w:eastAsia="ru-RU"/>
              </w:rPr>
              <w:t xml:space="preserve"> квартал</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val="en-US" w:eastAsia="ru-RU"/>
              </w:rPr>
              <w:t>IV</w:t>
            </w:r>
            <w:r w:rsidRPr="007E38A4">
              <w:rPr>
                <w:rFonts w:ascii="Times New Roman" w:hAnsi="Times New Roman"/>
                <w:sz w:val="24"/>
                <w:szCs w:val="24"/>
                <w:lang w:eastAsia="ru-RU"/>
              </w:rPr>
              <w:t xml:space="preserve"> квартал</w:t>
            </w:r>
          </w:p>
        </w:tc>
        <w:tc>
          <w:tcPr>
            <w:tcW w:w="603"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c>
          <w:tcPr>
            <w:tcW w:w="557" w:type="pct"/>
            <w:vMerge/>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b/>
                <w:sz w:val="24"/>
                <w:szCs w:val="24"/>
                <w:lang w:eastAsia="ru-RU"/>
              </w:rPr>
            </w:pPr>
          </w:p>
        </w:tc>
      </w:tr>
      <w:tr w:rsidR="000B0963" w:rsidRPr="007E38A4" w:rsidTr="005B3CCA">
        <w:tc>
          <w:tcPr>
            <w:tcW w:w="22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w:t>
            </w:r>
          </w:p>
        </w:tc>
        <w:tc>
          <w:tcPr>
            <w:tcW w:w="566"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2</w:t>
            </w:r>
          </w:p>
        </w:tc>
        <w:tc>
          <w:tcPr>
            <w:tcW w:w="603"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3</w:t>
            </w:r>
          </w:p>
        </w:tc>
        <w:tc>
          <w:tcPr>
            <w:tcW w:w="38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4</w:t>
            </w:r>
          </w:p>
        </w:tc>
        <w:tc>
          <w:tcPr>
            <w:tcW w:w="629"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5</w:t>
            </w:r>
          </w:p>
        </w:tc>
        <w:tc>
          <w:tcPr>
            <w:tcW w:w="28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6</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7</w:t>
            </w:r>
          </w:p>
        </w:tc>
        <w:tc>
          <w:tcPr>
            <w:tcW w:w="36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8</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9</w:t>
            </w:r>
          </w:p>
        </w:tc>
        <w:tc>
          <w:tcPr>
            <w:tcW w:w="603"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10</w:t>
            </w:r>
          </w:p>
        </w:tc>
        <w:tc>
          <w:tcPr>
            <w:tcW w:w="557"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11</w:t>
            </w:r>
          </w:p>
        </w:tc>
      </w:tr>
      <w:tr w:rsidR="000B0963" w:rsidRPr="007E38A4" w:rsidTr="005B3CCA">
        <w:trPr>
          <w:trHeight w:val="3967"/>
        </w:trPr>
        <w:tc>
          <w:tcPr>
            <w:tcW w:w="221" w:type="pct"/>
          </w:tcPr>
          <w:p w:rsidR="000B0963" w:rsidRPr="007E38A4" w:rsidRDefault="004348A6"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1</w:t>
            </w:r>
          </w:p>
        </w:tc>
        <w:tc>
          <w:tcPr>
            <w:tcW w:w="566" w:type="pct"/>
          </w:tcPr>
          <w:p w:rsidR="000B0963" w:rsidRPr="009B49CF" w:rsidRDefault="009B49CF"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9B49CF">
              <w:rPr>
                <w:rFonts w:ascii="Times New Roman" w:hAnsi="Times New Roman"/>
                <w:color w:val="000000"/>
                <w:sz w:val="24"/>
                <w:szCs w:val="24"/>
              </w:rPr>
              <w:t>Федеральный проект «Цифровая образовательная среда»</w:t>
            </w:r>
          </w:p>
        </w:tc>
        <w:tc>
          <w:tcPr>
            <w:tcW w:w="603" w:type="pct"/>
          </w:tcPr>
          <w:p w:rsidR="000B0963"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color w:val="000000"/>
              </w:rPr>
            </w:pPr>
            <w:r w:rsidRPr="009B49CF">
              <w:rPr>
                <w:rFonts w:ascii="Times New Roman" w:hAnsi="Times New Roman"/>
                <w:color w:val="000000"/>
              </w:rPr>
              <w:t>Мероприятие 1. Обеспечение современными аппаратно-программными комплексами общеобразовательных организаций в Московской области;</w:t>
            </w:r>
          </w:p>
          <w:p w:rsidR="009B49CF"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color w:val="000000"/>
              </w:rPr>
            </w:pPr>
          </w:p>
          <w:p w:rsidR="009B49CF"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color w:val="000000"/>
              </w:rPr>
            </w:pPr>
            <w:r w:rsidRPr="009B49CF">
              <w:rPr>
                <w:rFonts w:ascii="Times New Roman" w:hAnsi="Times New Roman"/>
                <w:color w:val="000000"/>
              </w:rPr>
              <w:t>Мероприятие 2. Обеспечение современными аппаратно-программными комплексами со средствами криптографической защиты информации муниципальных организаций Московской области;</w:t>
            </w:r>
          </w:p>
          <w:p w:rsidR="009B49CF"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color w:val="000000"/>
              </w:rPr>
            </w:pPr>
          </w:p>
          <w:p w:rsidR="009B49CF"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color w:val="000000"/>
              </w:rPr>
            </w:pPr>
            <w:r w:rsidRPr="009B49CF">
              <w:rPr>
                <w:rFonts w:ascii="Times New Roman" w:hAnsi="Times New Roman"/>
                <w:color w:val="000000"/>
              </w:rPr>
              <w:t>Мероприятие 3. Оснащение планшетными компьютерами общеобразовательных организаций в муниципальном образовании Московской области;</w:t>
            </w:r>
          </w:p>
          <w:p w:rsidR="009B49CF"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lang w:eastAsia="ru-RU"/>
              </w:rPr>
            </w:pPr>
          </w:p>
          <w:p w:rsidR="009B49CF" w:rsidRP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color w:val="000000"/>
              </w:rPr>
            </w:pPr>
            <w:r w:rsidRPr="009B49CF">
              <w:rPr>
                <w:rFonts w:ascii="Times New Roman" w:hAnsi="Times New Roman"/>
                <w:color w:val="000000"/>
              </w:rPr>
              <w:lastRenderedPageBreak/>
              <w:t>Мероприятие  4.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p w:rsid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sz w:val="24"/>
                <w:szCs w:val="24"/>
                <w:lang w:eastAsia="ru-RU"/>
              </w:rPr>
            </w:pPr>
          </w:p>
          <w:p w:rsidR="009B49CF" w:rsidRDefault="009B49CF" w:rsidP="005B1F0E">
            <w:pPr>
              <w:tabs>
                <w:tab w:val="left" w:pos="1701"/>
                <w:tab w:val="left" w:pos="2694"/>
                <w:tab w:val="left" w:pos="2977"/>
              </w:tabs>
              <w:autoSpaceDE w:val="0"/>
              <w:autoSpaceDN w:val="0"/>
              <w:adjustRightInd w:val="0"/>
              <w:spacing w:after="0" w:line="235" w:lineRule="auto"/>
              <w:rPr>
                <w:rFonts w:ascii="Times New Roman" w:hAnsi="Times New Roman"/>
              </w:rPr>
            </w:pPr>
            <w:r w:rsidRPr="009B49CF">
              <w:rPr>
                <w:rFonts w:ascii="Times New Roman" w:hAnsi="Times New Roman"/>
              </w:rPr>
              <w:t>Мероприятие 5.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4348A6" w:rsidRDefault="004348A6" w:rsidP="005B1F0E">
            <w:pPr>
              <w:tabs>
                <w:tab w:val="left" w:pos="1701"/>
                <w:tab w:val="left" w:pos="2694"/>
                <w:tab w:val="left" w:pos="2977"/>
              </w:tabs>
              <w:autoSpaceDE w:val="0"/>
              <w:autoSpaceDN w:val="0"/>
              <w:adjustRightInd w:val="0"/>
              <w:spacing w:after="0" w:line="235" w:lineRule="auto"/>
              <w:rPr>
                <w:rFonts w:ascii="Times New Roman" w:hAnsi="Times New Roman"/>
              </w:rPr>
            </w:pPr>
          </w:p>
          <w:p w:rsidR="004348A6" w:rsidRPr="004348A6" w:rsidRDefault="004348A6" w:rsidP="004348A6">
            <w:pPr>
              <w:rPr>
                <w:rFonts w:ascii="Times New Roman" w:hAnsi="Times New Roman"/>
                <w:color w:val="000000"/>
              </w:rPr>
            </w:pPr>
            <w:r w:rsidRPr="004348A6">
              <w:rPr>
                <w:rFonts w:ascii="Times New Roman" w:hAnsi="Times New Roman"/>
              </w:rPr>
              <w:t xml:space="preserve">Мероприятие </w:t>
            </w:r>
            <w:r w:rsidRPr="004348A6">
              <w:rPr>
                <w:rFonts w:ascii="Times New Roman" w:hAnsi="Times New Roman"/>
                <w:color w:val="000000"/>
              </w:rPr>
              <w:t xml:space="preserve">E4.06. Обновление и техническое обслуживание (ремонт) средств (программного обеспечения и оборудования), </w:t>
            </w:r>
            <w:r w:rsidRPr="004348A6">
              <w:rPr>
                <w:rFonts w:ascii="Times New Roman" w:hAnsi="Times New Roman"/>
                <w:color w:val="000000"/>
              </w:rPr>
              <w:lastRenderedPageBreak/>
              <w:t>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p w:rsidR="004348A6" w:rsidRPr="009B49CF" w:rsidRDefault="004348A6" w:rsidP="005B1F0E">
            <w:pPr>
              <w:tabs>
                <w:tab w:val="left" w:pos="1701"/>
                <w:tab w:val="left" w:pos="2694"/>
                <w:tab w:val="left" w:pos="2977"/>
              </w:tabs>
              <w:autoSpaceDE w:val="0"/>
              <w:autoSpaceDN w:val="0"/>
              <w:adjustRightInd w:val="0"/>
              <w:spacing w:after="0" w:line="235" w:lineRule="auto"/>
              <w:rPr>
                <w:rFonts w:ascii="Times New Roman" w:hAnsi="Times New Roman"/>
                <w:lang w:eastAsia="ru-RU"/>
              </w:rPr>
            </w:pPr>
          </w:p>
        </w:tc>
        <w:tc>
          <w:tcPr>
            <w:tcW w:w="382" w:type="pct"/>
          </w:tcPr>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7E38A4">
              <w:rPr>
                <w:rFonts w:ascii="Times New Roman" w:hAnsi="Times New Roman"/>
                <w:sz w:val="24"/>
                <w:szCs w:val="24"/>
              </w:rPr>
              <w:lastRenderedPageBreak/>
              <w:t>Адм</w:t>
            </w:r>
            <w:r>
              <w:rPr>
                <w:rFonts w:ascii="Times New Roman" w:hAnsi="Times New Roman"/>
                <w:sz w:val="24"/>
                <w:szCs w:val="24"/>
              </w:rPr>
              <w:t>инистрация городского округа Звё</w:t>
            </w:r>
            <w:r w:rsidRPr="007E38A4">
              <w:rPr>
                <w:rFonts w:ascii="Times New Roman" w:hAnsi="Times New Roman"/>
                <w:sz w:val="24"/>
                <w:szCs w:val="24"/>
              </w:rPr>
              <w:t>здный городок Московской области</w:t>
            </w:r>
          </w:p>
        </w:tc>
        <w:tc>
          <w:tcPr>
            <w:tcW w:w="629" w:type="pct"/>
          </w:tcPr>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lang w:eastAsia="ru-RU"/>
              </w:rPr>
              <w:t>Обеспечение современными аппаратно-программными комплексами общеобразовательных организаций в Московской области</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lang w:eastAsia="ru-RU"/>
              </w:rPr>
              <w:t>Обеспечение современными аппаратно-программными комплексами со средствами криптографической защиты информации муниципальных организаций Московской области</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lang w:eastAsia="ru-RU"/>
              </w:rPr>
              <w:t>Оснащение планшетными компьютерами общеобразовательных организаций в муниципальном образовании Московской области</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sidRPr="00607BDD">
              <w:rPr>
                <w:rFonts w:ascii="Times New Roman" w:hAnsi="Times New Roman"/>
                <w:sz w:val="24"/>
                <w:szCs w:val="24"/>
                <w:lang w:eastAsia="ru-RU"/>
              </w:rPr>
              <w:lastRenderedPageBreak/>
              <w:t>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p>
        </w:tc>
        <w:tc>
          <w:tcPr>
            <w:tcW w:w="28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lastRenderedPageBreak/>
              <w:t>0,0</w:t>
            </w:r>
            <w:r w:rsidR="005B679F">
              <w:rPr>
                <w:rFonts w:ascii="Times New Roman" w:hAnsi="Times New Roman"/>
                <w:sz w:val="24"/>
                <w:szCs w:val="24"/>
                <w:lang w:eastAsia="ru-RU"/>
              </w:rPr>
              <w:t>0</w:t>
            </w:r>
          </w:p>
        </w:tc>
        <w:tc>
          <w:tcPr>
            <w:tcW w:w="371"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0,0</w:t>
            </w:r>
            <w:r w:rsidR="005B679F">
              <w:rPr>
                <w:rFonts w:ascii="Times New Roman" w:hAnsi="Times New Roman"/>
                <w:sz w:val="24"/>
                <w:szCs w:val="24"/>
                <w:lang w:eastAsia="ru-RU"/>
              </w:rPr>
              <w:t>0</w:t>
            </w:r>
          </w:p>
        </w:tc>
        <w:tc>
          <w:tcPr>
            <w:tcW w:w="362"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0,0</w:t>
            </w:r>
            <w:r w:rsidR="005B679F">
              <w:rPr>
                <w:rFonts w:ascii="Times New Roman" w:hAnsi="Times New Roman"/>
                <w:sz w:val="24"/>
                <w:szCs w:val="24"/>
                <w:lang w:eastAsia="ru-RU"/>
              </w:rPr>
              <w:t>0</w:t>
            </w:r>
          </w:p>
        </w:tc>
        <w:tc>
          <w:tcPr>
            <w:tcW w:w="418" w:type="pct"/>
          </w:tcPr>
          <w:p w:rsidR="000B0963" w:rsidRPr="007E38A4" w:rsidRDefault="000B0963" w:rsidP="005B1F0E">
            <w:pPr>
              <w:tabs>
                <w:tab w:val="left" w:pos="1701"/>
                <w:tab w:val="left" w:pos="2694"/>
                <w:tab w:val="left" w:pos="2977"/>
              </w:tabs>
              <w:autoSpaceDE w:val="0"/>
              <w:autoSpaceDN w:val="0"/>
              <w:adjustRightInd w:val="0"/>
              <w:spacing w:after="0" w:line="240" w:lineRule="auto"/>
              <w:jc w:val="center"/>
              <w:rPr>
                <w:rFonts w:ascii="Times New Roman" w:hAnsi="Times New Roman"/>
                <w:sz w:val="24"/>
                <w:szCs w:val="24"/>
                <w:lang w:eastAsia="ru-RU"/>
              </w:rPr>
            </w:pPr>
            <w:r w:rsidRPr="007E38A4">
              <w:rPr>
                <w:rFonts w:ascii="Times New Roman" w:hAnsi="Times New Roman"/>
                <w:sz w:val="24"/>
                <w:szCs w:val="24"/>
                <w:lang w:eastAsia="ru-RU"/>
              </w:rPr>
              <w:t>0,0</w:t>
            </w:r>
            <w:r w:rsidR="005B679F">
              <w:rPr>
                <w:rFonts w:ascii="Times New Roman" w:hAnsi="Times New Roman"/>
                <w:sz w:val="24"/>
                <w:szCs w:val="24"/>
                <w:lang w:eastAsia="ru-RU"/>
              </w:rPr>
              <w:t>0</w:t>
            </w:r>
          </w:p>
        </w:tc>
        <w:tc>
          <w:tcPr>
            <w:tcW w:w="603" w:type="pct"/>
          </w:tcPr>
          <w:p w:rsidR="000B0963" w:rsidRPr="007E38A4" w:rsidRDefault="005176DE" w:rsidP="005B1F0E">
            <w:pPr>
              <w:tabs>
                <w:tab w:val="left" w:pos="1701"/>
                <w:tab w:val="left" w:pos="2694"/>
                <w:tab w:val="left" w:pos="2977"/>
              </w:tabs>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Вьюков Д.Г.</w:t>
            </w:r>
            <w:r w:rsidRPr="005176DE">
              <w:rPr>
                <w:rFonts w:ascii="Times New Roman" w:hAnsi="Times New Roman"/>
                <w:sz w:val="24"/>
                <w:szCs w:val="24"/>
              </w:rPr>
              <w:t xml:space="preserve">, </w:t>
            </w:r>
            <w:r>
              <w:rPr>
                <w:rFonts w:ascii="Times New Roman" w:hAnsi="Times New Roman"/>
                <w:sz w:val="24"/>
                <w:szCs w:val="24"/>
              </w:rPr>
              <w:t>специалист 1-ой категории</w:t>
            </w:r>
          </w:p>
        </w:tc>
        <w:tc>
          <w:tcPr>
            <w:tcW w:w="557" w:type="pct"/>
          </w:tcPr>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Обеспечено оснащение образовательных организаций современными аппаратно-программными комплексами</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 xml:space="preserve">Произведено приобретение современными аппаратно-программных комплексов со средствами криптографической защиты информации </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Произведено приобретение планшетных компьютеров для оснащения общеобразовательных организаций</w:t>
            </w: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p>
          <w:p w:rsidR="008C7F81" w:rsidRPr="00607BDD" w:rsidRDefault="008C7F81" w:rsidP="008C7F81">
            <w:pPr>
              <w:tabs>
                <w:tab w:val="left" w:pos="1701"/>
                <w:tab w:val="left" w:pos="2694"/>
                <w:tab w:val="left" w:pos="2977"/>
              </w:tabs>
              <w:autoSpaceDE w:val="0"/>
              <w:autoSpaceDN w:val="0"/>
              <w:adjustRightInd w:val="0"/>
              <w:spacing w:after="0" w:line="240" w:lineRule="auto"/>
              <w:rPr>
                <w:rFonts w:ascii="Times New Roman" w:hAnsi="Times New Roman"/>
                <w:sz w:val="24"/>
                <w:szCs w:val="24"/>
              </w:rPr>
            </w:pPr>
            <w:r w:rsidRPr="00607BDD">
              <w:rPr>
                <w:rFonts w:ascii="Times New Roman" w:hAnsi="Times New Roman"/>
                <w:sz w:val="24"/>
                <w:szCs w:val="24"/>
              </w:rPr>
              <w:t xml:space="preserve">Произведено приобретение мультимедийных проекторов и экранов для мультимедийных </w:t>
            </w:r>
            <w:r w:rsidRPr="00607BDD">
              <w:rPr>
                <w:rFonts w:ascii="Times New Roman" w:hAnsi="Times New Roman"/>
                <w:sz w:val="24"/>
                <w:szCs w:val="24"/>
              </w:rPr>
              <w:lastRenderedPageBreak/>
              <w:t>проекторов в целях оснащения общеобразовательных организаций</w:t>
            </w:r>
          </w:p>
          <w:p w:rsidR="000B0963" w:rsidRPr="007E38A4" w:rsidRDefault="000B0963" w:rsidP="005B1F0E">
            <w:pPr>
              <w:tabs>
                <w:tab w:val="left" w:pos="1701"/>
                <w:tab w:val="left" w:pos="2694"/>
                <w:tab w:val="left" w:pos="2977"/>
              </w:tabs>
              <w:autoSpaceDE w:val="0"/>
              <w:autoSpaceDN w:val="0"/>
              <w:adjustRightInd w:val="0"/>
              <w:spacing w:after="0" w:line="240" w:lineRule="auto"/>
              <w:rPr>
                <w:rFonts w:ascii="Times New Roman" w:hAnsi="Times New Roman"/>
                <w:b/>
                <w:sz w:val="24"/>
                <w:szCs w:val="24"/>
                <w:lang w:eastAsia="ru-RU"/>
              </w:rPr>
            </w:pPr>
          </w:p>
        </w:tc>
      </w:tr>
    </w:tbl>
    <w:p w:rsidR="000B0963" w:rsidRPr="007E38A4" w:rsidRDefault="000B0963" w:rsidP="000B0963">
      <w:pPr>
        <w:widowControl w:val="0"/>
        <w:shd w:val="clear" w:color="auto" w:fill="FFFFFF"/>
        <w:tabs>
          <w:tab w:val="left" w:pos="1701"/>
          <w:tab w:val="left" w:pos="2694"/>
          <w:tab w:val="left" w:pos="2977"/>
          <w:tab w:val="left" w:leader="underscore" w:pos="14969"/>
        </w:tabs>
        <w:autoSpaceDE w:val="0"/>
        <w:autoSpaceDN w:val="0"/>
        <w:adjustRightInd w:val="0"/>
        <w:spacing w:after="0" w:line="240" w:lineRule="auto"/>
        <w:jc w:val="center"/>
        <w:rPr>
          <w:rFonts w:ascii="Times New Roman" w:hAnsi="Times New Roman"/>
          <w:b/>
          <w:sz w:val="24"/>
          <w:szCs w:val="24"/>
        </w:rPr>
      </w:pPr>
    </w:p>
    <w:p w:rsidR="000B0963" w:rsidRPr="007E38A4" w:rsidRDefault="000B0963" w:rsidP="000B0963">
      <w:pPr>
        <w:tabs>
          <w:tab w:val="left" w:pos="1701"/>
          <w:tab w:val="left" w:pos="2694"/>
          <w:tab w:val="left" w:pos="2977"/>
        </w:tabs>
        <w:spacing w:after="0" w:line="240" w:lineRule="auto"/>
        <w:rPr>
          <w:rFonts w:ascii="Times New Roman" w:hAnsi="Times New Roman"/>
          <w:sz w:val="28"/>
          <w:szCs w:val="28"/>
          <w:lang w:eastAsia="ru-RU"/>
        </w:rPr>
        <w:sectPr w:rsidR="000B0963" w:rsidRPr="007E38A4" w:rsidSect="00FF6652">
          <w:pgSz w:w="16838" w:h="11906" w:orient="landscape"/>
          <w:pgMar w:top="1134" w:right="851" w:bottom="1134" w:left="1134" w:header="709" w:footer="709" w:gutter="0"/>
          <w:cols w:space="708"/>
          <w:docGrid w:linePitch="360"/>
        </w:sectPr>
      </w:pPr>
    </w:p>
    <w:p w:rsidR="00713E23" w:rsidRPr="007E38A4" w:rsidRDefault="00713E23" w:rsidP="00713E23">
      <w:pPr>
        <w:tabs>
          <w:tab w:val="left" w:pos="1701"/>
          <w:tab w:val="left" w:pos="2694"/>
          <w:tab w:val="left" w:pos="2977"/>
        </w:tabs>
        <w:spacing w:after="0" w:line="240" w:lineRule="auto"/>
        <w:jc w:val="center"/>
        <w:rPr>
          <w:rFonts w:ascii="Times New Roman" w:hAnsi="Times New Roman"/>
          <w:b/>
          <w:sz w:val="24"/>
          <w:szCs w:val="24"/>
        </w:rPr>
      </w:pPr>
      <w:r w:rsidRPr="007E38A4">
        <w:rPr>
          <w:rFonts w:ascii="Times New Roman" w:hAnsi="Times New Roman"/>
          <w:b/>
          <w:sz w:val="24"/>
          <w:szCs w:val="24"/>
        </w:rPr>
        <w:lastRenderedPageBreak/>
        <w:t>Методика</w:t>
      </w:r>
    </w:p>
    <w:p w:rsidR="00713E23" w:rsidRPr="007E38A4" w:rsidRDefault="00713E23" w:rsidP="00713E23">
      <w:pPr>
        <w:tabs>
          <w:tab w:val="left" w:pos="1701"/>
          <w:tab w:val="left" w:pos="2694"/>
          <w:tab w:val="left" w:pos="2977"/>
        </w:tabs>
        <w:spacing w:after="0" w:line="240" w:lineRule="auto"/>
        <w:ind w:firstLine="720"/>
        <w:jc w:val="center"/>
        <w:rPr>
          <w:rFonts w:ascii="Times New Roman" w:hAnsi="Times New Roman"/>
          <w:b/>
          <w:sz w:val="24"/>
          <w:szCs w:val="24"/>
        </w:rPr>
      </w:pPr>
      <w:r w:rsidRPr="007E38A4">
        <w:rPr>
          <w:rFonts w:ascii="Times New Roman" w:hAnsi="Times New Roman"/>
          <w:b/>
          <w:sz w:val="24"/>
          <w:szCs w:val="24"/>
        </w:rPr>
        <w:t>оценки эффективности реализации муниципальной программы</w:t>
      </w:r>
    </w:p>
    <w:p w:rsidR="00713E23" w:rsidRPr="007E38A4" w:rsidRDefault="00713E23" w:rsidP="00713E23">
      <w:pPr>
        <w:tabs>
          <w:tab w:val="left" w:pos="1701"/>
          <w:tab w:val="left" w:pos="2694"/>
          <w:tab w:val="left" w:pos="2977"/>
        </w:tabs>
        <w:spacing w:after="0" w:line="240" w:lineRule="auto"/>
        <w:ind w:firstLine="720"/>
        <w:jc w:val="center"/>
        <w:rPr>
          <w:rFonts w:ascii="Times New Roman" w:hAnsi="Times New Roman"/>
          <w:sz w:val="24"/>
          <w:szCs w:val="24"/>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Под оценкой результативности понимается определение степени достижения значений планируемых результатов реализации программ.</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Для оценки результативности </w:t>
      </w:r>
      <w:r w:rsidRPr="007E38A4">
        <w:rPr>
          <w:rFonts w:ascii="Times New Roman" w:eastAsia="Batang" w:hAnsi="Times New Roman"/>
          <w:sz w:val="24"/>
          <w:szCs w:val="24"/>
          <w:lang w:eastAsia="ko-KR"/>
        </w:rPr>
        <w:t>муниципальной</w:t>
      </w:r>
      <w:r w:rsidRPr="007E38A4">
        <w:rPr>
          <w:rFonts w:ascii="Times New Roman" w:eastAsia="Times New Roman" w:hAnsi="Times New Roman"/>
          <w:sz w:val="24"/>
          <w:szCs w:val="24"/>
          <w:lang w:eastAsia="ru-RU"/>
        </w:rPr>
        <w:t xml:space="preserve"> программы должны быть использованы плановые и фактические значения планируемых результатов реализации муниципальной программы (далее – планируемое значение показателя, фактическое значение показателя) на конец отчетного периода.</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показателей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Оценка результативности </w:t>
      </w:r>
      <w:r w:rsidRPr="007E38A4">
        <w:rPr>
          <w:rFonts w:ascii="Times New Roman" w:eastAsia="Batang" w:hAnsi="Times New Roman"/>
          <w:sz w:val="24"/>
          <w:szCs w:val="24"/>
          <w:lang w:eastAsia="ko-KR"/>
        </w:rPr>
        <w:t>муниципальной</w:t>
      </w:r>
      <w:r w:rsidRPr="007E38A4">
        <w:rPr>
          <w:rFonts w:ascii="Times New Roman" w:eastAsia="Times New Roman" w:hAnsi="Times New Roman"/>
          <w:sz w:val="24"/>
          <w:szCs w:val="24"/>
          <w:lang w:eastAsia="ru-RU"/>
        </w:rPr>
        <w:t xml:space="preserve"> программы определяется по индексу результативности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val="en-US" w:eastAsia="ru-RU"/>
        </w:rPr>
        <w:t>pn</w:t>
      </w:r>
      <w:r w:rsidRPr="007E38A4">
        <w:rPr>
          <w:rFonts w:ascii="Times New Roman" w:eastAsia="Times New Roman" w:hAnsi="Times New Roman"/>
          <w:sz w:val="24"/>
          <w:szCs w:val="24"/>
          <w:lang w:eastAsia="ru-RU"/>
        </w:rPr>
        <w:t>), который рассчитывается по следующей формуле: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р</w:t>
      </w:r>
      <w:r w:rsidRPr="007E38A4">
        <w:rPr>
          <w:rFonts w:ascii="Times New Roman" w:eastAsia="Times New Roman" w:hAnsi="Times New Roman"/>
          <w:sz w:val="24"/>
          <w:szCs w:val="24"/>
          <w:vertAlign w:val="subscript"/>
          <w:lang w:val="en-US" w:eastAsia="ru-RU"/>
        </w:rPr>
        <w:t>n</w:t>
      </w:r>
      <w:r w:rsidRPr="007E38A4">
        <w:rPr>
          <w:rFonts w:ascii="Times New Roman" w:eastAsia="Times New Roman" w:hAnsi="Times New Roman"/>
          <w:sz w:val="24"/>
          <w:szCs w:val="24"/>
          <w:lang w:eastAsia="ru-RU"/>
        </w:rPr>
        <w:t>= ∑ (</w:t>
      </w:r>
      <w:r w:rsidRPr="007E38A4">
        <w:rPr>
          <w:rFonts w:ascii="Times New Roman" w:eastAsia="Times New Roman" w:hAnsi="Times New Roman"/>
          <w:sz w:val="24"/>
          <w:szCs w:val="24"/>
          <w:lang w:val="en-US" w:eastAsia="ru-RU"/>
        </w:rPr>
        <w:t>M</w:t>
      </w:r>
      <w:r w:rsidRPr="007E38A4">
        <w:rPr>
          <w:rFonts w:ascii="Times New Roman" w:eastAsia="Times New Roman" w:hAnsi="Times New Roman"/>
          <w:sz w:val="24"/>
          <w:szCs w:val="24"/>
          <w:vertAlign w:val="subscript"/>
          <w:lang w:eastAsia="ru-RU"/>
        </w:rPr>
        <w:t>п</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w:t>
      </w:r>
      <w:r w:rsidRPr="007E38A4">
        <w:rPr>
          <w:rFonts w:ascii="Times New Roman" w:eastAsia="Times New Roman" w:hAnsi="Times New Roman"/>
          <w:sz w:val="24"/>
          <w:szCs w:val="24"/>
          <w:lang w:val="en-US" w:eastAsia="ru-RU"/>
        </w:rPr>
        <w:t>S</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j</w:t>
      </w:r>
      <w:r w:rsidRPr="007E38A4">
        <w:rPr>
          <w:rFonts w:ascii="Times New Roman" w:eastAsia="Times New Roman" w:hAnsi="Times New Roman"/>
          <w:sz w:val="24"/>
          <w:szCs w:val="24"/>
          <w:lang w:eastAsia="ru-RU"/>
        </w:rPr>
        <w:t>=</w:t>
      </w:r>
      <w:r w:rsidRPr="007E38A4">
        <w:rPr>
          <w:rFonts w:ascii="Times New Roman" w:eastAsia="Times New Roman" w:hAnsi="Times New Roman"/>
          <w:sz w:val="24"/>
          <w:szCs w:val="24"/>
          <w:lang w:val="en-US" w:eastAsia="ru-RU"/>
        </w:rPr>
        <w:t>n</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где: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M</w:t>
      </w:r>
      <w:r w:rsidRPr="007E38A4">
        <w:rPr>
          <w:rFonts w:ascii="Times New Roman" w:eastAsia="Times New Roman" w:hAnsi="Times New Roman"/>
          <w:sz w:val="24"/>
          <w:szCs w:val="24"/>
          <w:vertAlign w:val="subscript"/>
          <w:lang w:eastAsia="ru-RU"/>
        </w:rPr>
        <w:t>п</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 вес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lang w:eastAsia="ru-RU"/>
        </w:rPr>
        <w:t xml:space="preserve"> – го значения планируемого результата реализации муниципальной программы, которое рассчитывается по формуле:;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M</w:t>
      </w:r>
      <w:r w:rsidRPr="007E38A4">
        <w:rPr>
          <w:rFonts w:ascii="Times New Roman" w:eastAsia="Times New Roman" w:hAnsi="Times New Roman"/>
          <w:sz w:val="24"/>
          <w:szCs w:val="24"/>
          <w:vertAlign w:val="subscript"/>
          <w:lang w:eastAsia="ru-RU"/>
        </w:rPr>
        <w:t>п</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 1/</w:t>
      </w:r>
      <w:r w:rsidRPr="007E38A4">
        <w:rPr>
          <w:rFonts w:ascii="Times New Roman" w:eastAsia="Times New Roman" w:hAnsi="Times New Roman"/>
          <w:sz w:val="24"/>
          <w:szCs w:val="24"/>
          <w:lang w:val="en-US" w:eastAsia="ru-RU"/>
        </w:rPr>
        <w:t>n</w:t>
      </w:r>
      <w:r w:rsidRPr="007E38A4">
        <w:rPr>
          <w:rFonts w:ascii="Times New Roman" w:eastAsia="Times New Roman" w:hAnsi="Times New Roman"/>
          <w:sz w:val="24"/>
          <w:szCs w:val="24"/>
          <w:lang w:eastAsia="ru-RU"/>
        </w:rPr>
        <w:t>,</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где: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n</w:t>
      </w:r>
      <w:r w:rsidRPr="007E38A4">
        <w:rPr>
          <w:rFonts w:ascii="Times New Roman" w:eastAsia="Times New Roman" w:hAnsi="Times New Roman"/>
          <w:sz w:val="24"/>
          <w:szCs w:val="24"/>
          <w:lang w:eastAsia="ru-RU"/>
        </w:rPr>
        <w:t xml:space="preserve"> –общее число планируемых результатов реализации муниципальной программы;</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S</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 отношение фактического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lang w:eastAsia="ru-RU"/>
        </w:rPr>
        <w:t xml:space="preserve"> – го значения показателя к планируемому i – му значению показателя. Отношение рассчитывается по формуле: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S</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 </w:t>
      </w:r>
      <w:r w:rsidRPr="007E38A4">
        <w:rPr>
          <w:rFonts w:ascii="Times New Roman" w:eastAsia="Times New Roman" w:hAnsi="Times New Roman"/>
          <w:sz w:val="24"/>
          <w:szCs w:val="24"/>
          <w:lang w:val="en-US" w:eastAsia="ru-RU"/>
        </w:rPr>
        <w:t>R</w:t>
      </w:r>
      <w:r w:rsidRPr="007E38A4">
        <w:rPr>
          <w:rFonts w:ascii="Times New Roman" w:eastAsia="Times New Roman" w:hAnsi="Times New Roman"/>
          <w:sz w:val="24"/>
          <w:szCs w:val="24"/>
          <w:vertAlign w:val="subscript"/>
          <w:lang w:eastAsia="ru-RU"/>
        </w:rPr>
        <w:t>ф</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R</w:t>
      </w:r>
      <w:r w:rsidRPr="007E38A4">
        <w:rPr>
          <w:rFonts w:ascii="Times New Roman" w:eastAsia="Times New Roman" w:hAnsi="Times New Roman"/>
          <w:sz w:val="24"/>
          <w:szCs w:val="24"/>
          <w:vertAlign w:val="subscript"/>
          <w:lang w:eastAsia="ru-RU"/>
        </w:rPr>
        <w:t>п</w:t>
      </w:r>
      <w:r w:rsidRPr="007E38A4">
        <w:rPr>
          <w:rFonts w:ascii="Times New Roman" w:eastAsia="Times New Roman" w:hAnsi="Times New Roman"/>
          <w:sz w:val="24"/>
          <w:szCs w:val="24"/>
          <w:vertAlign w:val="subscript"/>
          <w:lang w:val="en-US" w:eastAsia="ru-RU"/>
        </w:rPr>
        <w:t>i</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в случае увеличения значения планируемого результата реализации муниципальной программы;</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center"/>
        <w:rPr>
          <w:rFonts w:ascii="Times New Roman" w:eastAsia="Times New Roman" w:hAnsi="Times New Roman"/>
          <w:sz w:val="24"/>
          <w:szCs w:val="24"/>
          <w:vertAlign w:val="subscript"/>
          <w:lang w:eastAsia="ru-RU"/>
        </w:rPr>
      </w:pPr>
      <w:r w:rsidRPr="007E38A4">
        <w:rPr>
          <w:rFonts w:ascii="Times New Roman" w:eastAsia="Times New Roman" w:hAnsi="Times New Roman"/>
          <w:sz w:val="24"/>
          <w:szCs w:val="24"/>
          <w:lang w:val="en-US" w:eastAsia="ru-RU"/>
        </w:rPr>
        <w:t>S</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 R</w:t>
      </w:r>
      <w:r w:rsidRPr="007E38A4">
        <w:rPr>
          <w:rFonts w:ascii="Times New Roman" w:eastAsia="Times New Roman" w:hAnsi="Times New Roman"/>
          <w:sz w:val="24"/>
          <w:szCs w:val="24"/>
          <w:vertAlign w:val="subscript"/>
          <w:lang w:eastAsia="ru-RU"/>
        </w:rPr>
        <w:t>п</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lang w:eastAsia="ru-RU"/>
        </w:rPr>
        <w:t xml:space="preserve"> / </w:t>
      </w:r>
      <w:r w:rsidRPr="007E38A4">
        <w:rPr>
          <w:rFonts w:ascii="Times New Roman" w:eastAsia="Times New Roman" w:hAnsi="Times New Roman"/>
          <w:sz w:val="24"/>
          <w:szCs w:val="24"/>
          <w:lang w:val="en-US" w:eastAsia="ru-RU"/>
        </w:rPr>
        <w:t>R</w:t>
      </w:r>
      <w:r w:rsidRPr="007E38A4">
        <w:rPr>
          <w:rFonts w:ascii="Times New Roman" w:eastAsia="Times New Roman" w:hAnsi="Times New Roman"/>
          <w:sz w:val="24"/>
          <w:szCs w:val="24"/>
          <w:vertAlign w:val="subscript"/>
          <w:lang w:eastAsia="ru-RU"/>
        </w:rPr>
        <w:t>ф</w:t>
      </w:r>
      <w:r w:rsidRPr="007E38A4">
        <w:rPr>
          <w:rFonts w:ascii="Times New Roman" w:eastAsia="Times New Roman" w:hAnsi="Times New Roman"/>
          <w:sz w:val="24"/>
          <w:szCs w:val="24"/>
          <w:vertAlign w:val="subscript"/>
          <w:lang w:val="en-US" w:eastAsia="ru-RU"/>
        </w:rPr>
        <w:t>i</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в случае снижения значения планируемого результата реализации муниципальной программы,</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где: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R</w:t>
      </w:r>
      <w:r w:rsidRPr="007E38A4">
        <w:rPr>
          <w:rFonts w:ascii="Times New Roman" w:eastAsia="Times New Roman" w:hAnsi="Times New Roman"/>
          <w:sz w:val="24"/>
          <w:szCs w:val="24"/>
          <w:vertAlign w:val="subscript"/>
          <w:lang w:eastAsia="ru-RU"/>
        </w:rPr>
        <w:t>ф</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vertAlign w:val="subscript"/>
          <w:lang w:eastAsia="ru-RU"/>
        </w:rPr>
        <w:t> </w:t>
      </w:r>
      <w:r w:rsidRPr="007E38A4">
        <w:rPr>
          <w:rFonts w:ascii="Times New Roman" w:eastAsia="Times New Roman" w:hAnsi="Times New Roman"/>
          <w:sz w:val="24"/>
          <w:szCs w:val="24"/>
          <w:lang w:eastAsia="ru-RU"/>
        </w:rPr>
        <w:t>– фактическое значение показателя;</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R</w:t>
      </w:r>
      <w:r w:rsidRPr="007E38A4">
        <w:rPr>
          <w:rFonts w:ascii="Times New Roman" w:eastAsia="Times New Roman" w:hAnsi="Times New Roman"/>
          <w:sz w:val="24"/>
          <w:szCs w:val="24"/>
          <w:vertAlign w:val="subscript"/>
          <w:lang w:eastAsia="ru-RU"/>
        </w:rPr>
        <w:t>п</w:t>
      </w:r>
      <w:r w:rsidRPr="007E38A4">
        <w:rPr>
          <w:rFonts w:ascii="Times New Roman" w:eastAsia="Times New Roman" w:hAnsi="Times New Roman"/>
          <w:sz w:val="24"/>
          <w:szCs w:val="24"/>
          <w:vertAlign w:val="subscript"/>
          <w:lang w:val="en-US" w:eastAsia="ru-RU"/>
        </w:rPr>
        <w:t>i</w:t>
      </w:r>
      <w:r w:rsidRPr="007E38A4">
        <w:rPr>
          <w:rFonts w:ascii="Times New Roman" w:eastAsia="Times New Roman" w:hAnsi="Times New Roman"/>
          <w:sz w:val="24"/>
          <w:szCs w:val="24"/>
          <w:vertAlign w:val="subscript"/>
          <w:lang w:eastAsia="ru-RU"/>
        </w:rPr>
        <w:t> </w:t>
      </w:r>
      <w:r w:rsidRPr="007E38A4">
        <w:rPr>
          <w:rFonts w:ascii="Times New Roman" w:eastAsia="Times New Roman" w:hAnsi="Times New Roman"/>
          <w:sz w:val="24"/>
          <w:szCs w:val="24"/>
          <w:lang w:eastAsia="ru-RU"/>
        </w:rPr>
        <w:t>– планируемое значение показателя;</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ab/>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Эффективность реализации </w:t>
      </w:r>
      <w:r w:rsidRPr="007E38A4">
        <w:rPr>
          <w:rFonts w:ascii="Times New Roman" w:eastAsia="Batang" w:hAnsi="Times New Roman"/>
          <w:sz w:val="24"/>
          <w:szCs w:val="24"/>
          <w:lang w:eastAsia="ko-KR"/>
        </w:rPr>
        <w:t>муниципальной</w:t>
      </w:r>
      <w:r w:rsidRPr="007E38A4">
        <w:rPr>
          <w:rFonts w:ascii="Times New Roman" w:eastAsia="Times New Roman" w:hAnsi="Times New Roman"/>
          <w:sz w:val="24"/>
          <w:szCs w:val="24"/>
          <w:lang w:eastAsia="ru-RU"/>
        </w:rPr>
        <w:t xml:space="preserve"> программы определяется как соотношение фактически достигнутого результата к расходам, обеспечившим его выполнение.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Эффективность муниципальной программы определяется по индексу эффективности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э</w:t>
      </w:r>
      <w:r w:rsidRPr="007E38A4">
        <w:rPr>
          <w:rFonts w:ascii="Times New Roman" w:eastAsia="Times New Roman" w:hAnsi="Times New Roman"/>
          <w:sz w:val="24"/>
          <w:szCs w:val="24"/>
          <w:lang w:eastAsia="ru-RU"/>
        </w:rPr>
        <w:t>) и рассчитывается по следующей формуле: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Индекс эффективности </w:t>
      </w:r>
      <w:r w:rsidRPr="007E38A4">
        <w:rPr>
          <w:rFonts w:ascii="Times New Roman" w:eastAsia="Batang" w:hAnsi="Times New Roman"/>
          <w:sz w:val="24"/>
          <w:szCs w:val="24"/>
          <w:lang w:eastAsia="ko-KR"/>
        </w:rPr>
        <w:t xml:space="preserve">муниципальной </w:t>
      </w:r>
      <w:r w:rsidRPr="007E38A4">
        <w:rPr>
          <w:rFonts w:ascii="Times New Roman" w:eastAsia="Times New Roman" w:hAnsi="Times New Roman"/>
          <w:sz w:val="24"/>
          <w:szCs w:val="24"/>
          <w:lang w:eastAsia="ru-RU"/>
        </w:rPr>
        <w:t>программы определяется по формуле: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э</w:t>
      </w:r>
      <w:r w:rsidRPr="007E38A4">
        <w:rPr>
          <w:rFonts w:ascii="Times New Roman" w:eastAsia="Times New Roman" w:hAnsi="Times New Roman"/>
          <w:sz w:val="24"/>
          <w:szCs w:val="24"/>
          <w:lang w:eastAsia="ru-RU"/>
        </w:rPr>
        <w:t>= (</w:t>
      </w:r>
      <w:r w:rsidRPr="007E38A4">
        <w:rPr>
          <w:rFonts w:ascii="Times New Roman" w:eastAsia="Times New Roman" w:hAnsi="Times New Roman"/>
          <w:sz w:val="24"/>
          <w:szCs w:val="24"/>
          <w:lang w:val="en-US" w:eastAsia="ru-RU"/>
        </w:rPr>
        <w:t>V</w:t>
      </w:r>
      <w:r w:rsidRPr="007E38A4">
        <w:rPr>
          <w:rFonts w:ascii="Times New Roman" w:eastAsia="Times New Roman" w:hAnsi="Times New Roman"/>
          <w:sz w:val="24"/>
          <w:szCs w:val="24"/>
          <w:vertAlign w:val="subscript"/>
          <w:lang w:eastAsia="ru-RU"/>
        </w:rPr>
        <w:t>ф</w:t>
      </w:r>
      <w:r w:rsidRPr="007E38A4">
        <w:rPr>
          <w:rFonts w:ascii="Times New Roman" w:eastAsia="Times New Roman" w:hAnsi="Times New Roman"/>
          <w:sz w:val="24"/>
          <w:szCs w:val="24"/>
          <w:lang w:eastAsia="ru-RU"/>
        </w:rPr>
        <w:t xml:space="preserve">*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р</w:t>
      </w:r>
      <w:r w:rsidRPr="007E38A4">
        <w:rPr>
          <w:rFonts w:ascii="Times New Roman" w:eastAsia="Times New Roman" w:hAnsi="Times New Roman"/>
          <w:sz w:val="24"/>
          <w:szCs w:val="24"/>
          <w:vertAlign w:val="subscript"/>
          <w:lang w:val="en-US" w:eastAsia="ru-RU"/>
        </w:rPr>
        <w:t>n</w:t>
      </w:r>
      <w:r w:rsidRPr="007E38A4">
        <w:rPr>
          <w:rFonts w:ascii="Times New Roman" w:eastAsia="Times New Roman" w:hAnsi="Times New Roman"/>
          <w:sz w:val="24"/>
          <w:szCs w:val="24"/>
          <w:lang w:eastAsia="ru-RU"/>
        </w:rPr>
        <w:t>)</w:t>
      </w:r>
      <w:r w:rsidR="00F647C9">
        <w:rPr>
          <w:rFonts w:ascii="Times New Roman" w:eastAsia="Times New Roman" w:hAnsi="Times New Roman"/>
          <w:sz w:val="24"/>
          <w:szCs w:val="24"/>
          <w:lang w:eastAsia="ru-RU"/>
        </w:rPr>
        <w:t>/</w:t>
      </w:r>
      <w:r w:rsidRPr="007E38A4">
        <w:rPr>
          <w:rFonts w:ascii="Times New Roman" w:eastAsia="Times New Roman" w:hAnsi="Times New Roman"/>
          <w:sz w:val="24"/>
          <w:szCs w:val="24"/>
          <w:lang w:val="en-US" w:eastAsia="ru-RU"/>
        </w:rPr>
        <w:t>V</w:t>
      </w:r>
      <w:r w:rsidRPr="007E38A4">
        <w:rPr>
          <w:rFonts w:ascii="Times New Roman" w:eastAsia="Times New Roman" w:hAnsi="Times New Roman"/>
          <w:sz w:val="24"/>
          <w:szCs w:val="24"/>
          <w:vertAlign w:val="subscript"/>
          <w:lang w:val="en-US" w:eastAsia="ru-RU"/>
        </w:rPr>
        <w:t>n</w:t>
      </w:r>
      <w:r w:rsidRPr="007E38A4">
        <w:rPr>
          <w:rFonts w:ascii="Times New Roman" w:eastAsia="Times New Roman" w:hAnsi="Times New Roman"/>
          <w:sz w:val="24"/>
          <w:szCs w:val="24"/>
          <w:lang w:eastAsia="ru-RU"/>
        </w:rPr>
        <w:t>,</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где: </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V</w:t>
      </w:r>
      <w:r w:rsidRPr="007E38A4">
        <w:rPr>
          <w:rFonts w:ascii="Times New Roman" w:eastAsia="Times New Roman" w:hAnsi="Times New Roman"/>
          <w:sz w:val="24"/>
          <w:szCs w:val="24"/>
          <w:vertAlign w:val="subscript"/>
          <w:lang w:eastAsia="ru-RU"/>
        </w:rPr>
        <w:t>ф</w:t>
      </w:r>
      <w:r w:rsidRPr="007E38A4">
        <w:rPr>
          <w:rFonts w:ascii="Times New Roman" w:eastAsia="Times New Roman" w:hAnsi="Times New Roman"/>
          <w:sz w:val="24"/>
          <w:szCs w:val="24"/>
          <w:lang w:eastAsia="ru-RU"/>
        </w:rPr>
        <w:t xml:space="preserve"> – общий объем фактически произведенных расходов на реализацию </w:t>
      </w:r>
      <w:r w:rsidRPr="007E38A4">
        <w:rPr>
          <w:rFonts w:ascii="Times New Roman" w:eastAsia="Batang" w:hAnsi="Times New Roman"/>
          <w:sz w:val="24"/>
          <w:szCs w:val="24"/>
          <w:lang w:eastAsia="ko-KR"/>
        </w:rPr>
        <w:t xml:space="preserve">муниципальной </w:t>
      </w:r>
      <w:r w:rsidRPr="007E38A4">
        <w:rPr>
          <w:rFonts w:ascii="Times New Roman" w:eastAsia="Times New Roman" w:hAnsi="Times New Roman"/>
          <w:sz w:val="24"/>
          <w:szCs w:val="24"/>
          <w:lang w:eastAsia="ru-RU"/>
        </w:rPr>
        <w:t>программы в отчетном периоде;</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V</w:t>
      </w:r>
      <w:r w:rsidRPr="007E38A4">
        <w:rPr>
          <w:rFonts w:ascii="Times New Roman" w:eastAsia="Times New Roman" w:hAnsi="Times New Roman"/>
          <w:sz w:val="24"/>
          <w:szCs w:val="24"/>
          <w:vertAlign w:val="subscript"/>
          <w:lang w:eastAsia="ru-RU"/>
        </w:rPr>
        <w:t>п </w:t>
      </w:r>
      <w:r w:rsidRPr="007E38A4">
        <w:rPr>
          <w:rFonts w:ascii="Times New Roman" w:eastAsia="Times New Roman" w:hAnsi="Times New Roman"/>
          <w:sz w:val="24"/>
          <w:szCs w:val="24"/>
          <w:lang w:eastAsia="ru-RU"/>
        </w:rPr>
        <w:t xml:space="preserve">– общий объем планируемых расходов на реализацию </w:t>
      </w:r>
      <w:r w:rsidRPr="007E38A4">
        <w:rPr>
          <w:rFonts w:ascii="Times New Roman" w:eastAsia="Batang" w:hAnsi="Times New Roman"/>
          <w:sz w:val="24"/>
          <w:szCs w:val="24"/>
          <w:lang w:eastAsia="ko-KR"/>
        </w:rPr>
        <w:t xml:space="preserve">муниципальной </w:t>
      </w:r>
      <w:r w:rsidRPr="007E38A4">
        <w:rPr>
          <w:rFonts w:ascii="Times New Roman" w:eastAsia="Times New Roman" w:hAnsi="Times New Roman"/>
          <w:sz w:val="24"/>
          <w:szCs w:val="24"/>
          <w:lang w:eastAsia="ru-RU"/>
        </w:rPr>
        <w:t>программы;</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Если:</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1. Значение показателя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э</w:t>
      </w:r>
      <w:r w:rsidRPr="007E38A4">
        <w:rPr>
          <w:rFonts w:ascii="Times New Roman" w:eastAsia="Times New Roman" w:hAnsi="Times New Roman"/>
          <w:sz w:val="24"/>
          <w:szCs w:val="24"/>
          <w:lang w:eastAsia="ru-RU"/>
        </w:rPr>
        <w:t>:</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 xml:space="preserve">э </w:t>
      </w:r>
      <w:r w:rsidRPr="007E38A4">
        <w:rPr>
          <w:rFonts w:ascii="Times New Roman" w:eastAsia="Times New Roman" w:hAnsi="Times New Roman"/>
          <w:sz w:val="24"/>
          <w:szCs w:val="24"/>
          <w:lang w:eastAsia="ru-RU"/>
        </w:rPr>
        <w:t>&gt;1,0,</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Качественная оценка реализации </w:t>
      </w:r>
      <w:r w:rsidRPr="007E38A4">
        <w:rPr>
          <w:rFonts w:ascii="Times New Roman" w:eastAsia="Batang" w:hAnsi="Times New Roman"/>
          <w:sz w:val="24"/>
          <w:szCs w:val="24"/>
          <w:lang w:eastAsia="ko-KR"/>
        </w:rPr>
        <w:t>муниципальной</w:t>
      </w:r>
      <w:r w:rsidRPr="007E38A4">
        <w:rPr>
          <w:rFonts w:ascii="Times New Roman" w:eastAsia="Times New Roman" w:hAnsi="Times New Roman"/>
          <w:sz w:val="24"/>
          <w:szCs w:val="24"/>
          <w:lang w:eastAsia="ru-RU"/>
        </w:rPr>
        <w:t xml:space="preserve"> программы: эффективная.</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2. Значение показателя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э</w:t>
      </w:r>
      <w:r w:rsidRPr="007E38A4">
        <w:rPr>
          <w:rFonts w:ascii="Times New Roman" w:eastAsia="Times New Roman" w:hAnsi="Times New Roman"/>
          <w:sz w:val="24"/>
          <w:szCs w:val="24"/>
          <w:lang w:eastAsia="ru-RU"/>
        </w:rPr>
        <w:t>:</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0,8 ≤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 xml:space="preserve">э </w:t>
      </w:r>
      <w:r w:rsidRPr="007E38A4">
        <w:rPr>
          <w:rFonts w:ascii="Times New Roman" w:eastAsia="Times New Roman" w:hAnsi="Times New Roman"/>
          <w:sz w:val="24"/>
          <w:szCs w:val="24"/>
          <w:lang w:eastAsia="ru-RU"/>
        </w:rPr>
        <w:t>&lt; 1,0</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Качественная оценка реализации </w:t>
      </w:r>
      <w:r w:rsidRPr="007E38A4">
        <w:rPr>
          <w:rFonts w:ascii="Times New Roman" w:eastAsia="Batang" w:hAnsi="Times New Roman"/>
          <w:sz w:val="24"/>
          <w:szCs w:val="24"/>
          <w:lang w:eastAsia="ko-KR"/>
        </w:rPr>
        <w:t xml:space="preserve">муниципальной </w:t>
      </w:r>
      <w:r w:rsidRPr="007E38A4">
        <w:rPr>
          <w:rFonts w:ascii="Times New Roman" w:eastAsia="Times New Roman" w:hAnsi="Times New Roman"/>
          <w:sz w:val="24"/>
          <w:szCs w:val="24"/>
          <w:lang w:eastAsia="ru-RU"/>
        </w:rPr>
        <w:t>программы: удовлетворительная.</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3. Значение показателя </w:t>
      </w: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э</w:t>
      </w:r>
      <w:r w:rsidRPr="007E38A4">
        <w:rPr>
          <w:rFonts w:ascii="Times New Roman" w:eastAsia="Times New Roman" w:hAnsi="Times New Roman"/>
          <w:sz w:val="24"/>
          <w:szCs w:val="24"/>
          <w:lang w:eastAsia="ru-RU"/>
        </w:rPr>
        <w:t>:</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r w:rsidRPr="007E38A4">
        <w:rPr>
          <w:rFonts w:ascii="Times New Roman" w:eastAsia="Times New Roman" w:hAnsi="Times New Roman"/>
          <w:sz w:val="24"/>
          <w:szCs w:val="24"/>
          <w:lang w:val="en-US" w:eastAsia="ru-RU"/>
        </w:rPr>
        <w:t>I</w:t>
      </w:r>
      <w:r w:rsidRPr="007E38A4">
        <w:rPr>
          <w:rFonts w:ascii="Times New Roman" w:eastAsia="Times New Roman" w:hAnsi="Times New Roman"/>
          <w:sz w:val="24"/>
          <w:szCs w:val="24"/>
          <w:vertAlign w:val="subscript"/>
          <w:lang w:eastAsia="ru-RU"/>
        </w:rPr>
        <w:t xml:space="preserve">э </w:t>
      </w:r>
      <w:r w:rsidRPr="007E38A4">
        <w:rPr>
          <w:rFonts w:ascii="Times New Roman" w:eastAsia="Times New Roman" w:hAnsi="Times New Roman"/>
          <w:sz w:val="24"/>
          <w:szCs w:val="24"/>
          <w:lang w:eastAsia="ru-RU"/>
        </w:rPr>
        <w:t>&lt; 0,8.</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center"/>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 xml:space="preserve">Качественная оценка реализации </w:t>
      </w:r>
      <w:r w:rsidRPr="007E38A4">
        <w:rPr>
          <w:rFonts w:ascii="Times New Roman" w:eastAsia="Batang" w:hAnsi="Times New Roman"/>
          <w:sz w:val="24"/>
          <w:szCs w:val="24"/>
          <w:lang w:eastAsia="ko-KR"/>
        </w:rPr>
        <w:t xml:space="preserve">муниципальной </w:t>
      </w:r>
      <w:r w:rsidRPr="007E38A4">
        <w:rPr>
          <w:rFonts w:ascii="Times New Roman" w:eastAsia="Times New Roman" w:hAnsi="Times New Roman"/>
          <w:sz w:val="24"/>
          <w:szCs w:val="24"/>
          <w:lang w:eastAsia="ru-RU"/>
        </w:rPr>
        <w:t>программы: низкоэффективная.</w:t>
      </w: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jc w:val="both"/>
        <w:rPr>
          <w:rFonts w:ascii="Times New Roman" w:eastAsia="Times New Roman" w:hAnsi="Times New Roman"/>
          <w:sz w:val="24"/>
          <w:szCs w:val="24"/>
          <w:lang w:eastAsia="ru-RU"/>
        </w:rPr>
      </w:pPr>
    </w:p>
    <w:p w:rsidR="00713E23" w:rsidRPr="007E38A4" w:rsidRDefault="00713E23" w:rsidP="00713E23">
      <w:pPr>
        <w:widowControl w:val="0"/>
        <w:tabs>
          <w:tab w:val="left" w:pos="1701"/>
          <w:tab w:val="left" w:pos="2694"/>
          <w:tab w:val="left" w:pos="2977"/>
        </w:tabs>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7E38A4">
        <w:rPr>
          <w:rFonts w:ascii="Times New Roman" w:eastAsia="Times New Roman" w:hAnsi="Times New Roman"/>
          <w:sz w:val="24"/>
          <w:szCs w:val="24"/>
          <w:lang w:eastAsia="ru-RU"/>
        </w:rPr>
        <w:t>В случае превышения фактически привлеченных средств 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p w:rsidR="007D2B00" w:rsidRPr="007E38A4" w:rsidRDefault="007D2B00" w:rsidP="00713E23">
      <w:pPr>
        <w:tabs>
          <w:tab w:val="left" w:pos="1701"/>
          <w:tab w:val="left" w:pos="2694"/>
          <w:tab w:val="left" w:pos="2977"/>
        </w:tabs>
        <w:spacing w:after="0" w:line="240" w:lineRule="auto"/>
        <w:jc w:val="center"/>
        <w:rPr>
          <w:rFonts w:ascii="Times New Roman" w:eastAsia="Times New Roman" w:hAnsi="Times New Roman"/>
          <w:sz w:val="24"/>
          <w:szCs w:val="24"/>
          <w:lang w:eastAsia="ru-RU"/>
        </w:rPr>
      </w:pPr>
    </w:p>
    <w:sectPr w:rsidR="007D2B00" w:rsidRPr="007E38A4" w:rsidSect="00FF6652">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5F34" w:rsidRDefault="00015F34">
      <w:pPr>
        <w:spacing w:after="0" w:line="240" w:lineRule="auto"/>
      </w:pPr>
      <w:r>
        <w:separator/>
      </w:r>
    </w:p>
  </w:endnote>
  <w:endnote w:type="continuationSeparator" w:id="0">
    <w:p w:rsidR="00015F34" w:rsidRDefault="00015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5F34" w:rsidRDefault="00015F34">
      <w:pPr>
        <w:spacing w:after="0" w:line="240" w:lineRule="auto"/>
      </w:pPr>
      <w:r>
        <w:separator/>
      </w:r>
    </w:p>
  </w:footnote>
  <w:footnote w:type="continuationSeparator" w:id="0">
    <w:p w:rsidR="00015F34" w:rsidRDefault="00015F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05885"/>
      <w:docPartObj>
        <w:docPartGallery w:val="Page Numbers (Top of Page)"/>
        <w:docPartUnique/>
      </w:docPartObj>
    </w:sdtPr>
    <w:sdtEndPr/>
    <w:sdtContent>
      <w:p w:rsidR="00A63404" w:rsidRDefault="00E40897">
        <w:pPr>
          <w:pStyle w:val="a5"/>
        </w:pPr>
      </w:p>
    </w:sdtContent>
  </w:sdt>
  <w:p w:rsidR="00A63404" w:rsidRDefault="00A63404">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04" w:rsidRPr="00DB551F" w:rsidRDefault="00A63404" w:rsidP="00703F7A">
    <w:pPr>
      <w:pStyle w:val="13"/>
      <w:jc w:val="center"/>
      <w:rPr>
        <w:rFonts w:ascii="Times New Roman" w:hAnsi="Times New Roman"/>
        <w:sz w:val="24"/>
        <w:szCs w:val="24"/>
      </w:rPr>
    </w:pPr>
    <w:r w:rsidRPr="00DB551F">
      <w:rPr>
        <w:rFonts w:ascii="Times New Roman" w:hAnsi="Times New Roman"/>
        <w:sz w:val="24"/>
        <w:szCs w:val="24"/>
      </w:rPr>
      <w:fldChar w:fldCharType="begin"/>
    </w:r>
    <w:r w:rsidRPr="00DB551F">
      <w:rPr>
        <w:rFonts w:ascii="Times New Roman" w:hAnsi="Times New Roman"/>
        <w:sz w:val="24"/>
        <w:szCs w:val="24"/>
      </w:rPr>
      <w:instrText>PAGE   \* MERGEFORMAT</w:instrText>
    </w:r>
    <w:r w:rsidRPr="00DB551F">
      <w:rPr>
        <w:rFonts w:ascii="Times New Roman" w:hAnsi="Times New Roman"/>
        <w:sz w:val="24"/>
        <w:szCs w:val="24"/>
      </w:rPr>
      <w:fldChar w:fldCharType="separate"/>
    </w:r>
    <w:r w:rsidR="00E40897">
      <w:rPr>
        <w:rFonts w:ascii="Times New Roman" w:hAnsi="Times New Roman"/>
        <w:noProof/>
        <w:sz w:val="24"/>
        <w:szCs w:val="24"/>
      </w:rPr>
      <w:t>91</w:t>
    </w:r>
    <w:r w:rsidRPr="00DB551F">
      <w:rPr>
        <w:rFonts w:ascii="Times New Roman" w:hAnsi="Times New Roman"/>
        <w:sz w:val="24"/>
        <w:szCs w:val="24"/>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404" w:rsidRPr="00C27F75" w:rsidRDefault="00A63404">
    <w:pPr>
      <w:pStyle w:val="13"/>
      <w:jc w:val="center"/>
      <w:rPr>
        <w:rFonts w:ascii="Times New Roman" w:hAnsi="Times New Roman"/>
      </w:rPr>
    </w:pPr>
  </w:p>
  <w:p w:rsidR="00A63404" w:rsidRDefault="00A63404">
    <w:pPr>
      <w:pStyle w:val="1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A1621"/>
    <w:multiLevelType w:val="hybridMultilevel"/>
    <w:tmpl w:val="14D0F6A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1810A8"/>
    <w:multiLevelType w:val="hybridMultilevel"/>
    <w:tmpl w:val="6EC040E0"/>
    <w:lvl w:ilvl="0" w:tplc="46C8DEA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FC6691"/>
    <w:multiLevelType w:val="multilevel"/>
    <w:tmpl w:val="0419001F"/>
    <w:styleLink w:val="1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E963CED"/>
    <w:multiLevelType w:val="hybridMultilevel"/>
    <w:tmpl w:val="40A8F968"/>
    <w:lvl w:ilvl="0" w:tplc="E6FAAFFE">
      <w:start w:val="4"/>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19E65446"/>
    <w:multiLevelType w:val="hybridMultilevel"/>
    <w:tmpl w:val="C82A83B0"/>
    <w:styleLink w:val="114"/>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 w15:restartNumberingAfterBreak="0">
    <w:nsid w:val="1A5A1C84"/>
    <w:multiLevelType w:val="multilevel"/>
    <w:tmpl w:val="727A1114"/>
    <w:lvl w:ilvl="0">
      <w:start w:val="1"/>
      <w:numFmt w:val="decimal"/>
      <w:lvlText w:val="%1."/>
      <w:lvlJc w:val="left"/>
      <w:pPr>
        <w:ind w:left="720" w:hanging="360"/>
      </w:pPr>
      <w:rPr>
        <w:rFonts w:hint="default"/>
        <w:color w:val="auto"/>
      </w:rPr>
    </w:lvl>
    <w:lvl w:ilvl="1">
      <w:start w:val="2"/>
      <w:numFmt w:val="decimal"/>
      <w:isLgl/>
      <w:lvlText w:val="%1.%2."/>
      <w:lvlJc w:val="left"/>
      <w:pPr>
        <w:ind w:left="3905" w:hanging="360"/>
      </w:pPr>
      <w:rPr>
        <w:rFonts w:hint="default"/>
      </w:rPr>
    </w:lvl>
    <w:lvl w:ilvl="2">
      <w:start w:val="1"/>
      <w:numFmt w:val="decimal"/>
      <w:isLgl/>
      <w:lvlText w:val="%1.%2.%3."/>
      <w:lvlJc w:val="left"/>
      <w:pPr>
        <w:ind w:left="396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7200" w:hanging="1080"/>
      </w:pPr>
      <w:rPr>
        <w:rFonts w:hint="default"/>
      </w:rPr>
    </w:lvl>
    <w:lvl w:ilvl="5">
      <w:start w:val="1"/>
      <w:numFmt w:val="decimal"/>
      <w:isLgl/>
      <w:lvlText w:val="%1.%2.%3.%4.%5.%6."/>
      <w:lvlJc w:val="left"/>
      <w:pPr>
        <w:ind w:left="8640" w:hanging="1080"/>
      </w:pPr>
      <w:rPr>
        <w:rFonts w:hint="default"/>
      </w:rPr>
    </w:lvl>
    <w:lvl w:ilvl="6">
      <w:start w:val="1"/>
      <w:numFmt w:val="decimal"/>
      <w:isLgl/>
      <w:lvlText w:val="%1.%2.%3.%4.%5.%6.%7."/>
      <w:lvlJc w:val="left"/>
      <w:pPr>
        <w:ind w:left="10440" w:hanging="1440"/>
      </w:pPr>
      <w:rPr>
        <w:rFonts w:hint="default"/>
      </w:rPr>
    </w:lvl>
    <w:lvl w:ilvl="7">
      <w:start w:val="1"/>
      <w:numFmt w:val="decimal"/>
      <w:isLgl/>
      <w:lvlText w:val="%1.%2.%3.%4.%5.%6.%7.%8."/>
      <w:lvlJc w:val="left"/>
      <w:pPr>
        <w:ind w:left="11880" w:hanging="1440"/>
      </w:pPr>
      <w:rPr>
        <w:rFonts w:hint="default"/>
      </w:rPr>
    </w:lvl>
    <w:lvl w:ilvl="8">
      <w:start w:val="1"/>
      <w:numFmt w:val="decimal"/>
      <w:isLgl/>
      <w:lvlText w:val="%1.%2.%3.%4.%5.%6.%7.%8.%9."/>
      <w:lvlJc w:val="left"/>
      <w:pPr>
        <w:ind w:left="13680" w:hanging="1800"/>
      </w:pPr>
      <w:rPr>
        <w:rFonts w:hint="default"/>
      </w:rPr>
    </w:lvl>
  </w:abstractNum>
  <w:abstractNum w:abstractNumId="6" w15:restartNumberingAfterBreak="0">
    <w:nsid w:val="373410A6"/>
    <w:multiLevelType w:val="hybridMultilevel"/>
    <w:tmpl w:val="4DDC7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DA7D72"/>
    <w:multiLevelType w:val="multilevel"/>
    <w:tmpl w:val="0419001F"/>
    <w:styleLink w:val="26"/>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473567"/>
    <w:multiLevelType w:val="hybridMultilevel"/>
    <w:tmpl w:val="6EC040E0"/>
    <w:lvl w:ilvl="0" w:tplc="46C8DEA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4CC617B1"/>
    <w:multiLevelType w:val="hybridMultilevel"/>
    <w:tmpl w:val="DDBE3E7E"/>
    <w:lvl w:ilvl="0" w:tplc="CA084C70">
      <w:start w:val="3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0395034"/>
    <w:multiLevelType w:val="multilevel"/>
    <w:tmpl w:val="49DE61C6"/>
    <w:styleLink w:val="314"/>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5D3C0B24"/>
    <w:multiLevelType w:val="hybridMultilevel"/>
    <w:tmpl w:val="C4EAB880"/>
    <w:styleLink w:val="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FBD1731"/>
    <w:multiLevelType w:val="multilevel"/>
    <w:tmpl w:val="0419001F"/>
    <w:styleLink w:val="36"/>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84741A"/>
    <w:multiLevelType w:val="hybridMultilevel"/>
    <w:tmpl w:val="3F5E684E"/>
    <w:lvl w:ilvl="0" w:tplc="23C0F234">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6B6E1FC1"/>
    <w:multiLevelType w:val="hybridMultilevel"/>
    <w:tmpl w:val="3B78BCAC"/>
    <w:lvl w:ilvl="0" w:tplc="3F10954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72D6431A"/>
    <w:multiLevelType w:val="hybridMultilevel"/>
    <w:tmpl w:val="3EBC1E72"/>
    <w:lvl w:ilvl="0" w:tplc="1DBC249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7B933CE"/>
    <w:multiLevelType w:val="multilevel"/>
    <w:tmpl w:val="24067346"/>
    <w:styleLink w:val="35"/>
    <w:lvl w:ilvl="0">
      <w:start w:val="1"/>
      <w:numFmt w:val="decimal"/>
      <w:lvlText w:val="%1."/>
      <w:lvlJc w:val="left"/>
      <w:pPr>
        <w:ind w:left="142" w:firstLine="0"/>
      </w:pPr>
      <w:rPr>
        <w:rFonts w:hint="default"/>
        <w:b w:val="0"/>
        <w:i w:val="0"/>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1"/>
  </w:num>
  <w:num w:numId="3">
    <w:abstractNumId w:val="10"/>
  </w:num>
  <w:num w:numId="4">
    <w:abstractNumId w:val="2"/>
  </w:num>
  <w:num w:numId="5">
    <w:abstractNumId w:val="7"/>
  </w:num>
  <w:num w:numId="6">
    <w:abstractNumId w:val="12"/>
  </w:num>
  <w:num w:numId="7">
    <w:abstractNumId w:val="16"/>
  </w:num>
  <w:num w:numId="8">
    <w:abstractNumId w:val="5"/>
  </w:num>
  <w:num w:numId="9">
    <w:abstractNumId w:val="8"/>
  </w:num>
  <w:num w:numId="10">
    <w:abstractNumId w:val="0"/>
  </w:num>
  <w:num w:numId="11">
    <w:abstractNumId w:val="6"/>
  </w:num>
  <w:num w:numId="12">
    <w:abstractNumId w:val="1"/>
  </w:num>
  <w:num w:numId="13">
    <w:abstractNumId w:val="9"/>
  </w:num>
  <w:num w:numId="14">
    <w:abstractNumId w:val="3"/>
  </w:num>
  <w:num w:numId="15">
    <w:abstractNumId w:val="15"/>
  </w:num>
  <w:num w:numId="16">
    <w:abstractNumId w:val="13"/>
  </w:num>
  <w:num w:numId="17">
    <w:abstractNumId w:val="14"/>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горов Иван Сергеевич">
    <w15:presenceInfo w15:providerId="AD" w15:userId="S-1-5-21-698140489-3825754665-3897753990-781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visionView w:markup="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280"/>
    <w:rsid w:val="00001196"/>
    <w:rsid w:val="00003D36"/>
    <w:rsid w:val="00004320"/>
    <w:rsid w:val="000044B1"/>
    <w:rsid w:val="00004598"/>
    <w:rsid w:val="0000575A"/>
    <w:rsid w:val="000108A4"/>
    <w:rsid w:val="00010CDB"/>
    <w:rsid w:val="000112C0"/>
    <w:rsid w:val="00011675"/>
    <w:rsid w:val="00011A01"/>
    <w:rsid w:val="00011CC1"/>
    <w:rsid w:val="00012238"/>
    <w:rsid w:val="00012704"/>
    <w:rsid w:val="00012865"/>
    <w:rsid w:val="00014069"/>
    <w:rsid w:val="00015AA8"/>
    <w:rsid w:val="00015F34"/>
    <w:rsid w:val="00016F35"/>
    <w:rsid w:val="000170AF"/>
    <w:rsid w:val="00017DF0"/>
    <w:rsid w:val="00017E8A"/>
    <w:rsid w:val="00021417"/>
    <w:rsid w:val="00022AB5"/>
    <w:rsid w:val="000232CF"/>
    <w:rsid w:val="00023408"/>
    <w:rsid w:val="00024348"/>
    <w:rsid w:val="00024947"/>
    <w:rsid w:val="00024A4E"/>
    <w:rsid w:val="00025145"/>
    <w:rsid w:val="000251BC"/>
    <w:rsid w:val="00025E7A"/>
    <w:rsid w:val="00026CCD"/>
    <w:rsid w:val="00027BDD"/>
    <w:rsid w:val="00030590"/>
    <w:rsid w:val="00030BF2"/>
    <w:rsid w:val="000328DE"/>
    <w:rsid w:val="00032CF3"/>
    <w:rsid w:val="0003565A"/>
    <w:rsid w:val="00036CB6"/>
    <w:rsid w:val="00037118"/>
    <w:rsid w:val="00037A7B"/>
    <w:rsid w:val="00037C68"/>
    <w:rsid w:val="0004071D"/>
    <w:rsid w:val="0004078F"/>
    <w:rsid w:val="00042EBC"/>
    <w:rsid w:val="000444D7"/>
    <w:rsid w:val="000444DA"/>
    <w:rsid w:val="000453D5"/>
    <w:rsid w:val="0004598D"/>
    <w:rsid w:val="00050EAE"/>
    <w:rsid w:val="00052542"/>
    <w:rsid w:val="000528B8"/>
    <w:rsid w:val="00052EEF"/>
    <w:rsid w:val="00055062"/>
    <w:rsid w:val="000550C5"/>
    <w:rsid w:val="000564F2"/>
    <w:rsid w:val="000564FC"/>
    <w:rsid w:val="000578B5"/>
    <w:rsid w:val="000600ED"/>
    <w:rsid w:val="00061B44"/>
    <w:rsid w:val="00061FA7"/>
    <w:rsid w:val="00062290"/>
    <w:rsid w:val="00062CA9"/>
    <w:rsid w:val="0006319B"/>
    <w:rsid w:val="00063336"/>
    <w:rsid w:val="00063F78"/>
    <w:rsid w:val="00065124"/>
    <w:rsid w:val="00065DB5"/>
    <w:rsid w:val="00067943"/>
    <w:rsid w:val="00067C80"/>
    <w:rsid w:val="0007053E"/>
    <w:rsid w:val="00070BA9"/>
    <w:rsid w:val="00071F17"/>
    <w:rsid w:val="0007308A"/>
    <w:rsid w:val="000733B6"/>
    <w:rsid w:val="00073848"/>
    <w:rsid w:val="00073FAA"/>
    <w:rsid w:val="00075787"/>
    <w:rsid w:val="00075DAA"/>
    <w:rsid w:val="00076F0E"/>
    <w:rsid w:val="00077298"/>
    <w:rsid w:val="00077BD4"/>
    <w:rsid w:val="0008162C"/>
    <w:rsid w:val="00081678"/>
    <w:rsid w:val="00081D24"/>
    <w:rsid w:val="000821E8"/>
    <w:rsid w:val="000826E8"/>
    <w:rsid w:val="00082B02"/>
    <w:rsid w:val="00082E48"/>
    <w:rsid w:val="00084667"/>
    <w:rsid w:val="00084F8C"/>
    <w:rsid w:val="00085013"/>
    <w:rsid w:val="0008518A"/>
    <w:rsid w:val="00086200"/>
    <w:rsid w:val="00086A86"/>
    <w:rsid w:val="000905D2"/>
    <w:rsid w:val="000911F4"/>
    <w:rsid w:val="000932EC"/>
    <w:rsid w:val="000958F8"/>
    <w:rsid w:val="00095CBA"/>
    <w:rsid w:val="00096E97"/>
    <w:rsid w:val="00097859"/>
    <w:rsid w:val="000A00E9"/>
    <w:rsid w:val="000A07E3"/>
    <w:rsid w:val="000A140A"/>
    <w:rsid w:val="000A1552"/>
    <w:rsid w:val="000A2EBA"/>
    <w:rsid w:val="000A330E"/>
    <w:rsid w:val="000A33DB"/>
    <w:rsid w:val="000A3DC9"/>
    <w:rsid w:val="000A40DF"/>
    <w:rsid w:val="000A41DE"/>
    <w:rsid w:val="000A5ADC"/>
    <w:rsid w:val="000A65B1"/>
    <w:rsid w:val="000A724D"/>
    <w:rsid w:val="000A7C10"/>
    <w:rsid w:val="000B0001"/>
    <w:rsid w:val="000B0963"/>
    <w:rsid w:val="000B0B9F"/>
    <w:rsid w:val="000B0BDF"/>
    <w:rsid w:val="000B1C48"/>
    <w:rsid w:val="000B2D48"/>
    <w:rsid w:val="000B3563"/>
    <w:rsid w:val="000B5A04"/>
    <w:rsid w:val="000B775B"/>
    <w:rsid w:val="000C1BBE"/>
    <w:rsid w:val="000C23AE"/>
    <w:rsid w:val="000C269F"/>
    <w:rsid w:val="000C349A"/>
    <w:rsid w:val="000C3D82"/>
    <w:rsid w:val="000C40AF"/>
    <w:rsid w:val="000C531A"/>
    <w:rsid w:val="000C5BA3"/>
    <w:rsid w:val="000C6289"/>
    <w:rsid w:val="000C7048"/>
    <w:rsid w:val="000C7A4A"/>
    <w:rsid w:val="000D2157"/>
    <w:rsid w:val="000D2CA2"/>
    <w:rsid w:val="000D3264"/>
    <w:rsid w:val="000D3636"/>
    <w:rsid w:val="000D49E3"/>
    <w:rsid w:val="000D6182"/>
    <w:rsid w:val="000D7703"/>
    <w:rsid w:val="000D7F89"/>
    <w:rsid w:val="000E04F2"/>
    <w:rsid w:val="000E3CA7"/>
    <w:rsid w:val="000E42BB"/>
    <w:rsid w:val="000E4345"/>
    <w:rsid w:val="000E4794"/>
    <w:rsid w:val="000E49F1"/>
    <w:rsid w:val="000E57F0"/>
    <w:rsid w:val="000E6624"/>
    <w:rsid w:val="000E7981"/>
    <w:rsid w:val="000E7D9A"/>
    <w:rsid w:val="000F1951"/>
    <w:rsid w:val="000F1F60"/>
    <w:rsid w:val="000F1FCE"/>
    <w:rsid w:val="000F27A2"/>
    <w:rsid w:val="000F3C1D"/>
    <w:rsid w:val="000F5586"/>
    <w:rsid w:val="000F642C"/>
    <w:rsid w:val="000F7BB8"/>
    <w:rsid w:val="0010000A"/>
    <w:rsid w:val="001005F0"/>
    <w:rsid w:val="00101A2D"/>
    <w:rsid w:val="00105119"/>
    <w:rsid w:val="00105C63"/>
    <w:rsid w:val="00107BAB"/>
    <w:rsid w:val="00110B60"/>
    <w:rsid w:val="00111219"/>
    <w:rsid w:val="0011172F"/>
    <w:rsid w:val="00112011"/>
    <w:rsid w:val="00112E6C"/>
    <w:rsid w:val="001134D9"/>
    <w:rsid w:val="0011358D"/>
    <w:rsid w:val="00114A64"/>
    <w:rsid w:val="00115034"/>
    <w:rsid w:val="0011638B"/>
    <w:rsid w:val="00117966"/>
    <w:rsid w:val="00123050"/>
    <w:rsid w:val="001233A6"/>
    <w:rsid w:val="00124167"/>
    <w:rsid w:val="001268B8"/>
    <w:rsid w:val="0013021F"/>
    <w:rsid w:val="00131A56"/>
    <w:rsid w:val="00132960"/>
    <w:rsid w:val="00132ABC"/>
    <w:rsid w:val="00133386"/>
    <w:rsid w:val="00134A0A"/>
    <w:rsid w:val="0014069D"/>
    <w:rsid w:val="001407D7"/>
    <w:rsid w:val="0014215D"/>
    <w:rsid w:val="00144DD1"/>
    <w:rsid w:val="0014514F"/>
    <w:rsid w:val="00145302"/>
    <w:rsid w:val="001457D6"/>
    <w:rsid w:val="001465AB"/>
    <w:rsid w:val="001508B3"/>
    <w:rsid w:val="00150C63"/>
    <w:rsid w:val="00151DA0"/>
    <w:rsid w:val="00151EEB"/>
    <w:rsid w:val="00152186"/>
    <w:rsid w:val="00153384"/>
    <w:rsid w:val="001536E5"/>
    <w:rsid w:val="001540F1"/>
    <w:rsid w:val="001542E0"/>
    <w:rsid w:val="001550CB"/>
    <w:rsid w:val="00155D90"/>
    <w:rsid w:val="00155ED1"/>
    <w:rsid w:val="001570A5"/>
    <w:rsid w:val="00157E71"/>
    <w:rsid w:val="001602BE"/>
    <w:rsid w:val="00160910"/>
    <w:rsid w:val="001612B1"/>
    <w:rsid w:val="00162034"/>
    <w:rsid w:val="00163F4A"/>
    <w:rsid w:val="00165873"/>
    <w:rsid w:val="00165BFD"/>
    <w:rsid w:val="00166E10"/>
    <w:rsid w:val="00166F79"/>
    <w:rsid w:val="00171E1B"/>
    <w:rsid w:val="0017234D"/>
    <w:rsid w:val="001732DA"/>
    <w:rsid w:val="00173EE5"/>
    <w:rsid w:val="0017403C"/>
    <w:rsid w:val="001803B2"/>
    <w:rsid w:val="00180855"/>
    <w:rsid w:val="001827C7"/>
    <w:rsid w:val="001828D1"/>
    <w:rsid w:val="00183887"/>
    <w:rsid w:val="001841F1"/>
    <w:rsid w:val="00192C34"/>
    <w:rsid w:val="00193269"/>
    <w:rsid w:val="001935A2"/>
    <w:rsid w:val="00193915"/>
    <w:rsid w:val="00197507"/>
    <w:rsid w:val="00197CEF"/>
    <w:rsid w:val="001A0B86"/>
    <w:rsid w:val="001A153D"/>
    <w:rsid w:val="001A2034"/>
    <w:rsid w:val="001A2683"/>
    <w:rsid w:val="001A498E"/>
    <w:rsid w:val="001A56EF"/>
    <w:rsid w:val="001A5FF2"/>
    <w:rsid w:val="001A6345"/>
    <w:rsid w:val="001A6F9D"/>
    <w:rsid w:val="001A71C0"/>
    <w:rsid w:val="001A7A02"/>
    <w:rsid w:val="001B058F"/>
    <w:rsid w:val="001B1621"/>
    <w:rsid w:val="001B1DB5"/>
    <w:rsid w:val="001B1EF0"/>
    <w:rsid w:val="001B2970"/>
    <w:rsid w:val="001B54D7"/>
    <w:rsid w:val="001B589F"/>
    <w:rsid w:val="001B6809"/>
    <w:rsid w:val="001B7336"/>
    <w:rsid w:val="001C062B"/>
    <w:rsid w:val="001C38EB"/>
    <w:rsid w:val="001C38F9"/>
    <w:rsid w:val="001C60F4"/>
    <w:rsid w:val="001C65F1"/>
    <w:rsid w:val="001C6715"/>
    <w:rsid w:val="001D0FE2"/>
    <w:rsid w:val="001D112D"/>
    <w:rsid w:val="001D1426"/>
    <w:rsid w:val="001D2BE3"/>
    <w:rsid w:val="001D3909"/>
    <w:rsid w:val="001D4751"/>
    <w:rsid w:val="001D4C25"/>
    <w:rsid w:val="001D72E7"/>
    <w:rsid w:val="001E1241"/>
    <w:rsid w:val="001E1379"/>
    <w:rsid w:val="001E2AB8"/>
    <w:rsid w:val="001E3B68"/>
    <w:rsid w:val="001E3C84"/>
    <w:rsid w:val="001E3DE5"/>
    <w:rsid w:val="001E4563"/>
    <w:rsid w:val="001E4A5F"/>
    <w:rsid w:val="001E5328"/>
    <w:rsid w:val="001E562C"/>
    <w:rsid w:val="001E5B8C"/>
    <w:rsid w:val="001E656B"/>
    <w:rsid w:val="001E6914"/>
    <w:rsid w:val="001E6C0D"/>
    <w:rsid w:val="001E7FBF"/>
    <w:rsid w:val="001F1FB5"/>
    <w:rsid w:val="001F268D"/>
    <w:rsid w:val="001F30FA"/>
    <w:rsid w:val="001F3159"/>
    <w:rsid w:val="001F4D76"/>
    <w:rsid w:val="001F5E31"/>
    <w:rsid w:val="001F76F4"/>
    <w:rsid w:val="00200F02"/>
    <w:rsid w:val="0020181B"/>
    <w:rsid w:val="00201ABD"/>
    <w:rsid w:val="00202CF5"/>
    <w:rsid w:val="0020438B"/>
    <w:rsid w:val="002047CF"/>
    <w:rsid w:val="00204DCF"/>
    <w:rsid w:val="002056EE"/>
    <w:rsid w:val="00205FB1"/>
    <w:rsid w:val="002072A7"/>
    <w:rsid w:val="00211DBC"/>
    <w:rsid w:val="00214E15"/>
    <w:rsid w:val="00215400"/>
    <w:rsid w:val="0021580C"/>
    <w:rsid w:val="00217084"/>
    <w:rsid w:val="00217A02"/>
    <w:rsid w:val="00220791"/>
    <w:rsid w:val="0022086D"/>
    <w:rsid w:val="0022221C"/>
    <w:rsid w:val="00223146"/>
    <w:rsid w:val="00223AFC"/>
    <w:rsid w:val="00223CD8"/>
    <w:rsid w:val="00223D02"/>
    <w:rsid w:val="002240AC"/>
    <w:rsid w:val="00224E2D"/>
    <w:rsid w:val="002257BE"/>
    <w:rsid w:val="002277EF"/>
    <w:rsid w:val="002278A7"/>
    <w:rsid w:val="0023013A"/>
    <w:rsid w:val="00230E90"/>
    <w:rsid w:val="00232010"/>
    <w:rsid w:val="002324F2"/>
    <w:rsid w:val="002331AE"/>
    <w:rsid w:val="002339B2"/>
    <w:rsid w:val="00233EB9"/>
    <w:rsid w:val="00233F92"/>
    <w:rsid w:val="00236212"/>
    <w:rsid w:val="00236877"/>
    <w:rsid w:val="00236C7D"/>
    <w:rsid w:val="00237164"/>
    <w:rsid w:val="002376B7"/>
    <w:rsid w:val="00240A42"/>
    <w:rsid w:val="002415AD"/>
    <w:rsid w:val="00241A36"/>
    <w:rsid w:val="00244A5F"/>
    <w:rsid w:val="00245DF1"/>
    <w:rsid w:val="0024736B"/>
    <w:rsid w:val="002501AE"/>
    <w:rsid w:val="00250C34"/>
    <w:rsid w:val="00250EF5"/>
    <w:rsid w:val="00250F72"/>
    <w:rsid w:val="00250FB4"/>
    <w:rsid w:val="0025125E"/>
    <w:rsid w:val="00251559"/>
    <w:rsid w:val="0025209F"/>
    <w:rsid w:val="00252DD1"/>
    <w:rsid w:val="00254388"/>
    <w:rsid w:val="0025534A"/>
    <w:rsid w:val="00255F69"/>
    <w:rsid w:val="00256771"/>
    <w:rsid w:val="00256F92"/>
    <w:rsid w:val="00257301"/>
    <w:rsid w:val="0025732D"/>
    <w:rsid w:val="002576D0"/>
    <w:rsid w:val="00257963"/>
    <w:rsid w:val="00257C83"/>
    <w:rsid w:val="00260C3A"/>
    <w:rsid w:val="002611A7"/>
    <w:rsid w:val="00261EAC"/>
    <w:rsid w:val="002622F3"/>
    <w:rsid w:val="002631D1"/>
    <w:rsid w:val="002660A5"/>
    <w:rsid w:val="00266B6A"/>
    <w:rsid w:val="0026703C"/>
    <w:rsid w:val="00267624"/>
    <w:rsid w:val="0027154B"/>
    <w:rsid w:val="00272B12"/>
    <w:rsid w:val="00273106"/>
    <w:rsid w:val="002731A8"/>
    <w:rsid w:val="0027340E"/>
    <w:rsid w:val="00275907"/>
    <w:rsid w:val="0027650A"/>
    <w:rsid w:val="0027696F"/>
    <w:rsid w:val="00277678"/>
    <w:rsid w:val="00280686"/>
    <w:rsid w:val="00281532"/>
    <w:rsid w:val="00281936"/>
    <w:rsid w:val="002823AB"/>
    <w:rsid w:val="00284D3C"/>
    <w:rsid w:val="00287DD9"/>
    <w:rsid w:val="00287DEE"/>
    <w:rsid w:val="0029046C"/>
    <w:rsid w:val="002906B0"/>
    <w:rsid w:val="0029087D"/>
    <w:rsid w:val="00290A0A"/>
    <w:rsid w:val="002913DB"/>
    <w:rsid w:val="002927FA"/>
    <w:rsid w:val="0029336A"/>
    <w:rsid w:val="00293AAB"/>
    <w:rsid w:val="00294207"/>
    <w:rsid w:val="00294DF5"/>
    <w:rsid w:val="002969CF"/>
    <w:rsid w:val="00297354"/>
    <w:rsid w:val="00297A32"/>
    <w:rsid w:val="002A0AEE"/>
    <w:rsid w:val="002A0D9C"/>
    <w:rsid w:val="002A1399"/>
    <w:rsid w:val="002A1950"/>
    <w:rsid w:val="002A1B3C"/>
    <w:rsid w:val="002A2C78"/>
    <w:rsid w:val="002A3158"/>
    <w:rsid w:val="002A3EA8"/>
    <w:rsid w:val="002A42D3"/>
    <w:rsid w:val="002A43AF"/>
    <w:rsid w:val="002A4488"/>
    <w:rsid w:val="002A69F2"/>
    <w:rsid w:val="002B0343"/>
    <w:rsid w:val="002B04A3"/>
    <w:rsid w:val="002B1E02"/>
    <w:rsid w:val="002B3502"/>
    <w:rsid w:val="002B3ACC"/>
    <w:rsid w:val="002C0063"/>
    <w:rsid w:val="002C03C9"/>
    <w:rsid w:val="002C0C53"/>
    <w:rsid w:val="002C27C0"/>
    <w:rsid w:val="002C2F10"/>
    <w:rsid w:val="002C32BC"/>
    <w:rsid w:val="002C32FD"/>
    <w:rsid w:val="002C37A8"/>
    <w:rsid w:val="002C3A8F"/>
    <w:rsid w:val="002C3B75"/>
    <w:rsid w:val="002C43A0"/>
    <w:rsid w:val="002C5289"/>
    <w:rsid w:val="002C6FD1"/>
    <w:rsid w:val="002C7A3D"/>
    <w:rsid w:val="002C7E57"/>
    <w:rsid w:val="002D22AC"/>
    <w:rsid w:val="002D2B6D"/>
    <w:rsid w:val="002D57D0"/>
    <w:rsid w:val="002D5866"/>
    <w:rsid w:val="002D6CA8"/>
    <w:rsid w:val="002D7067"/>
    <w:rsid w:val="002D77C0"/>
    <w:rsid w:val="002E05C8"/>
    <w:rsid w:val="002E086D"/>
    <w:rsid w:val="002E0D6D"/>
    <w:rsid w:val="002E2431"/>
    <w:rsid w:val="002E3760"/>
    <w:rsid w:val="002E5550"/>
    <w:rsid w:val="002E5EB9"/>
    <w:rsid w:val="002E6453"/>
    <w:rsid w:val="002E67AD"/>
    <w:rsid w:val="002F0749"/>
    <w:rsid w:val="002F1D5E"/>
    <w:rsid w:val="002F1F63"/>
    <w:rsid w:val="002F2805"/>
    <w:rsid w:val="002F3AF3"/>
    <w:rsid w:val="002F56D7"/>
    <w:rsid w:val="002F649F"/>
    <w:rsid w:val="002F64D0"/>
    <w:rsid w:val="002F65C9"/>
    <w:rsid w:val="002F666C"/>
    <w:rsid w:val="002F682D"/>
    <w:rsid w:val="002F694E"/>
    <w:rsid w:val="002F7431"/>
    <w:rsid w:val="003010E1"/>
    <w:rsid w:val="00302D51"/>
    <w:rsid w:val="00306BEC"/>
    <w:rsid w:val="00307090"/>
    <w:rsid w:val="00310252"/>
    <w:rsid w:val="003139A5"/>
    <w:rsid w:val="00313D2F"/>
    <w:rsid w:val="003140DA"/>
    <w:rsid w:val="00314633"/>
    <w:rsid w:val="003162E7"/>
    <w:rsid w:val="00317F0F"/>
    <w:rsid w:val="00320609"/>
    <w:rsid w:val="003217A5"/>
    <w:rsid w:val="00322F86"/>
    <w:rsid w:val="0032442A"/>
    <w:rsid w:val="0032483A"/>
    <w:rsid w:val="00325457"/>
    <w:rsid w:val="0032698D"/>
    <w:rsid w:val="00326D8B"/>
    <w:rsid w:val="00327D45"/>
    <w:rsid w:val="003301EE"/>
    <w:rsid w:val="0033247A"/>
    <w:rsid w:val="00333E14"/>
    <w:rsid w:val="00334660"/>
    <w:rsid w:val="00334F00"/>
    <w:rsid w:val="003360A5"/>
    <w:rsid w:val="0033641F"/>
    <w:rsid w:val="00336AF9"/>
    <w:rsid w:val="00337778"/>
    <w:rsid w:val="00341D40"/>
    <w:rsid w:val="00342470"/>
    <w:rsid w:val="003434A9"/>
    <w:rsid w:val="00344247"/>
    <w:rsid w:val="00344529"/>
    <w:rsid w:val="00344EF4"/>
    <w:rsid w:val="00347006"/>
    <w:rsid w:val="00347757"/>
    <w:rsid w:val="00350106"/>
    <w:rsid w:val="00350ACF"/>
    <w:rsid w:val="003514A9"/>
    <w:rsid w:val="00351FBE"/>
    <w:rsid w:val="00352E2B"/>
    <w:rsid w:val="00355C24"/>
    <w:rsid w:val="003565DA"/>
    <w:rsid w:val="00356DE9"/>
    <w:rsid w:val="003575FA"/>
    <w:rsid w:val="003576F1"/>
    <w:rsid w:val="0036072F"/>
    <w:rsid w:val="003614B7"/>
    <w:rsid w:val="003626F6"/>
    <w:rsid w:val="0036318D"/>
    <w:rsid w:val="00366C21"/>
    <w:rsid w:val="00366FCC"/>
    <w:rsid w:val="00367AD0"/>
    <w:rsid w:val="0037040E"/>
    <w:rsid w:val="003704B4"/>
    <w:rsid w:val="0037133A"/>
    <w:rsid w:val="00373885"/>
    <w:rsid w:val="00375921"/>
    <w:rsid w:val="0037647C"/>
    <w:rsid w:val="00376491"/>
    <w:rsid w:val="003767FD"/>
    <w:rsid w:val="00380CBD"/>
    <w:rsid w:val="0038131E"/>
    <w:rsid w:val="00381562"/>
    <w:rsid w:val="0038183C"/>
    <w:rsid w:val="00382806"/>
    <w:rsid w:val="003836A8"/>
    <w:rsid w:val="00383EFB"/>
    <w:rsid w:val="00384568"/>
    <w:rsid w:val="00384CE1"/>
    <w:rsid w:val="00385E6A"/>
    <w:rsid w:val="00387657"/>
    <w:rsid w:val="00387705"/>
    <w:rsid w:val="0039040C"/>
    <w:rsid w:val="0039153C"/>
    <w:rsid w:val="003926EA"/>
    <w:rsid w:val="0039315C"/>
    <w:rsid w:val="00393FD7"/>
    <w:rsid w:val="003942AD"/>
    <w:rsid w:val="00394C5E"/>
    <w:rsid w:val="00394FE9"/>
    <w:rsid w:val="003952E7"/>
    <w:rsid w:val="00397FB2"/>
    <w:rsid w:val="00397FE9"/>
    <w:rsid w:val="003A0F56"/>
    <w:rsid w:val="003A187E"/>
    <w:rsid w:val="003A1BF6"/>
    <w:rsid w:val="003A2335"/>
    <w:rsid w:val="003A2D91"/>
    <w:rsid w:val="003A2E2D"/>
    <w:rsid w:val="003A344B"/>
    <w:rsid w:val="003A3D7E"/>
    <w:rsid w:val="003A4F69"/>
    <w:rsid w:val="003A5348"/>
    <w:rsid w:val="003A5AD3"/>
    <w:rsid w:val="003A769B"/>
    <w:rsid w:val="003B055F"/>
    <w:rsid w:val="003B0C7E"/>
    <w:rsid w:val="003B1A55"/>
    <w:rsid w:val="003B1CC2"/>
    <w:rsid w:val="003B2101"/>
    <w:rsid w:val="003B364E"/>
    <w:rsid w:val="003B3C9B"/>
    <w:rsid w:val="003B4224"/>
    <w:rsid w:val="003B5CC3"/>
    <w:rsid w:val="003B6AC3"/>
    <w:rsid w:val="003B6AFF"/>
    <w:rsid w:val="003C3CE5"/>
    <w:rsid w:val="003C4BF6"/>
    <w:rsid w:val="003C4CB4"/>
    <w:rsid w:val="003C50EE"/>
    <w:rsid w:val="003C56AC"/>
    <w:rsid w:val="003C5F28"/>
    <w:rsid w:val="003C64F9"/>
    <w:rsid w:val="003D0B40"/>
    <w:rsid w:val="003D0DB2"/>
    <w:rsid w:val="003D2B32"/>
    <w:rsid w:val="003D3549"/>
    <w:rsid w:val="003D3F7A"/>
    <w:rsid w:val="003D5067"/>
    <w:rsid w:val="003D55E2"/>
    <w:rsid w:val="003D626E"/>
    <w:rsid w:val="003D6847"/>
    <w:rsid w:val="003D6A9C"/>
    <w:rsid w:val="003D74EB"/>
    <w:rsid w:val="003D7993"/>
    <w:rsid w:val="003D7FC4"/>
    <w:rsid w:val="003E0DFA"/>
    <w:rsid w:val="003E1989"/>
    <w:rsid w:val="003E27CE"/>
    <w:rsid w:val="003E3676"/>
    <w:rsid w:val="003E3F21"/>
    <w:rsid w:val="003F094A"/>
    <w:rsid w:val="003F11F9"/>
    <w:rsid w:val="003F16D2"/>
    <w:rsid w:val="003F1D7B"/>
    <w:rsid w:val="003F2044"/>
    <w:rsid w:val="003F2627"/>
    <w:rsid w:val="003F30BE"/>
    <w:rsid w:val="003F4465"/>
    <w:rsid w:val="003F4981"/>
    <w:rsid w:val="003F72F0"/>
    <w:rsid w:val="003F7439"/>
    <w:rsid w:val="003F7EAE"/>
    <w:rsid w:val="00400EC8"/>
    <w:rsid w:val="004016CF"/>
    <w:rsid w:val="004016D4"/>
    <w:rsid w:val="00401D1D"/>
    <w:rsid w:val="004034C1"/>
    <w:rsid w:val="004036A0"/>
    <w:rsid w:val="00404464"/>
    <w:rsid w:val="00404B47"/>
    <w:rsid w:val="00405596"/>
    <w:rsid w:val="00405FC9"/>
    <w:rsid w:val="004068DE"/>
    <w:rsid w:val="00406F30"/>
    <w:rsid w:val="0041093D"/>
    <w:rsid w:val="00410B97"/>
    <w:rsid w:val="00410C6F"/>
    <w:rsid w:val="00412B8D"/>
    <w:rsid w:val="00414532"/>
    <w:rsid w:val="004153E9"/>
    <w:rsid w:val="0041590E"/>
    <w:rsid w:val="0041593D"/>
    <w:rsid w:val="00416527"/>
    <w:rsid w:val="00416574"/>
    <w:rsid w:val="00416B09"/>
    <w:rsid w:val="0041768D"/>
    <w:rsid w:val="00420801"/>
    <w:rsid w:val="004208C8"/>
    <w:rsid w:val="00420A0E"/>
    <w:rsid w:val="00421636"/>
    <w:rsid w:val="00421E16"/>
    <w:rsid w:val="00422A92"/>
    <w:rsid w:val="004239FC"/>
    <w:rsid w:val="00423C5F"/>
    <w:rsid w:val="004248C9"/>
    <w:rsid w:val="00424B99"/>
    <w:rsid w:val="00426D23"/>
    <w:rsid w:val="00427B00"/>
    <w:rsid w:val="0043013E"/>
    <w:rsid w:val="004305C1"/>
    <w:rsid w:val="00431B17"/>
    <w:rsid w:val="00433B36"/>
    <w:rsid w:val="004348A6"/>
    <w:rsid w:val="004353B9"/>
    <w:rsid w:val="00435AB4"/>
    <w:rsid w:val="00437A91"/>
    <w:rsid w:val="00440D14"/>
    <w:rsid w:val="00441799"/>
    <w:rsid w:val="00442542"/>
    <w:rsid w:val="0044265F"/>
    <w:rsid w:val="00442D57"/>
    <w:rsid w:val="00442F13"/>
    <w:rsid w:val="004435F5"/>
    <w:rsid w:val="00447DD5"/>
    <w:rsid w:val="0045123F"/>
    <w:rsid w:val="004513D1"/>
    <w:rsid w:val="00452FA6"/>
    <w:rsid w:val="004530A1"/>
    <w:rsid w:val="00453874"/>
    <w:rsid w:val="00454438"/>
    <w:rsid w:val="00455327"/>
    <w:rsid w:val="004556DA"/>
    <w:rsid w:val="00456D25"/>
    <w:rsid w:val="004579E1"/>
    <w:rsid w:val="00461420"/>
    <w:rsid w:val="00463902"/>
    <w:rsid w:val="00463C19"/>
    <w:rsid w:val="00463F45"/>
    <w:rsid w:val="0046494E"/>
    <w:rsid w:val="00464AC9"/>
    <w:rsid w:val="0046697F"/>
    <w:rsid w:val="00470F4C"/>
    <w:rsid w:val="0047155D"/>
    <w:rsid w:val="00473CC9"/>
    <w:rsid w:val="00473F18"/>
    <w:rsid w:val="0047420B"/>
    <w:rsid w:val="00474C94"/>
    <w:rsid w:val="0047501E"/>
    <w:rsid w:val="00477ABB"/>
    <w:rsid w:val="00480C95"/>
    <w:rsid w:val="0048171D"/>
    <w:rsid w:val="00482DA4"/>
    <w:rsid w:val="0048428F"/>
    <w:rsid w:val="00485D7D"/>
    <w:rsid w:val="00487D00"/>
    <w:rsid w:val="00490198"/>
    <w:rsid w:val="0049183E"/>
    <w:rsid w:val="0049186F"/>
    <w:rsid w:val="00491AEB"/>
    <w:rsid w:val="004929D3"/>
    <w:rsid w:val="00495FC3"/>
    <w:rsid w:val="0049630A"/>
    <w:rsid w:val="0049662F"/>
    <w:rsid w:val="004A01D0"/>
    <w:rsid w:val="004A01D1"/>
    <w:rsid w:val="004A07D7"/>
    <w:rsid w:val="004A14E8"/>
    <w:rsid w:val="004A2FCB"/>
    <w:rsid w:val="004A400C"/>
    <w:rsid w:val="004A4BD0"/>
    <w:rsid w:val="004A5533"/>
    <w:rsid w:val="004A5C62"/>
    <w:rsid w:val="004A64BA"/>
    <w:rsid w:val="004A6548"/>
    <w:rsid w:val="004A6AAF"/>
    <w:rsid w:val="004A6BF0"/>
    <w:rsid w:val="004A6C50"/>
    <w:rsid w:val="004B0112"/>
    <w:rsid w:val="004B0F70"/>
    <w:rsid w:val="004B1E95"/>
    <w:rsid w:val="004B3526"/>
    <w:rsid w:val="004B3C26"/>
    <w:rsid w:val="004B6218"/>
    <w:rsid w:val="004B7FD2"/>
    <w:rsid w:val="004C18DA"/>
    <w:rsid w:val="004C2160"/>
    <w:rsid w:val="004C2402"/>
    <w:rsid w:val="004C3115"/>
    <w:rsid w:val="004C350D"/>
    <w:rsid w:val="004C4239"/>
    <w:rsid w:val="004C48CA"/>
    <w:rsid w:val="004C4BF6"/>
    <w:rsid w:val="004C5FE8"/>
    <w:rsid w:val="004C6C56"/>
    <w:rsid w:val="004C6E7E"/>
    <w:rsid w:val="004C6EBC"/>
    <w:rsid w:val="004D0877"/>
    <w:rsid w:val="004D10CF"/>
    <w:rsid w:val="004D1AB6"/>
    <w:rsid w:val="004D2B0A"/>
    <w:rsid w:val="004D406C"/>
    <w:rsid w:val="004D50DF"/>
    <w:rsid w:val="004D614D"/>
    <w:rsid w:val="004E0E64"/>
    <w:rsid w:val="004E2E74"/>
    <w:rsid w:val="004E550A"/>
    <w:rsid w:val="004E55CE"/>
    <w:rsid w:val="004E6EE1"/>
    <w:rsid w:val="004E71B9"/>
    <w:rsid w:val="004F178B"/>
    <w:rsid w:val="004F1EC6"/>
    <w:rsid w:val="004F2570"/>
    <w:rsid w:val="004F25FA"/>
    <w:rsid w:val="004F3B31"/>
    <w:rsid w:val="004F6D8D"/>
    <w:rsid w:val="004F7A20"/>
    <w:rsid w:val="0050200A"/>
    <w:rsid w:val="005048ED"/>
    <w:rsid w:val="00504D0E"/>
    <w:rsid w:val="00505B74"/>
    <w:rsid w:val="00505CE1"/>
    <w:rsid w:val="00507D38"/>
    <w:rsid w:val="00511E6D"/>
    <w:rsid w:val="005120AE"/>
    <w:rsid w:val="00512E24"/>
    <w:rsid w:val="005136F1"/>
    <w:rsid w:val="005137DB"/>
    <w:rsid w:val="005138AA"/>
    <w:rsid w:val="00513A1B"/>
    <w:rsid w:val="00514989"/>
    <w:rsid w:val="00516688"/>
    <w:rsid w:val="00516A94"/>
    <w:rsid w:val="00517325"/>
    <w:rsid w:val="005176DE"/>
    <w:rsid w:val="00520043"/>
    <w:rsid w:val="00520100"/>
    <w:rsid w:val="00520634"/>
    <w:rsid w:val="005210D8"/>
    <w:rsid w:val="00522401"/>
    <w:rsid w:val="00524B37"/>
    <w:rsid w:val="00525371"/>
    <w:rsid w:val="00525414"/>
    <w:rsid w:val="0052587F"/>
    <w:rsid w:val="00525A2C"/>
    <w:rsid w:val="005316AC"/>
    <w:rsid w:val="00532020"/>
    <w:rsid w:val="00533DAA"/>
    <w:rsid w:val="005344AE"/>
    <w:rsid w:val="00534712"/>
    <w:rsid w:val="00535EDB"/>
    <w:rsid w:val="0054198B"/>
    <w:rsid w:val="00542ADB"/>
    <w:rsid w:val="00543550"/>
    <w:rsid w:val="0054399A"/>
    <w:rsid w:val="00543D0E"/>
    <w:rsid w:val="00543D7F"/>
    <w:rsid w:val="005453BE"/>
    <w:rsid w:val="00545635"/>
    <w:rsid w:val="00545976"/>
    <w:rsid w:val="00546586"/>
    <w:rsid w:val="0054784E"/>
    <w:rsid w:val="00547F22"/>
    <w:rsid w:val="00551E74"/>
    <w:rsid w:val="00552308"/>
    <w:rsid w:val="005528B1"/>
    <w:rsid w:val="005539EB"/>
    <w:rsid w:val="005542E4"/>
    <w:rsid w:val="00554371"/>
    <w:rsid w:val="00555084"/>
    <w:rsid w:val="00556999"/>
    <w:rsid w:val="00556ABE"/>
    <w:rsid w:val="00557DCC"/>
    <w:rsid w:val="0056083E"/>
    <w:rsid w:val="00561970"/>
    <w:rsid w:val="00562CD8"/>
    <w:rsid w:val="00564C42"/>
    <w:rsid w:val="005656D8"/>
    <w:rsid w:val="00565D1C"/>
    <w:rsid w:val="0056794D"/>
    <w:rsid w:val="005725F7"/>
    <w:rsid w:val="00572A0E"/>
    <w:rsid w:val="005730FA"/>
    <w:rsid w:val="005746A7"/>
    <w:rsid w:val="00574DFD"/>
    <w:rsid w:val="00575999"/>
    <w:rsid w:val="00575D7B"/>
    <w:rsid w:val="00575F91"/>
    <w:rsid w:val="00576396"/>
    <w:rsid w:val="005816E4"/>
    <w:rsid w:val="0058306D"/>
    <w:rsid w:val="00584D33"/>
    <w:rsid w:val="00584F71"/>
    <w:rsid w:val="00586DBE"/>
    <w:rsid w:val="00587128"/>
    <w:rsid w:val="00587913"/>
    <w:rsid w:val="005920AF"/>
    <w:rsid w:val="00592CE8"/>
    <w:rsid w:val="00594066"/>
    <w:rsid w:val="00594880"/>
    <w:rsid w:val="005953C4"/>
    <w:rsid w:val="005955E2"/>
    <w:rsid w:val="00595BB0"/>
    <w:rsid w:val="005960E3"/>
    <w:rsid w:val="00597EAE"/>
    <w:rsid w:val="005A22CC"/>
    <w:rsid w:val="005A31E3"/>
    <w:rsid w:val="005A3D09"/>
    <w:rsid w:val="005A4C37"/>
    <w:rsid w:val="005A5B32"/>
    <w:rsid w:val="005A6C8D"/>
    <w:rsid w:val="005B0286"/>
    <w:rsid w:val="005B0817"/>
    <w:rsid w:val="005B0901"/>
    <w:rsid w:val="005B1A93"/>
    <w:rsid w:val="005B1F0E"/>
    <w:rsid w:val="005B24EE"/>
    <w:rsid w:val="005B2788"/>
    <w:rsid w:val="005B3611"/>
    <w:rsid w:val="005B3CCA"/>
    <w:rsid w:val="005B43BB"/>
    <w:rsid w:val="005B4D7A"/>
    <w:rsid w:val="005B54EB"/>
    <w:rsid w:val="005B5A17"/>
    <w:rsid w:val="005B6469"/>
    <w:rsid w:val="005B679F"/>
    <w:rsid w:val="005B76B7"/>
    <w:rsid w:val="005C0817"/>
    <w:rsid w:val="005C0B29"/>
    <w:rsid w:val="005C2FE1"/>
    <w:rsid w:val="005C50E6"/>
    <w:rsid w:val="005C5274"/>
    <w:rsid w:val="005C5760"/>
    <w:rsid w:val="005C6F02"/>
    <w:rsid w:val="005D1705"/>
    <w:rsid w:val="005D1800"/>
    <w:rsid w:val="005D1AB7"/>
    <w:rsid w:val="005D21C8"/>
    <w:rsid w:val="005D400F"/>
    <w:rsid w:val="005D40A5"/>
    <w:rsid w:val="005D47F4"/>
    <w:rsid w:val="005D4D4F"/>
    <w:rsid w:val="005D502E"/>
    <w:rsid w:val="005E0332"/>
    <w:rsid w:val="005E07B0"/>
    <w:rsid w:val="005E3519"/>
    <w:rsid w:val="005E385D"/>
    <w:rsid w:val="005E3A11"/>
    <w:rsid w:val="005E4FD4"/>
    <w:rsid w:val="005E53AA"/>
    <w:rsid w:val="005F0ACC"/>
    <w:rsid w:val="005F1387"/>
    <w:rsid w:val="005F2882"/>
    <w:rsid w:val="005F35D5"/>
    <w:rsid w:val="005F40E4"/>
    <w:rsid w:val="005F4BC5"/>
    <w:rsid w:val="005F6594"/>
    <w:rsid w:val="005F66D6"/>
    <w:rsid w:val="0060079A"/>
    <w:rsid w:val="00600977"/>
    <w:rsid w:val="00600A63"/>
    <w:rsid w:val="00600E55"/>
    <w:rsid w:val="006016B8"/>
    <w:rsid w:val="00601D56"/>
    <w:rsid w:val="0060281F"/>
    <w:rsid w:val="00603386"/>
    <w:rsid w:val="006042CE"/>
    <w:rsid w:val="00605A59"/>
    <w:rsid w:val="00605B3A"/>
    <w:rsid w:val="00606178"/>
    <w:rsid w:val="006070B6"/>
    <w:rsid w:val="00607A3A"/>
    <w:rsid w:val="0061077B"/>
    <w:rsid w:val="00610A87"/>
    <w:rsid w:val="006126E3"/>
    <w:rsid w:val="0061481E"/>
    <w:rsid w:val="00614CA0"/>
    <w:rsid w:val="0061550C"/>
    <w:rsid w:val="006158DF"/>
    <w:rsid w:val="00616E5A"/>
    <w:rsid w:val="00617273"/>
    <w:rsid w:val="00621EE8"/>
    <w:rsid w:val="00623965"/>
    <w:rsid w:val="00623E59"/>
    <w:rsid w:val="00623E8E"/>
    <w:rsid w:val="00623F0C"/>
    <w:rsid w:val="0062420D"/>
    <w:rsid w:val="0062430E"/>
    <w:rsid w:val="00626BC7"/>
    <w:rsid w:val="00627981"/>
    <w:rsid w:val="00627B8E"/>
    <w:rsid w:val="006300D0"/>
    <w:rsid w:val="0063016C"/>
    <w:rsid w:val="0063063D"/>
    <w:rsid w:val="00630685"/>
    <w:rsid w:val="006327F9"/>
    <w:rsid w:val="00634459"/>
    <w:rsid w:val="0063765E"/>
    <w:rsid w:val="00641DC0"/>
    <w:rsid w:val="0064268B"/>
    <w:rsid w:val="00645321"/>
    <w:rsid w:val="0064749E"/>
    <w:rsid w:val="00653154"/>
    <w:rsid w:val="006569E6"/>
    <w:rsid w:val="006623BE"/>
    <w:rsid w:val="00662B2F"/>
    <w:rsid w:val="00662B9E"/>
    <w:rsid w:val="00663240"/>
    <w:rsid w:val="006635A7"/>
    <w:rsid w:val="00663B51"/>
    <w:rsid w:val="0066436F"/>
    <w:rsid w:val="006649B5"/>
    <w:rsid w:val="00665B72"/>
    <w:rsid w:val="00665D0E"/>
    <w:rsid w:val="00665E85"/>
    <w:rsid w:val="00665E95"/>
    <w:rsid w:val="00666BA1"/>
    <w:rsid w:val="00666DB7"/>
    <w:rsid w:val="00667873"/>
    <w:rsid w:val="00667989"/>
    <w:rsid w:val="0067013C"/>
    <w:rsid w:val="00670502"/>
    <w:rsid w:val="006731DA"/>
    <w:rsid w:val="00673300"/>
    <w:rsid w:val="00674EBA"/>
    <w:rsid w:val="006750E4"/>
    <w:rsid w:val="00675332"/>
    <w:rsid w:val="00677448"/>
    <w:rsid w:val="006808C7"/>
    <w:rsid w:val="00680A2E"/>
    <w:rsid w:val="0068115A"/>
    <w:rsid w:val="00681E13"/>
    <w:rsid w:val="006834B5"/>
    <w:rsid w:val="00683B27"/>
    <w:rsid w:val="00685A76"/>
    <w:rsid w:val="00685A91"/>
    <w:rsid w:val="00687AA8"/>
    <w:rsid w:val="00690012"/>
    <w:rsid w:val="006932FD"/>
    <w:rsid w:val="006952B3"/>
    <w:rsid w:val="00697939"/>
    <w:rsid w:val="00697C22"/>
    <w:rsid w:val="006A0CC8"/>
    <w:rsid w:val="006A0EEC"/>
    <w:rsid w:val="006A1460"/>
    <w:rsid w:val="006A24BD"/>
    <w:rsid w:val="006A65D0"/>
    <w:rsid w:val="006A6ADA"/>
    <w:rsid w:val="006A775F"/>
    <w:rsid w:val="006B1B47"/>
    <w:rsid w:val="006B4A1C"/>
    <w:rsid w:val="006B4FC7"/>
    <w:rsid w:val="006B5CB0"/>
    <w:rsid w:val="006B63CB"/>
    <w:rsid w:val="006B67B4"/>
    <w:rsid w:val="006B735C"/>
    <w:rsid w:val="006B7836"/>
    <w:rsid w:val="006C1600"/>
    <w:rsid w:val="006C3C83"/>
    <w:rsid w:val="006C40DE"/>
    <w:rsid w:val="006C44F4"/>
    <w:rsid w:val="006C4A13"/>
    <w:rsid w:val="006C4E3F"/>
    <w:rsid w:val="006C52F8"/>
    <w:rsid w:val="006C5E2E"/>
    <w:rsid w:val="006C6D33"/>
    <w:rsid w:val="006C7D89"/>
    <w:rsid w:val="006D097B"/>
    <w:rsid w:val="006D1239"/>
    <w:rsid w:val="006D282F"/>
    <w:rsid w:val="006D2F5E"/>
    <w:rsid w:val="006D6164"/>
    <w:rsid w:val="006D65B6"/>
    <w:rsid w:val="006D6D9D"/>
    <w:rsid w:val="006D7428"/>
    <w:rsid w:val="006D7592"/>
    <w:rsid w:val="006D7782"/>
    <w:rsid w:val="006D7997"/>
    <w:rsid w:val="006D7CA7"/>
    <w:rsid w:val="006D7FC1"/>
    <w:rsid w:val="006E1C00"/>
    <w:rsid w:val="006E26E0"/>
    <w:rsid w:val="006E60D1"/>
    <w:rsid w:val="006E6682"/>
    <w:rsid w:val="006E690F"/>
    <w:rsid w:val="006E71E3"/>
    <w:rsid w:val="006F0B2D"/>
    <w:rsid w:val="006F17EA"/>
    <w:rsid w:val="006F2FE8"/>
    <w:rsid w:val="006F35D4"/>
    <w:rsid w:val="006F3E08"/>
    <w:rsid w:val="006F507D"/>
    <w:rsid w:val="006F52B6"/>
    <w:rsid w:val="006F7754"/>
    <w:rsid w:val="007015F4"/>
    <w:rsid w:val="007016D8"/>
    <w:rsid w:val="00702524"/>
    <w:rsid w:val="00702899"/>
    <w:rsid w:val="00702916"/>
    <w:rsid w:val="00702F6E"/>
    <w:rsid w:val="00703769"/>
    <w:rsid w:val="00703AEF"/>
    <w:rsid w:val="00703F7A"/>
    <w:rsid w:val="007047CB"/>
    <w:rsid w:val="007055BD"/>
    <w:rsid w:val="0070674F"/>
    <w:rsid w:val="0071205E"/>
    <w:rsid w:val="00712796"/>
    <w:rsid w:val="00712D95"/>
    <w:rsid w:val="0071363A"/>
    <w:rsid w:val="00713E23"/>
    <w:rsid w:val="00714818"/>
    <w:rsid w:val="00714AFA"/>
    <w:rsid w:val="00715B0E"/>
    <w:rsid w:val="007166C2"/>
    <w:rsid w:val="0071688C"/>
    <w:rsid w:val="007169CA"/>
    <w:rsid w:val="00720131"/>
    <w:rsid w:val="00721AE0"/>
    <w:rsid w:val="00721B78"/>
    <w:rsid w:val="007226F4"/>
    <w:rsid w:val="00723204"/>
    <w:rsid w:val="0072371B"/>
    <w:rsid w:val="007237AE"/>
    <w:rsid w:val="00724060"/>
    <w:rsid w:val="00724167"/>
    <w:rsid w:val="00724A72"/>
    <w:rsid w:val="00725404"/>
    <w:rsid w:val="007254E1"/>
    <w:rsid w:val="0072601B"/>
    <w:rsid w:val="00726E38"/>
    <w:rsid w:val="007277F7"/>
    <w:rsid w:val="007278FF"/>
    <w:rsid w:val="00727F34"/>
    <w:rsid w:val="00731716"/>
    <w:rsid w:val="0073178B"/>
    <w:rsid w:val="0073245A"/>
    <w:rsid w:val="00735A34"/>
    <w:rsid w:val="00736E02"/>
    <w:rsid w:val="0074126C"/>
    <w:rsid w:val="00741A06"/>
    <w:rsid w:val="00742879"/>
    <w:rsid w:val="00742CD8"/>
    <w:rsid w:val="007430C6"/>
    <w:rsid w:val="00743149"/>
    <w:rsid w:val="00743E86"/>
    <w:rsid w:val="0074403D"/>
    <w:rsid w:val="007442BD"/>
    <w:rsid w:val="00744D5C"/>
    <w:rsid w:val="00745AC4"/>
    <w:rsid w:val="007501E2"/>
    <w:rsid w:val="0075210E"/>
    <w:rsid w:val="007521A9"/>
    <w:rsid w:val="0075264B"/>
    <w:rsid w:val="00752A42"/>
    <w:rsid w:val="00752D07"/>
    <w:rsid w:val="007550BB"/>
    <w:rsid w:val="00756AF1"/>
    <w:rsid w:val="007579CB"/>
    <w:rsid w:val="007615B8"/>
    <w:rsid w:val="007649B8"/>
    <w:rsid w:val="007650D0"/>
    <w:rsid w:val="00765705"/>
    <w:rsid w:val="0076666D"/>
    <w:rsid w:val="00766A94"/>
    <w:rsid w:val="00767EB3"/>
    <w:rsid w:val="00770875"/>
    <w:rsid w:val="00770895"/>
    <w:rsid w:val="00770D34"/>
    <w:rsid w:val="00770F10"/>
    <w:rsid w:val="007719FD"/>
    <w:rsid w:val="00771C9D"/>
    <w:rsid w:val="00771F5E"/>
    <w:rsid w:val="007733EB"/>
    <w:rsid w:val="00773F6B"/>
    <w:rsid w:val="007740B0"/>
    <w:rsid w:val="00774137"/>
    <w:rsid w:val="007773C8"/>
    <w:rsid w:val="007775AC"/>
    <w:rsid w:val="0078390A"/>
    <w:rsid w:val="0078393B"/>
    <w:rsid w:val="0078571F"/>
    <w:rsid w:val="00785D00"/>
    <w:rsid w:val="00786ECC"/>
    <w:rsid w:val="00787C76"/>
    <w:rsid w:val="00790423"/>
    <w:rsid w:val="007908FE"/>
    <w:rsid w:val="00791A11"/>
    <w:rsid w:val="007925D6"/>
    <w:rsid w:val="007934F9"/>
    <w:rsid w:val="00794AFB"/>
    <w:rsid w:val="00794C94"/>
    <w:rsid w:val="00794CC8"/>
    <w:rsid w:val="007951F3"/>
    <w:rsid w:val="00795856"/>
    <w:rsid w:val="00796449"/>
    <w:rsid w:val="00796989"/>
    <w:rsid w:val="00797714"/>
    <w:rsid w:val="00797752"/>
    <w:rsid w:val="00797AFA"/>
    <w:rsid w:val="007A0E16"/>
    <w:rsid w:val="007A3CF6"/>
    <w:rsid w:val="007A402B"/>
    <w:rsid w:val="007A45AF"/>
    <w:rsid w:val="007A631A"/>
    <w:rsid w:val="007A6528"/>
    <w:rsid w:val="007A6E22"/>
    <w:rsid w:val="007A7446"/>
    <w:rsid w:val="007A7A5C"/>
    <w:rsid w:val="007B068A"/>
    <w:rsid w:val="007B18BE"/>
    <w:rsid w:val="007B3AAE"/>
    <w:rsid w:val="007B5A0D"/>
    <w:rsid w:val="007B60C3"/>
    <w:rsid w:val="007B6658"/>
    <w:rsid w:val="007C10DF"/>
    <w:rsid w:val="007C29CB"/>
    <w:rsid w:val="007C30C0"/>
    <w:rsid w:val="007C43DA"/>
    <w:rsid w:val="007C56D5"/>
    <w:rsid w:val="007C6AFA"/>
    <w:rsid w:val="007D21AE"/>
    <w:rsid w:val="007D2A83"/>
    <w:rsid w:val="007D2ABA"/>
    <w:rsid w:val="007D2B00"/>
    <w:rsid w:val="007D2FE8"/>
    <w:rsid w:val="007D5753"/>
    <w:rsid w:val="007D5A64"/>
    <w:rsid w:val="007D63AC"/>
    <w:rsid w:val="007D6FAC"/>
    <w:rsid w:val="007E14FE"/>
    <w:rsid w:val="007E1673"/>
    <w:rsid w:val="007E1BDF"/>
    <w:rsid w:val="007E1CAA"/>
    <w:rsid w:val="007E1EDF"/>
    <w:rsid w:val="007E23C5"/>
    <w:rsid w:val="007E38A4"/>
    <w:rsid w:val="007E3930"/>
    <w:rsid w:val="007E3B6B"/>
    <w:rsid w:val="007E5B90"/>
    <w:rsid w:val="007E6AC1"/>
    <w:rsid w:val="007E6B2B"/>
    <w:rsid w:val="007E72CF"/>
    <w:rsid w:val="007E72E6"/>
    <w:rsid w:val="007F21FB"/>
    <w:rsid w:val="007F3054"/>
    <w:rsid w:val="007F358C"/>
    <w:rsid w:val="007F3FE6"/>
    <w:rsid w:val="007F4956"/>
    <w:rsid w:val="007F6032"/>
    <w:rsid w:val="0080042D"/>
    <w:rsid w:val="0080072A"/>
    <w:rsid w:val="0080089B"/>
    <w:rsid w:val="008008FA"/>
    <w:rsid w:val="00800E37"/>
    <w:rsid w:val="00801CA3"/>
    <w:rsid w:val="00802761"/>
    <w:rsid w:val="00802807"/>
    <w:rsid w:val="00803AB7"/>
    <w:rsid w:val="00804147"/>
    <w:rsid w:val="00805126"/>
    <w:rsid w:val="00805C6B"/>
    <w:rsid w:val="00807098"/>
    <w:rsid w:val="00814E71"/>
    <w:rsid w:val="00815FDD"/>
    <w:rsid w:val="008161FF"/>
    <w:rsid w:val="00816712"/>
    <w:rsid w:val="00816DA5"/>
    <w:rsid w:val="00821073"/>
    <w:rsid w:val="0082115F"/>
    <w:rsid w:val="00822BF2"/>
    <w:rsid w:val="00823498"/>
    <w:rsid w:val="0082367F"/>
    <w:rsid w:val="008239F7"/>
    <w:rsid w:val="00825638"/>
    <w:rsid w:val="008276A0"/>
    <w:rsid w:val="00830303"/>
    <w:rsid w:val="00830AD1"/>
    <w:rsid w:val="00831CFD"/>
    <w:rsid w:val="00832FB0"/>
    <w:rsid w:val="0083309B"/>
    <w:rsid w:val="0083490A"/>
    <w:rsid w:val="00835BE0"/>
    <w:rsid w:val="00836D03"/>
    <w:rsid w:val="00836F99"/>
    <w:rsid w:val="00840079"/>
    <w:rsid w:val="008406FC"/>
    <w:rsid w:val="008439BC"/>
    <w:rsid w:val="0084413F"/>
    <w:rsid w:val="008443B7"/>
    <w:rsid w:val="008454D0"/>
    <w:rsid w:val="00845DFC"/>
    <w:rsid w:val="00846E5C"/>
    <w:rsid w:val="00847D74"/>
    <w:rsid w:val="00851CEE"/>
    <w:rsid w:val="0085287E"/>
    <w:rsid w:val="00853E4E"/>
    <w:rsid w:val="00854830"/>
    <w:rsid w:val="00855666"/>
    <w:rsid w:val="0085583A"/>
    <w:rsid w:val="008559E1"/>
    <w:rsid w:val="00855E43"/>
    <w:rsid w:val="00856C20"/>
    <w:rsid w:val="00861D1F"/>
    <w:rsid w:val="00862090"/>
    <w:rsid w:val="00862A56"/>
    <w:rsid w:val="00863435"/>
    <w:rsid w:val="00863598"/>
    <w:rsid w:val="008651FD"/>
    <w:rsid w:val="008658CF"/>
    <w:rsid w:val="00866809"/>
    <w:rsid w:val="008705E8"/>
    <w:rsid w:val="00870CF8"/>
    <w:rsid w:val="008714D3"/>
    <w:rsid w:val="00873FC9"/>
    <w:rsid w:val="00874249"/>
    <w:rsid w:val="00874C1E"/>
    <w:rsid w:val="008753E4"/>
    <w:rsid w:val="008778C4"/>
    <w:rsid w:val="0088065A"/>
    <w:rsid w:val="00880947"/>
    <w:rsid w:val="00880D54"/>
    <w:rsid w:val="008810EE"/>
    <w:rsid w:val="0088147D"/>
    <w:rsid w:val="00881DEF"/>
    <w:rsid w:val="008821A1"/>
    <w:rsid w:val="00883699"/>
    <w:rsid w:val="00884424"/>
    <w:rsid w:val="008857BD"/>
    <w:rsid w:val="00887337"/>
    <w:rsid w:val="00887E06"/>
    <w:rsid w:val="00891A49"/>
    <w:rsid w:val="008922F6"/>
    <w:rsid w:val="008928F2"/>
    <w:rsid w:val="008958F9"/>
    <w:rsid w:val="0089621C"/>
    <w:rsid w:val="00896B39"/>
    <w:rsid w:val="00897FD0"/>
    <w:rsid w:val="008A0DD3"/>
    <w:rsid w:val="008A2796"/>
    <w:rsid w:val="008A48D5"/>
    <w:rsid w:val="008A4B52"/>
    <w:rsid w:val="008A588C"/>
    <w:rsid w:val="008A67B1"/>
    <w:rsid w:val="008A6915"/>
    <w:rsid w:val="008A6DBD"/>
    <w:rsid w:val="008B197B"/>
    <w:rsid w:val="008B1B70"/>
    <w:rsid w:val="008B1F27"/>
    <w:rsid w:val="008B3D80"/>
    <w:rsid w:val="008B4E0F"/>
    <w:rsid w:val="008B66C7"/>
    <w:rsid w:val="008B721C"/>
    <w:rsid w:val="008B7E39"/>
    <w:rsid w:val="008C099C"/>
    <w:rsid w:val="008C0E4B"/>
    <w:rsid w:val="008C1B03"/>
    <w:rsid w:val="008C4172"/>
    <w:rsid w:val="008C41A5"/>
    <w:rsid w:val="008C6EC0"/>
    <w:rsid w:val="008C782B"/>
    <w:rsid w:val="008C7F81"/>
    <w:rsid w:val="008D4FE9"/>
    <w:rsid w:val="008D61AA"/>
    <w:rsid w:val="008D6505"/>
    <w:rsid w:val="008E030F"/>
    <w:rsid w:val="008E1D60"/>
    <w:rsid w:val="008E1D73"/>
    <w:rsid w:val="008E2949"/>
    <w:rsid w:val="008E3BE7"/>
    <w:rsid w:val="008E3D49"/>
    <w:rsid w:val="008E4185"/>
    <w:rsid w:val="008E50D0"/>
    <w:rsid w:val="008E5B9E"/>
    <w:rsid w:val="008E6515"/>
    <w:rsid w:val="008E6548"/>
    <w:rsid w:val="008E7A8E"/>
    <w:rsid w:val="008F0451"/>
    <w:rsid w:val="008F06A6"/>
    <w:rsid w:val="008F110C"/>
    <w:rsid w:val="008F1CBB"/>
    <w:rsid w:val="008F1EBD"/>
    <w:rsid w:val="008F3CED"/>
    <w:rsid w:val="008F401E"/>
    <w:rsid w:val="008F4CD9"/>
    <w:rsid w:val="008F79E7"/>
    <w:rsid w:val="009005E6"/>
    <w:rsid w:val="0090376D"/>
    <w:rsid w:val="0090437E"/>
    <w:rsid w:val="00904DAF"/>
    <w:rsid w:val="00905FD8"/>
    <w:rsid w:val="00907283"/>
    <w:rsid w:val="00910470"/>
    <w:rsid w:val="009111E5"/>
    <w:rsid w:val="0091139B"/>
    <w:rsid w:val="009113B7"/>
    <w:rsid w:val="00911C52"/>
    <w:rsid w:val="009120BC"/>
    <w:rsid w:val="0091252A"/>
    <w:rsid w:val="00913274"/>
    <w:rsid w:val="00914DA8"/>
    <w:rsid w:val="00916259"/>
    <w:rsid w:val="00916BC4"/>
    <w:rsid w:val="00916E4D"/>
    <w:rsid w:val="00920BD4"/>
    <w:rsid w:val="0092198C"/>
    <w:rsid w:val="00922A11"/>
    <w:rsid w:val="00922E56"/>
    <w:rsid w:val="0092333E"/>
    <w:rsid w:val="0092382B"/>
    <w:rsid w:val="009242D3"/>
    <w:rsid w:val="00925483"/>
    <w:rsid w:val="009257AC"/>
    <w:rsid w:val="00925E88"/>
    <w:rsid w:val="0092612B"/>
    <w:rsid w:val="00926475"/>
    <w:rsid w:val="00926DBC"/>
    <w:rsid w:val="0092798D"/>
    <w:rsid w:val="00927B06"/>
    <w:rsid w:val="00930BE8"/>
    <w:rsid w:val="00930C92"/>
    <w:rsid w:val="0093204E"/>
    <w:rsid w:val="00932794"/>
    <w:rsid w:val="00935575"/>
    <w:rsid w:val="00937AD0"/>
    <w:rsid w:val="00940390"/>
    <w:rsid w:val="009409EC"/>
    <w:rsid w:val="00940EFF"/>
    <w:rsid w:val="00941B44"/>
    <w:rsid w:val="009429E3"/>
    <w:rsid w:val="00942C7E"/>
    <w:rsid w:val="00942CBA"/>
    <w:rsid w:val="0094343E"/>
    <w:rsid w:val="009436F0"/>
    <w:rsid w:val="009439F1"/>
    <w:rsid w:val="00944A10"/>
    <w:rsid w:val="009452A2"/>
    <w:rsid w:val="00945768"/>
    <w:rsid w:val="00945FCC"/>
    <w:rsid w:val="00946104"/>
    <w:rsid w:val="00951C7E"/>
    <w:rsid w:val="00952163"/>
    <w:rsid w:val="00952371"/>
    <w:rsid w:val="0095343F"/>
    <w:rsid w:val="009535D6"/>
    <w:rsid w:val="009540E5"/>
    <w:rsid w:val="00954538"/>
    <w:rsid w:val="00954F83"/>
    <w:rsid w:val="009555F2"/>
    <w:rsid w:val="009559DE"/>
    <w:rsid w:val="00956297"/>
    <w:rsid w:val="00956F6A"/>
    <w:rsid w:val="0096035A"/>
    <w:rsid w:val="0096081C"/>
    <w:rsid w:val="009612AE"/>
    <w:rsid w:val="0096179B"/>
    <w:rsid w:val="009617F0"/>
    <w:rsid w:val="00961EB8"/>
    <w:rsid w:val="00961F19"/>
    <w:rsid w:val="009648EE"/>
    <w:rsid w:val="0096491D"/>
    <w:rsid w:val="009651D1"/>
    <w:rsid w:val="009659C4"/>
    <w:rsid w:val="0096659A"/>
    <w:rsid w:val="00967478"/>
    <w:rsid w:val="00970850"/>
    <w:rsid w:val="009718FA"/>
    <w:rsid w:val="0097197A"/>
    <w:rsid w:val="009724F5"/>
    <w:rsid w:val="009727B0"/>
    <w:rsid w:val="00972B45"/>
    <w:rsid w:val="009742F8"/>
    <w:rsid w:val="00974FC5"/>
    <w:rsid w:val="0097540F"/>
    <w:rsid w:val="00975AC1"/>
    <w:rsid w:val="009776CF"/>
    <w:rsid w:val="00977A76"/>
    <w:rsid w:val="009809E1"/>
    <w:rsid w:val="00981F22"/>
    <w:rsid w:val="00982647"/>
    <w:rsid w:val="0098273A"/>
    <w:rsid w:val="009827FF"/>
    <w:rsid w:val="00982CAA"/>
    <w:rsid w:val="009835EA"/>
    <w:rsid w:val="009835F2"/>
    <w:rsid w:val="00984D22"/>
    <w:rsid w:val="009864AE"/>
    <w:rsid w:val="00986547"/>
    <w:rsid w:val="00986DF7"/>
    <w:rsid w:val="00986F30"/>
    <w:rsid w:val="0098760D"/>
    <w:rsid w:val="0099214C"/>
    <w:rsid w:val="009930E6"/>
    <w:rsid w:val="0099320E"/>
    <w:rsid w:val="009964AC"/>
    <w:rsid w:val="00996A44"/>
    <w:rsid w:val="009979C6"/>
    <w:rsid w:val="009A0C24"/>
    <w:rsid w:val="009A1BE5"/>
    <w:rsid w:val="009A380A"/>
    <w:rsid w:val="009A3AEF"/>
    <w:rsid w:val="009A48BB"/>
    <w:rsid w:val="009A5756"/>
    <w:rsid w:val="009A6FA3"/>
    <w:rsid w:val="009A7205"/>
    <w:rsid w:val="009A7488"/>
    <w:rsid w:val="009B0298"/>
    <w:rsid w:val="009B0822"/>
    <w:rsid w:val="009B0E41"/>
    <w:rsid w:val="009B1772"/>
    <w:rsid w:val="009B1C4F"/>
    <w:rsid w:val="009B3D08"/>
    <w:rsid w:val="009B49CF"/>
    <w:rsid w:val="009B528C"/>
    <w:rsid w:val="009B7D99"/>
    <w:rsid w:val="009C0EC4"/>
    <w:rsid w:val="009C2601"/>
    <w:rsid w:val="009C2925"/>
    <w:rsid w:val="009C595D"/>
    <w:rsid w:val="009C5D01"/>
    <w:rsid w:val="009C6695"/>
    <w:rsid w:val="009D1D59"/>
    <w:rsid w:val="009D24F9"/>
    <w:rsid w:val="009E07E2"/>
    <w:rsid w:val="009E0A4A"/>
    <w:rsid w:val="009E14C4"/>
    <w:rsid w:val="009E24CF"/>
    <w:rsid w:val="009E334F"/>
    <w:rsid w:val="009E3AB0"/>
    <w:rsid w:val="009E5DC1"/>
    <w:rsid w:val="009E6D4A"/>
    <w:rsid w:val="009F0715"/>
    <w:rsid w:val="009F089C"/>
    <w:rsid w:val="009F0DEF"/>
    <w:rsid w:val="009F0E8D"/>
    <w:rsid w:val="009F3800"/>
    <w:rsid w:val="009F3B3A"/>
    <w:rsid w:val="009F3F8D"/>
    <w:rsid w:val="009F4ACE"/>
    <w:rsid w:val="009F4F62"/>
    <w:rsid w:val="009F505B"/>
    <w:rsid w:val="009F5428"/>
    <w:rsid w:val="009F553B"/>
    <w:rsid w:val="009F5F67"/>
    <w:rsid w:val="009F5F80"/>
    <w:rsid w:val="009F7E30"/>
    <w:rsid w:val="00A00358"/>
    <w:rsid w:val="00A0090C"/>
    <w:rsid w:val="00A00BE0"/>
    <w:rsid w:val="00A01510"/>
    <w:rsid w:val="00A019F8"/>
    <w:rsid w:val="00A037D5"/>
    <w:rsid w:val="00A03E91"/>
    <w:rsid w:val="00A0473A"/>
    <w:rsid w:val="00A11133"/>
    <w:rsid w:val="00A111D4"/>
    <w:rsid w:val="00A132AA"/>
    <w:rsid w:val="00A135AE"/>
    <w:rsid w:val="00A1505D"/>
    <w:rsid w:val="00A16D7A"/>
    <w:rsid w:val="00A1752F"/>
    <w:rsid w:val="00A17ADB"/>
    <w:rsid w:val="00A20BA4"/>
    <w:rsid w:val="00A20DFC"/>
    <w:rsid w:val="00A2132F"/>
    <w:rsid w:val="00A215A7"/>
    <w:rsid w:val="00A21B07"/>
    <w:rsid w:val="00A221EA"/>
    <w:rsid w:val="00A2258A"/>
    <w:rsid w:val="00A22C30"/>
    <w:rsid w:val="00A23891"/>
    <w:rsid w:val="00A23E5F"/>
    <w:rsid w:val="00A2444E"/>
    <w:rsid w:val="00A30912"/>
    <w:rsid w:val="00A3147C"/>
    <w:rsid w:val="00A31854"/>
    <w:rsid w:val="00A31FFB"/>
    <w:rsid w:val="00A33543"/>
    <w:rsid w:val="00A335AB"/>
    <w:rsid w:val="00A345F5"/>
    <w:rsid w:val="00A34C41"/>
    <w:rsid w:val="00A40844"/>
    <w:rsid w:val="00A40BFA"/>
    <w:rsid w:val="00A4162F"/>
    <w:rsid w:val="00A418F6"/>
    <w:rsid w:val="00A4587B"/>
    <w:rsid w:val="00A462CC"/>
    <w:rsid w:val="00A46A27"/>
    <w:rsid w:val="00A51506"/>
    <w:rsid w:val="00A5204E"/>
    <w:rsid w:val="00A52E6B"/>
    <w:rsid w:val="00A53A3E"/>
    <w:rsid w:val="00A53F92"/>
    <w:rsid w:val="00A53FA5"/>
    <w:rsid w:val="00A56689"/>
    <w:rsid w:val="00A56BF3"/>
    <w:rsid w:val="00A56C82"/>
    <w:rsid w:val="00A5732B"/>
    <w:rsid w:val="00A607E9"/>
    <w:rsid w:val="00A60BF1"/>
    <w:rsid w:val="00A62B9B"/>
    <w:rsid w:val="00A63404"/>
    <w:rsid w:val="00A6612B"/>
    <w:rsid w:val="00A66955"/>
    <w:rsid w:val="00A67E09"/>
    <w:rsid w:val="00A709AE"/>
    <w:rsid w:val="00A71224"/>
    <w:rsid w:val="00A71A77"/>
    <w:rsid w:val="00A71A7F"/>
    <w:rsid w:val="00A7252C"/>
    <w:rsid w:val="00A73302"/>
    <w:rsid w:val="00A737FB"/>
    <w:rsid w:val="00A758EC"/>
    <w:rsid w:val="00A80117"/>
    <w:rsid w:val="00A805EC"/>
    <w:rsid w:val="00A80A03"/>
    <w:rsid w:val="00A8317A"/>
    <w:rsid w:val="00A83BCC"/>
    <w:rsid w:val="00A8750C"/>
    <w:rsid w:val="00A87944"/>
    <w:rsid w:val="00A87FB3"/>
    <w:rsid w:val="00A90428"/>
    <w:rsid w:val="00A906BA"/>
    <w:rsid w:val="00A90F12"/>
    <w:rsid w:val="00A92FE7"/>
    <w:rsid w:val="00A94100"/>
    <w:rsid w:val="00A942B8"/>
    <w:rsid w:val="00A95C00"/>
    <w:rsid w:val="00A95F1A"/>
    <w:rsid w:val="00A96D03"/>
    <w:rsid w:val="00A972B8"/>
    <w:rsid w:val="00A976F3"/>
    <w:rsid w:val="00AA14F0"/>
    <w:rsid w:val="00AA2210"/>
    <w:rsid w:val="00AA2402"/>
    <w:rsid w:val="00AA2581"/>
    <w:rsid w:val="00AA2989"/>
    <w:rsid w:val="00AA2EDF"/>
    <w:rsid w:val="00AA2F57"/>
    <w:rsid w:val="00AA34FB"/>
    <w:rsid w:val="00AA3E78"/>
    <w:rsid w:val="00AB064E"/>
    <w:rsid w:val="00AB1925"/>
    <w:rsid w:val="00AB1A5B"/>
    <w:rsid w:val="00AB2625"/>
    <w:rsid w:val="00AB299A"/>
    <w:rsid w:val="00AB3E10"/>
    <w:rsid w:val="00AB42E3"/>
    <w:rsid w:val="00AB6FC7"/>
    <w:rsid w:val="00AC1428"/>
    <w:rsid w:val="00AC2562"/>
    <w:rsid w:val="00AC290B"/>
    <w:rsid w:val="00AC4819"/>
    <w:rsid w:val="00AC4E6C"/>
    <w:rsid w:val="00AC5FAB"/>
    <w:rsid w:val="00AD0E3E"/>
    <w:rsid w:val="00AD36B2"/>
    <w:rsid w:val="00AD6402"/>
    <w:rsid w:val="00AD6644"/>
    <w:rsid w:val="00AD67B0"/>
    <w:rsid w:val="00AD728D"/>
    <w:rsid w:val="00AE02EC"/>
    <w:rsid w:val="00AE0BFA"/>
    <w:rsid w:val="00AE39DC"/>
    <w:rsid w:val="00AE4D55"/>
    <w:rsid w:val="00AE5A24"/>
    <w:rsid w:val="00AE6395"/>
    <w:rsid w:val="00AE63CC"/>
    <w:rsid w:val="00AE6D26"/>
    <w:rsid w:val="00AE7E17"/>
    <w:rsid w:val="00AE7EDF"/>
    <w:rsid w:val="00AF03AA"/>
    <w:rsid w:val="00AF0D29"/>
    <w:rsid w:val="00AF21F4"/>
    <w:rsid w:val="00AF22F6"/>
    <w:rsid w:val="00AF27A5"/>
    <w:rsid w:val="00AF33F2"/>
    <w:rsid w:val="00AF3D35"/>
    <w:rsid w:val="00AF4B12"/>
    <w:rsid w:val="00AF550D"/>
    <w:rsid w:val="00AF661C"/>
    <w:rsid w:val="00AF696A"/>
    <w:rsid w:val="00B024B7"/>
    <w:rsid w:val="00B031B6"/>
    <w:rsid w:val="00B05FB0"/>
    <w:rsid w:val="00B060D5"/>
    <w:rsid w:val="00B06144"/>
    <w:rsid w:val="00B103C5"/>
    <w:rsid w:val="00B10714"/>
    <w:rsid w:val="00B110EF"/>
    <w:rsid w:val="00B11FC2"/>
    <w:rsid w:val="00B12CB3"/>
    <w:rsid w:val="00B146E2"/>
    <w:rsid w:val="00B147D0"/>
    <w:rsid w:val="00B14A28"/>
    <w:rsid w:val="00B159C8"/>
    <w:rsid w:val="00B16201"/>
    <w:rsid w:val="00B16B9F"/>
    <w:rsid w:val="00B16E15"/>
    <w:rsid w:val="00B2053E"/>
    <w:rsid w:val="00B20730"/>
    <w:rsid w:val="00B2221C"/>
    <w:rsid w:val="00B23369"/>
    <w:rsid w:val="00B24009"/>
    <w:rsid w:val="00B256AE"/>
    <w:rsid w:val="00B25A54"/>
    <w:rsid w:val="00B25B43"/>
    <w:rsid w:val="00B25C33"/>
    <w:rsid w:val="00B263F5"/>
    <w:rsid w:val="00B3063A"/>
    <w:rsid w:val="00B349A4"/>
    <w:rsid w:val="00B34D52"/>
    <w:rsid w:val="00B36928"/>
    <w:rsid w:val="00B36A93"/>
    <w:rsid w:val="00B37A00"/>
    <w:rsid w:val="00B37B72"/>
    <w:rsid w:val="00B40705"/>
    <w:rsid w:val="00B40B40"/>
    <w:rsid w:val="00B4238E"/>
    <w:rsid w:val="00B423D5"/>
    <w:rsid w:val="00B43342"/>
    <w:rsid w:val="00B4404D"/>
    <w:rsid w:val="00B45C54"/>
    <w:rsid w:val="00B45F0A"/>
    <w:rsid w:val="00B45F44"/>
    <w:rsid w:val="00B46766"/>
    <w:rsid w:val="00B47EC3"/>
    <w:rsid w:val="00B5055B"/>
    <w:rsid w:val="00B512FD"/>
    <w:rsid w:val="00B51964"/>
    <w:rsid w:val="00B525CD"/>
    <w:rsid w:val="00B53B6B"/>
    <w:rsid w:val="00B53DD5"/>
    <w:rsid w:val="00B54105"/>
    <w:rsid w:val="00B545D9"/>
    <w:rsid w:val="00B55975"/>
    <w:rsid w:val="00B6125E"/>
    <w:rsid w:val="00B61498"/>
    <w:rsid w:val="00B61747"/>
    <w:rsid w:val="00B647FD"/>
    <w:rsid w:val="00B65423"/>
    <w:rsid w:val="00B65DEF"/>
    <w:rsid w:val="00B66A8F"/>
    <w:rsid w:val="00B6783B"/>
    <w:rsid w:val="00B67DCE"/>
    <w:rsid w:val="00B70098"/>
    <w:rsid w:val="00B70180"/>
    <w:rsid w:val="00B7055B"/>
    <w:rsid w:val="00B706DE"/>
    <w:rsid w:val="00B70B96"/>
    <w:rsid w:val="00B7158F"/>
    <w:rsid w:val="00B7177D"/>
    <w:rsid w:val="00B72F53"/>
    <w:rsid w:val="00B748B9"/>
    <w:rsid w:val="00B751FB"/>
    <w:rsid w:val="00B75D28"/>
    <w:rsid w:val="00B763F6"/>
    <w:rsid w:val="00B7652C"/>
    <w:rsid w:val="00B7792C"/>
    <w:rsid w:val="00B80C57"/>
    <w:rsid w:val="00B80E3C"/>
    <w:rsid w:val="00B80F6F"/>
    <w:rsid w:val="00B82F68"/>
    <w:rsid w:val="00B838D4"/>
    <w:rsid w:val="00B85A56"/>
    <w:rsid w:val="00B85EF4"/>
    <w:rsid w:val="00B8667B"/>
    <w:rsid w:val="00B910ED"/>
    <w:rsid w:val="00B92289"/>
    <w:rsid w:val="00B92390"/>
    <w:rsid w:val="00B92DB4"/>
    <w:rsid w:val="00B92FB3"/>
    <w:rsid w:val="00B93262"/>
    <w:rsid w:val="00B932A3"/>
    <w:rsid w:val="00B9350E"/>
    <w:rsid w:val="00B97AA2"/>
    <w:rsid w:val="00BA000A"/>
    <w:rsid w:val="00BA07B1"/>
    <w:rsid w:val="00BA0DBD"/>
    <w:rsid w:val="00BA149D"/>
    <w:rsid w:val="00BA1803"/>
    <w:rsid w:val="00BA1C9E"/>
    <w:rsid w:val="00BA2E94"/>
    <w:rsid w:val="00BA32DD"/>
    <w:rsid w:val="00BA4B32"/>
    <w:rsid w:val="00BA58A9"/>
    <w:rsid w:val="00BA5BBE"/>
    <w:rsid w:val="00BA5C46"/>
    <w:rsid w:val="00BA5CD8"/>
    <w:rsid w:val="00BA7641"/>
    <w:rsid w:val="00BA7C08"/>
    <w:rsid w:val="00BA7FE0"/>
    <w:rsid w:val="00BB10F3"/>
    <w:rsid w:val="00BB1F9E"/>
    <w:rsid w:val="00BB2B29"/>
    <w:rsid w:val="00BB4486"/>
    <w:rsid w:val="00BB5121"/>
    <w:rsid w:val="00BB666C"/>
    <w:rsid w:val="00BB705D"/>
    <w:rsid w:val="00BB7393"/>
    <w:rsid w:val="00BC0E59"/>
    <w:rsid w:val="00BC0F90"/>
    <w:rsid w:val="00BC198B"/>
    <w:rsid w:val="00BC1A0A"/>
    <w:rsid w:val="00BC1FAF"/>
    <w:rsid w:val="00BC2045"/>
    <w:rsid w:val="00BC2912"/>
    <w:rsid w:val="00BC2DC9"/>
    <w:rsid w:val="00BC4662"/>
    <w:rsid w:val="00BC47CC"/>
    <w:rsid w:val="00BC7079"/>
    <w:rsid w:val="00BC75B0"/>
    <w:rsid w:val="00BD0428"/>
    <w:rsid w:val="00BD1016"/>
    <w:rsid w:val="00BD38C8"/>
    <w:rsid w:val="00BD3BEA"/>
    <w:rsid w:val="00BD48D1"/>
    <w:rsid w:val="00BD49F6"/>
    <w:rsid w:val="00BD76FF"/>
    <w:rsid w:val="00BD789D"/>
    <w:rsid w:val="00BD7E61"/>
    <w:rsid w:val="00BD7E98"/>
    <w:rsid w:val="00BE09B0"/>
    <w:rsid w:val="00BE2AA0"/>
    <w:rsid w:val="00BE3339"/>
    <w:rsid w:val="00BE3F00"/>
    <w:rsid w:val="00BE5133"/>
    <w:rsid w:val="00BE54DC"/>
    <w:rsid w:val="00BE5750"/>
    <w:rsid w:val="00BE649F"/>
    <w:rsid w:val="00BE6787"/>
    <w:rsid w:val="00BE7DA6"/>
    <w:rsid w:val="00BE7E8F"/>
    <w:rsid w:val="00BF291C"/>
    <w:rsid w:val="00BF3703"/>
    <w:rsid w:val="00BF4268"/>
    <w:rsid w:val="00BF4303"/>
    <w:rsid w:val="00BF44FC"/>
    <w:rsid w:val="00BF594F"/>
    <w:rsid w:val="00C0008A"/>
    <w:rsid w:val="00C01FBC"/>
    <w:rsid w:val="00C05011"/>
    <w:rsid w:val="00C05A76"/>
    <w:rsid w:val="00C066C4"/>
    <w:rsid w:val="00C0698D"/>
    <w:rsid w:val="00C07B11"/>
    <w:rsid w:val="00C07DC3"/>
    <w:rsid w:val="00C10CCF"/>
    <w:rsid w:val="00C145EA"/>
    <w:rsid w:val="00C15EF1"/>
    <w:rsid w:val="00C16014"/>
    <w:rsid w:val="00C16FF6"/>
    <w:rsid w:val="00C172A0"/>
    <w:rsid w:val="00C179BF"/>
    <w:rsid w:val="00C17BC7"/>
    <w:rsid w:val="00C20C72"/>
    <w:rsid w:val="00C20CFD"/>
    <w:rsid w:val="00C2253F"/>
    <w:rsid w:val="00C230E4"/>
    <w:rsid w:val="00C24CC2"/>
    <w:rsid w:val="00C25B80"/>
    <w:rsid w:val="00C2649F"/>
    <w:rsid w:val="00C2666E"/>
    <w:rsid w:val="00C26A95"/>
    <w:rsid w:val="00C313A5"/>
    <w:rsid w:val="00C32B73"/>
    <w:rsid w:val="00C33941"/>
    <w:rsid w:val="00C35C7E"/>
    <w:rsid w:val="00C35DF7"/>
    <w:rsid w:val="00C37191"/>
    <w:rsid w:val="00C374EE"/>
    <w:rsid w:val="00C3759D"/>
    <w:rsid w:val="00C37EB4"/>
    <w:rsid w:val="00C37FCF"/>
    <w:rsid w:val="00C430AB"/>
    <w:rsid w:val="00C455E3"/>
    <w:rsid w:val="00C45B0B"/>
    <w:rsid w:val="00C45ED3"/>
    <w:rsid w:val="00C46908"/>
    <w:rsid w:val="00C47284"/>
    <w:rsid w:val="00C47D38"/>
    <w:rsid w:val="00C503A4"/>
    <w:rsid w:val="00C50D9A"/>
    <w:rsid w:val="00C515EF"/>
    <w:rsid w:val="00C522DB"/>
    <w:rsid w:val="00C528B8"/>
    <w:rsid w:val="00C5401D"/>
    <w:rsid w:val="00C549B1"/>
    <w:rsid w:val="00C54DE7"/>
    <w:rsid w:val="00C56B7A"/>
    <w:rsid w:val="00C57DA5"/>
    <w:rsid w:val="00C60452"/>
    <w:rsid w:val="00C60467"/>
    <w:rsid w:val="00C609F7"/>
    <w:rsid w:val="00C60EB4"/>
    <w:rsid w:val="00C61427"/>
    <w:rsid w:val="00C61FE6"/>
    <w:rsid w:val="00C63629"/>
    <w:rsid w:val="00C63705"/>
    <w:rsid w:val="00C638A1"/>
    <w:rsid w:val="00C64196"/>
    <w:rsid w:val="00C6438D"/>
    <w:rsid w:val="00C64762"/>
    <w:rsid w:val="00C6537B"/>
    <w:rsid w:val="00C6578C"/>
    <w:rsid w:val="00C663C5"/>
    <w:rsid w:val="00C66FBE"/>
    <w:rsid w:val="00C70063"/>
    <w:rsid w:val="00C705F1"/>
    <w:rsid w:val="00C70783"/>
    <w:rsid w:val="00C7119E"/>
    <w:rsid w:val="00C71540"/>
    <w:rsid w:val="00C72E94"/>
    <w:rsid w:val="00C75232"/>
    <w:rsid w:val="00C76A74"/>
    <w:rsid w:val="00C81FA3"/>
    <w:rsid w:val="00C82675"/>
    <w:rsid w:val="00C8406C"/>
    <w:rsid w:val="00C91F14"/>
    <w:rsid w:val="00C92253"/>
    <w:rsid w:val="00C92910"/>
    <w:rsid w:val="00C931D8"/>
    <w:rsid w:val="00C93F0C"/>
    <w:rsid w:val="00C96065"/>
    <w:rsid w:val="00C96A1D"/>
    <w:rsid w:val="00CA0864"/>
    <w:rsid w:val="00CA086B"/>
    <w:rsid w:val="00CA2B84"/>
    <w:rsid w:val="00CA5E92"/>
    <w:rsid w:val="00CA781D"/>
    <w:rsid w:val="00CB20E8"/>
    <w:rsid w:val="00CB2A6E"/>
    <w:rsid w:val="00CB2DB7"/>
    <w:rsid w:val="00CB34F3"/>
    <w:rsid w:val="00CB38E3"/>
    <w:rsid w:val="00CB4B5F"/>
    <w:rsid w:val="00CB5A51"/>
    <w:rsid w:val="00CB601D"/>
    <w:rsid w:val="00CB72CB"/>
    <w:rsid w:val="00CC002B"/>
    <w:rsid w:val="00CC033C"/>
    <w:rsid w:val="00CC0EBA"/>
    <w:rsid w:val="00CC18E8"/>
    <w:rsid w:val="00CC388A"/>
    <w:rsid w:val="00CC3D3C"/>
    <w:rsid w:val="00CC46C0"/>
    <w:rsid w:val="00CC5A0D"/>
    <w:rsid w:val="00CC5D7F"/>
    <w:rsid w:val="00CC6033"/>
    <w:rsid w:val="00CC6B7B"/>
    <w:rsid w:val="00CC6D92"/>
    <w:rsid w:val="00CD0CAF"/>
    <w:rsid w:val="00CD2534"/>
    <w:rsid w:val="00CD30B4"/>
    <w:rsid w:val="00CD4D0E"/>
    <w:rsid w:val="00CD76DA"/>
    <w:rsid w:val="00CD7723"/>
    <w:rsid w:val="00CE0CDD"/>
    <w:rsid w:val="00CE27E9"/>
    <w:rsid w:val="00CE3606"/>
    <w:rsid w:val="00CE397B"/>
    <w:rsid w:val="00CE4A1A"/>
    <w:rsid w:val="00CE4A4F"/>
    <w:rsid w:val="00CE4D89"/>
    <w:rsid w:val="00CE67C5"/>
    <w:rsid w:val="00CE6841"/>
    <w:rsid w:val="00CE6DA1"/>
    <w:rsid w:val="00CF0884"/>
    <w:rsid w:val="00CF0DFE"/>
    <w:rsid w:val="00CF13ED"/>
    <w:rsid w:val="00CF1522"/>
    <w:rsid w:val="00CF1D1B"/>
    <w:rsid w:val="00CF28F9"/>
    <w:rsid w:val="00CF386B"/>
    <w:rsid w:val="00CF3F71"/>
    <w:rsid w:val="00CF495B"/>
    <w:rsid w:val="00CF52E1"/>
    <w:rsid w:val="00CF7360"/>
    <w:rsid w:val="00CF7DF1"/>
    <w:rsid w:val="00D022EF"/>
    <w:rsid w:val="00D02711"/>
    <w:rsid w:val="00D02A3F"/>
    <w:rsid w:val="00D0355B"/>
    <w:rsid w:val="00D03710"/>
    <w:rsid w:val="00D03E04"/>
    <w:rsid w:val="00D056B7"/>
    <w:rsid w:val="00D06FF9"/>
    <w:rsid w:val="00D10958"/>
    <w:rsid w:val="00D10B08"/>
    <w:rsid w:val="00D11063"/>
    <w:rsid w:val="00D11825"/>
    <w:rsid w:val="00D12F2D"/>
    <w:rsid w:val="00D13539"/>
    <w:rsid w:val="00D14371"/>
    <w:rsid w:val="00D1446D"/>
    <w:rsid w:val="00D17BB8"/>
    <w:rsid w:val="00D217F6"/>
    <w:rsid w:val="00D225AB"/>
    <w:rsid w:val="00D242E5"/>
    <w:rsid w:val="00D2553C"/>
    <w:rsid w:val="00D2565D"/>
    <w:rsid w:val="00D25A82"/>
    <w:rsid w:val="00D25E72"/>
    <w:rsid w:val="00D2664A"/>
    <w:rsid w:val="00D267A2"/>
    <w:rsid w:val="00D26BE3"/>
    <w:rsid w:val="00D26E24"/>
    <w:rsid w:val="00D306AA"/>
    <w:rsid w:val="00D32A19"/>
    <w:rsid w:val="00D32F34"/>
    <w:rsid w:val="00D32FF2"/>
    <w:rsid w:val="00D33BCC"/>
    <w:rsid w:val="00D33E79"/>
    <w:rsid w:val="00D33EB5"/>
    <w:rsid w:val="00D34084"/>
    <w:rsid w:val="00D34D7E"/>
    <w:rsid w:val="00D34DBC"/>
    <w:rsid w:val="00D34E5D"/>
    <w:rsid w:val="00D35CB8"/>
    <w:rsid w:val="00D37887"/>
    <w:rsid w:val="00D40758"/>
    <w:rsid w:val="00D41645"/>
    <w:rsid w:val="00D430F4"/>
    <w:rsid w:val="00D4340F"/>
    <w:rsid w:val="00D44ECE"/>
    <w:rsid w:val="00D471DE"/>
    <w:rsid w:val="00D505C8"/>
    <w:rsid w:val="00D50BE6"/>
    <w:rsid w:val="00D513D6"/>
    <w:rsid w:val="00D5343E"/>
    <w:rsid w:val="00D53499"/>
    <w:rsid w:val="00D544CE"/>
    <w:rsid w:val="00D54799"/>
    <w:rsid w:val="00D5498A"/>
    <w:rsid w:val="00D54E66"/>
    <w:rsid w:val="00D54E73"/>
    <w:rsid w:val="00D55A1C"/>
    <w:rsid w:val="00D5784E"/>
    <w:rsid w:val="00D57BB7"/>
    <w:rsid w:val="00D602DC"/>
    <w:rsid w:val="00D6121A"/>
    <w:rsid w:val="00D61B58"/>
    <w:rsid w:val="00D622E5"/>
    <w:rsid w:val="00D62F9C"/>
    <w:rsid w:val="00D62FD4"/>
    <w:rsid w:val="00D63514"/>
    <w:rsid w:val="00D64794"/>
    <w:rsid w:val="00D6588D"/>
    <w:rsid w:val="00D65E3B"/>
    <w:rsid w:val="00D660C6"/>
    <w:rsid w:val="00D669D3"/>
    <w:rsid w:val="00D66A70"/>
    <w:rsid w:val="00D673F5"/>
    <w:rsid w:val="00D67F7F"/>
    <w:rsid w:val="00D705C9"/>
    <w:rsid w:val="00D71384"/>
    <w:rsid w:val="00D750A4"/>
    <w:rsid w:val="00D7612B"/>
    <w:rsid w:val="00D77938"/>
    <w:rsid w:val="00D81829"/>
    <w:rsid w:val="00D839B2"/>
    <w:rsid w:val="00D84D12"/>
    <w:rsid w:val="00D84D14"/>
    <w:rsid w:val="00D8764C"/>
    <w:rsid w:val="00D91424"/>
    <w:rsid w:val="00D9448A"/>
    <w:rsid w:val="00D96521"/>
    <w:rsid w:val="00D96B62"/>
    <w:rsid w:val="00D96C59"/>
    <w:rsid w:val="00D975B5"/>
    <w:rsid w:val="00D97738"/>
    <w:rsid w:val="00D97B40"/>
    <w:rsid w:val="00DA0DFF"/>
    <w:rsid w:val="00DA2703"/>
    <w:rsid w:val="00DA329C"/>
    <w:rsid w:val="00DA35D7"/>
    <w:rsid w:val="00DA4791"/>
    <w:rsid w:val="00DA5107"/>
    <w:rsid w:val="00DA558F"/>
    <w:rsid w:val="00DA73BA"/>
    <w:rsid w:val="00DB12BB"/>
    <w:rsid w:val="00DB1FF0"/>
    <w:rsid w:val="00DB26B0"/>
    <w:rsid w:val="00DB2AD8"/>
    <w:rsid w:val="00DB2EC7"/>
    <w:rsid w:val="00DB30E8"/>
    <w:rsid w:val="00DB39BF"/>
    <w:rsid w:val="00DB4DAA"/>
    <w:rsid w:val="00DB4FC3"/>
    <w:rsid w:val="00DB551F"/>
    <w:rsid w:val="00DB6B7A"/>
    <w:rsid w:val="00DB6D7E"/>
    <w:rsid w:val="00DB73C7"/>
    <w:rsid w:val="00DC0728"/>
    <w:rsid w:val="00DC079A"/>
    <w:rsid w:val="00DC16C3"/>
    <w:rsid w:val="00DC1B3E"/>
    <w:rsid w:val="00DC2421"/>
    <w:rsid w:val="00DC2788"/>
    <w:rsid w:val="00DC3645"/>
    <w:rsid w:val="00DC3F94"/>
    <w:rsid w:val="00DC41EB"/>
    <w:rsid w:val="00DC5ADC"/>
    <w:rsid w:val="00DC68D0"/>
    <w:rsid w:val="00DC7682"/>
    <w:rsid w:val="00DD0280"/>
    <w:rsid w:val="00DD0FA0"/>
    <w:rsid w:val="00DD1A3E"/>
    <w:rsid w:val="00DD1BBF"/>
    <w:rsid w:val="00DD20F1"/>
    <w:rsid w:val="00DD378D"/>
    <w:rsid w:val="00DD37CF"/>
    <w:rsid w:val="00DD3997"/>
    <w:rsid w:val="00DD43F0"/>
    <w:rsid w:val="00DD471C"/>
    <w:rsid w:val="00DD5618"/>
    <w:rsid w:val="00DD56A2"/>
    <w:rsid w:val="00DD77BB"/>
    <w:rsid w:val="00DD7C74"/>
    <w:rsid w:val="00DE13AE"/>
    <w:rsid w:val="00DE2BDC"/>
    <w:rsid w:val="00DE34FC"/>
    <w:rsid w:val="00DE3702"/>
    <w:rsid w:val="00DE44D3"/>
    <w:rsid w:val="00DE5E16"/>
    <w:rsid w:val="00DE661B"/>
    <w:rsid w:val="00DE6C68"/>
    <w:rsid w:val="00DE767C"/>
    <w:rsid w:val="00DF0F69"/>
    <w:rsid w:val="00DF138B"/>
    <w:rsid w:val="00DF222F"/>
    <w:rsid w:val="00DF3980"/>
    <w:rsid w:val="00DF3997"/>
    <w:rsid w:val="00DF4DC3"/>
    <w:rsid w:val="00DF4E5F"/>
    <w:rsid w:val="00DF531A"/>
    <w:rsid w:val="00DF5411"/>
    <w:rsid w:val="00DF6128"/>
    <w:rsid w:val="00DF6A71"/>
    <w:rsid w:val="00DF6A8B"/>
    <w:rsid w:val="00DF792E"/>
    <w:rsid w:val="00E00DD8"/>
    <w:rsid w:val="00E015C8"/>
    <w:rsid w:val="00E02456"/>
    <w:rsid w:val="00E034D7"/>
    <w:rsid w:val="00E039FB"/>
    <w:rsid w:val="00E05263"/>
    <w:rsid w:val="00E05479"/>
    <w:rsid w:val="00E108F2"/>
    <w:rsid w:val="00E111FB"/>
    <w:rsid w:val="00E11B20"/>
    <w:rsid w:val="00E1254E"/>
    <w:rsid w:val="00E128C1"/>
    <w:rsid w:val="00E12C20"/>
    <w:rsid w:val="00E14E0C"/>
    <w:rsid w:val="00E15CEC"/>
    <w:rsid w:val="00E16B72"/>
    <w:rsid w:val="00E1703F"/>
    <w:rsid w:val="00E2055B"/>
    <w:rsid w:val="00E212BE"/>
    <w:rsid w:val="00E24D8A"/>
    <w:rsid w:val="00E26AD8"/>
    <w:rsid w:val="00E271A1"/>
    <w:rsid w:val="00E277B5"/>
    <w:rsid w:val="00E31F65"/>
    <w:rsid w:val="00E32929"/>
    <w:rsid w:val="00E330AF"/>
    <w:rsid w:val="00E35180"/>
    <w:rsid w:val="00E37111"/>
    <w:rsid w:val="00E3724A"/>
    <w:rsid w:val="00E40897"/>
    <w:rsid w:val="00E41043"/>
    <w:rsid w:val="00E4132E"/>
    <w:rsid w:val="00E41F2A"/>
    <w:rsid w:val="00E4366B"/>
    <w:rsid w:val="00E437F8"/>
    <w:rsid w:val="00E43974"/>
    <w:rsid w:val="00E4463D"/>
    <w:rsid w:val="00E446B6"/>
    <w:rsid w:val="00E464A9"/>
    <w:rsid w:val="00E46752"/>
    <w:rsid w:val="00E46DA9"/>
    <w:rsid w:val="00E47CAD"/>
    <w:rsid w:val="00E50758"/>
    <w:rsid w:val="00E50DA2"/>
    <w:rsid w:val="00E511E2"/>
    <w:rsid w:val="00E518EA"/>
    <w:rsid w:val="00E51EF9"/>
    <w:rsid w:val="00E52F6A"/>
    <w:rsid w:val="00E536EF"/>
    <w:rsid w:val="00E53D53"/>
    <w:rsid w:val="00E54822"/>
    <w:rsid w:val="00E54CF8"/>
    <w:rsid w:val="00E55416"/>
    <w:rsid w:val="00E57FDB"/>
    <w:rsid w:val="00E61AAF"/>
    <w:rsid w:val="00E627E9"/>
    <w:rsid w:val="00E62E98"/>
    <w:rsid w:val="00E63369"/>
    <w:rsid w:val="00E6351B"/>
    <w:rsid w:val="00E63635"/>
    <w:rsid w:val="00E64A12"/>
    <w:rsid w:val="00E64F1B"/>
    <w:rsid w:val="00E65139"/>
    <w:rsid w:val="00E67003"/>
    <w:rsid w:val="00E670C6"/>
    <w:rsid w:val="00E67649"/>
    <w:rsid w:val="00E70431"/>
    <w:rsid w:val="00E70BBD"/>
    <w:rsid w:val="00E70FEC"/>
    <w:rsid w:val="00E7272C"/>
    <w:rsid w:val="00E72BCB"/>
    <w:rsid w:val="00E75131"/>
    <w:rsid w:val="00E76A72"/>
    <w:rsid w:val="00E76CA3"/>
    <w:rsid w:val="00E76D11"/>
    <w:rsid w:val="00E8199E"/>
    <w:rsid w:val="00E8282C"/>
    <w:rsid w:val="00E82B6E"/>
    <w:rsid w:val="00E83F3F"/>
    <w:rsid w:val="00E85E72"/>
    <w:rsid w:val="00E86D40"/>
    <w:rsid w:val="00E9155E"/>
    <w:rsid w:val="00E91635"/>
    <w:rsid w:val="00E91972"/>
    <w:rsid w:val="00E929A1"/>
    <w:rsid w:val="00E94B06"/>
    <w:rsid w:val="00EA1C0A"/>
    <w:rsid w:val="00EA3AD9"/>
    <w:rsid w:val="00EA6F2E"/>
    <w:rsid w:val="00EA789C"/>
    <w:rsid w:val="00EB0F74"/>
    <w:rsid w:val="00EB184F"/>
    <w:rsid w:val="00EB2BEC"/>
    <w:rsid w:val="00EB2CBB"/>
    <w:rsid w:val="00EB357D"/>
    <w:rsid w:val="00EB3CF9"/>
    <w:rsid w:val="00EB59AF"/>
    <w:rsid w:val="00EB5E03"/>
    <w:rsid w:val="00EB67D7"/>
    <w:rsid w:val="00EB7261"/>
    <w:rsid w:val="00EC1673"/>
    <w:rsid w:val="00EC192A"/>
    <w:rsid w:val="00EC1C4E"/>
    <w:rsid w:val="00EC22B9"/>
    <w:rsid w:val="00EC2F1E"/>
    <w:rsid w:val="00EC3DAD"/>
    <w:rsid w:val="00EC49C6"/>
    <w:rsid w:val="00EC49D2"/>
    <w:rsid w:val="00EC4DB8"/>
    <w:rsid w:val="00EC5A3D"/>
    <w:rsid w:val="00EC5B7D"/>
    <w:rsid w:val="00EC6D91"/>
    <w:rsid w:val="00EC71DF"/>
    <w:rsid w:val="00ED0026"/>
    <w:rsid w:val="00ED070E"/>
    <w:rsid w:val="00ED0803"/>
    <w:rsid w:val="00ED1497"/>
    <w:rsid w:val="00ED1805"/>
    <w:rsid w:val="00ED2AFF"/>
    <w:rsid w:val="00ED2DF8"/>
    <w:rsid w:val="00ED34FA"/>
    <w:rsid w:val="00ED4983"/>
    <w:rsid w:val="00ED7921"/>
    <w:rsid w:val="00EE380C"/>
    <w:rsid w:val="00EE608E"/>
    <w:rsid w:val="00EE64C2"/>
    <w:rsid w:val="00EE6E64"/>
    <w:rsid w:val="00EF0BB3"/>
    <w:rsid w:val="00EF105B"/>
    <w:rsid w:val="00EF34B9"/>
    <w:rsid w:val="00EF3D2B"/>
    <w:rsid w:val="00EF449D"/>
    <w:rsid w:val="00EF56FB"/>
    <w:rsid w:val="00F0153B"/>
    <w:rsid w:val="00F02DB3"/>
    <w:rsid w:val="00F0400F"/>
    <w:rsid w:val="00F04741"/>
    <w:rsid w:val="00F04AED"/>
    <w:rsid w:val="00F0569F"/>
    <w:rsid w:val="00F06613"/>
    <w:rsid w:val="00F107FC"/>
    <w:rsid w:val="00F110B6"/>
    <w:rsid w:val="00F12175"/>
    <w:rsid w:val="00F1223B"/>
    <w:rsid w:val="00F124C8"/>
    <w:rsid w:val="00F132DA"/>
    <w:rsid w:val="00F141AA"/>
    <w:rsid w:val="00F14516"/>
    <w:rsid w:val="00F148DB"/>
    <w:rsid w:val="00F16EE8"/>
    <w:rsid w:val="00F20B72"/>
    <w:rsid w:val="00F224B8"/>
    <w:rsid w:val="00F23DB7"/>
    <w:rsid w:val="00F242FF"/>
    <w:rsid w:val="00F24955"/>
    <w:rsid w:val="00F25C27"/>
    <w:rsid w:val="00F25F65"/>
    <w:rsid w:val="00F269DC"/>
    <w:rsid w:val="00F27DC3"/>
    <w:rsid w:val="00F310FA"/>
    <w:rsid w:val="00F31346"/>
    <w:rsid w:val="00F31D19"/>
    <w:rsid w:val="00F35157"/>
    <w:rsid w:val="00F35780"/>
    <w:rsid w:val="00F361B9"/>
    <w:rsid w:val="00F3632A"/>
    <w:rsid w:val="00F37459"/>
    <w:rsid w:val="00F3746C"/>
    <w:rsid w:val="00F40D41"/>
    <w:rsid w:val="00F41585"/>
    <w:rsid w:val="00F41C1A"/>
    <w:rsid w:val="00F41D07"/>
    <w:rsid w:val="00F44050"/>
    <w:rsid w:val="00F4473C"/>
    <w:rsid w:val="00F44CA3"/>
    <w:rsid w:val="00F45055"/>
    <w:rsid w:val="00F46411"/>
    <w:rsid w:val="00F471EF"/>
    <w:rsid w:val="00F477AB"/>
    <w:rsid w:val="00F5253E"/>
    <w:rsid w:val="00F53786"/>
    <w:rsid w:val="00F56284"/>
    <w:rsid w:val="00F562BC"/>
    <w:rsid w:val="00F56819"/>
    <w:rsid w:val="00F56B3B"/>
    <w:rsid w:val="00F57227"/>
    <w:rsid w:val="00F5763F"/>
    <w:rsid w:val="00F57A68"/>
    <w:rsid w:val="00F57BD9"/>
    <w:rsid w:val="00F605BC"/>
    <w:rsid w:val="00F60E58"/>
    <w:rsid w:val="00F6142E"/>
    <w:rsid w:val="00F617CE"/>
    <w:rsid w:val="00F618D4"/>
    <w:rsid w:val="00F61C76"/>
    <w:rsid w:val="00F6205C"/>
    <w:rsid w:val="00F62097"/>
    <w:rsid w:val="00F63C1A"/>
    <w:rsid w:val="00F647C9"/>
    <w:rsid w:val="00F64A9D"/>
    <w:rsid w:val="00F6677C"/>
    <w:rsid w:val="00F67236"/>
    <w:rsid w:val="00F67E4F"/>
    <w:rsid w:val="00F747E4"/>
    <w:rsid w:val="00F7758B"/>
    <w:rsid w:val="00F77E43"/>
    <w:rsid w:val="00F8098F"/>
    <w:rsid w:val="00F80A5D"/>
    <w:rsid w:val="00F818AA"/>
    <w:rsid w:val="00F82F1D"/>
    <w:rsid w:val="00F8596B"/>
    <w:rsid w:val="00F862AB"/>
    <w:rsid w:val="00F864D3"/>
    <w:rsid w:val="00F872E1"/>
    <w:rsid w:val="00F87CD5"/>
    <w:rsid w:val="00F87EE8"/>
    <w:rsid w:val="00F90231"/>
    <w:rsid w:val="00F91B91"/>
    <w:rsid w:val="00F92CE3"/>
    <w:rsid w:val="00F93CB5"/>
    <w:rsid w:val="00F973B6"/>
    <w:rsid w:val="00FA0094"/>
    <w:rsid w:val="00FA1094"/>
    <w:rsid w:val="00FA1F1D"/>
    <w:rsid w:val="00FA20BD"/>
    <w:rsid w:val="00FA296A"/>
    <w:rsid w:val="00FA2E45"/>
    <w:rsid w:val="00FA35B4"/>
    <w:rsid w:val="00FA40D1"/>
    <w:rsid w:val="00FA4528"/>
    <w:rsid w:val="00FA55D1"/>
    <w:rsid w:val="00FA66AE"/>
    <w:rsid w:val="00FA6E7C"/>
    <w:rsid w:val="00FA7176"/>
    <w:rsid w:val="00FA71AF"/>
    <w:rsid w:val="00FB18C5"/>
    <w:rsid w:val="00FB1E5E"/>
    <w:rsid w:val="00FB33C9"/>
    <w:rsid w:val="00FB394A"/>
    <w:rsid w:val="00FB3CE8"/>
    <w:rsid w:val="00FB3D07"/>
    <w:rsid w:val="00FB48C4"/>
    <w:rsid w:val="00FB53C3"/>
    <w:rsid w:val="00FB6CED"/>
    <w:rsid w:val="00FB785E"/>
    <w:rsid w:val="00FC0408"/>
    <w:rsid w:val="00FC06A2"/>
    <w:rsid w:val="00FC0B76"/>
    <w:rsid w:val="00FC0F5D"/>
    <w:rsid w:val="00FC12C2"/>
    <w:rsid w:val="00FC1A21"/>
    <w:rsid w:val="00FC1C04"/>
    <w:rsid w:val="00FC1D8A"/>
    <w:rsid w:val="00FC2E8A"/>
    <w:rsid w:val="00FC301E"/>
    <w:rsid w:val="00FC3D23"/>
    <w:rsid w:val="00FC5EEA"/>
    <w:rsid w:val="00FC60D3"/>
    <w:rsid w:val="00FD22E7"/>
    <w:rsid w:val="00FD37CD"/>
    <w:rsid w:val="00FD423A"/>
    <w:rsid w:val="00FD4A59"/>
    <w:rsid w:val="00FD644E"/>
    <w:rsid w:val="00FD6C7A"/>
    <w:rsid w:val="00FD736B"/>
    <w:rsid w:val="00FD75A4"/>
    <w:rsid w:val="00FD778F"/>
    <w:rsid w:val="00FD7C6A"/>
    <w:rsid w:val="00FE1C58"/>
    <w:rsid w:val="00FE22A5"/>
    <w:rsid w:val="00FE2B66"/>
    <w:rsid w:val="00FE3778"/>
    <w:rsid w:val="00FE444B"/>
    <w:rsid w:val="00FE4627"/>
    <w:rsid w:val="00FE5A15"/>
    <w:rsid w:val="00FE5AB8"/>
    <w:rsid w:val="00FE61CF"/>
    <w:rsid w:val="00FF11C7"/>
    <w:rsid w:val="00FF12E6"/>
    <w:rsid w:val="00FF29FD"/>
    <w:rsid w:val="00FF3A56"/>
    <w:rsid w:val="00FF43DE"/>
    <w:rsid w:val="00FF4BD3"/>
    <w:rsid w:val="00FF5606"/>
    <w:rsid w:val="00FF6652"/>
    <w:rsid w:val="00FF752B"/>
    <w:rsid w:val="00FF78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BD4A90-5026-4151-A044-E5159032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81B"/>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0"/>
    <w:qFormat/>
    <w:rsid w:val="00DD0280"/>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
    <w:name w:val="heading 2"/>
    <w:aliases w:val="H2,h2,2,Header 2"/>
    <w:basedOn w:val="a"/>
    <w:next w:val="a"/>
    <w:link w:val="20"/>
    <w:qFormat/>
    <w:rsid w:val="00DD0280"/>
    <w:pPr>
      <w:keepNext/>
      <w:tabs>
        <w:tab w:val="num" w:pos="756"/>
      </w:tabs>
      <w:spacing w:after="0" w:line="240" w:lineRule="auto"/>
      <w:ind w:left="756" w:hanging="576"/>
      <w:jc w:val="center"/>
      <w:outlineLvl w:val="1"/>
    </w:pPr>
    <w:rPr>
      <w:rFonts w:eastAsia="Times New Roman"/>
      <w:b/>
      <w:sz w:val="30"/>
      <w:szCs w:val="20"/>
    </w:rPr>
  </w:style>
  <w:style w:type="paragraph" w:styleId="3">
    <w:name w:val="heading 3"/>
    <w:basedOn w:val="a"/>
    <w:next w:val="a"/>
    <w:link w:val="30"/>
    <w:uiPriority w:val="9"/>
    <w:qFormat/>
    <w:rsid w:val="00DD0280"/>
    <w:pPr>
      <w:keepNext/>
      <w:keepLines/>
      <w:spacing w:before="200" w:after="0" w:line="240" w:lineRule="auto"/>
      <w:outlineLvl w:val="2"/>
    </w:pPr>
    <w:rPr>
      <w:rFonts w:ascii="Cambria" w:eastAsia="Times New Roman" w:hAnsi="Cambria"/>
      <w:b/>
      <w:bCs/>
      <w:sz w:val="20"/>
      <w:szCs w:val="20"/>
      <w:lang w:eastAsia="ru-RU"/>
    </w:rPr>
  </w:style>
  <w:style w:type="paragraph" w:styleId="4">
    <w:name w:val="heading 4"/>
    <w:aliases w:val="H4"/>
    <w:basedOn w:val="a"/>
    <w:next w:val="a"/>
    <w:link w:val="40"/>
    <w:qFormat/>
    <w:rsid w:val="00DD0280"/>
    <w:pPr>
      <w:keepNext/>
      <w:tabs>
        <w:tab w:val="num" w:pos="1224"/>
      </w:tabs>
      <w:spacing w:before="240" w:after="0" w:line="240" w:lineRule="auto"/>
      <w:ind w:left="1224" w:hanging="864"/>
      <w:outlineLvl w:val="3"/>
    </w:pPr>
    <w:rPr>
      <w:rFonts w:ascii="Arial" w:hAnsi="Arial"/>
      <w:szCs w:val="20"/>
    </w:rPr>
  </w:style>
  <w:style w:type="paragraph" w:styleId="5">
    <w:name w:val="heading 5"/>
    <w:basedOn w:val="a"/>
    <w:next w:val="a"/>
    <w:link w:val="50"/>
    <w:uiPriority w:val="9"/>
    <w:qFormat/>
    <w:rsid w:val="00DD0280"/>
    <w:pPr>
      <w:keepNext/>
      <w:keepLines/>
      <w:spacing w:before="200" w:after="0" w:line="240" w:lineRule="auto"/>
      <w:outlineLvl w:val="4"/>
    </w:pPr>
    <w:rPr>
      <w:rFonts w:ascii="Cambria" w:eastAsia="Times New Roman" w:hAnsi="Cambria"/>
      <w:color w:val="243F60"/>
      <w:sz w:val="20"/>
      <w:szCs w:val="20"/>
      <w:lang w:eastAsia="ru-RU"/>
    </w:rPr>
  </w:style>
  <w:style w:type="paragraph" w:styleId="6">
    <w:name w:val="heading 6"/>
    <w:basedOn w:val="a"/>
    <w:next w:val="a"/>
    <w:link w:val="60"/>
    <w:qFormat/>
    <w:rsid w:val="00DD0280"/>
    <w:pPr>
      <w:tabs>
        <w:tab w:val="num" w:pos="1152"/>
      </w:tabs>
      <w:spacing w:before="240" w:after="0" w:line="240" w:lineRule="auto"/>
      <w:ind w:left="1152" w:hanging="1152"/>
      <w:outlineLvl w:val="5"/>
    </w:pPr>
    <w:rPr>
      <w:i/>
      <w:szCs w:val="20"/>
    </w:rPr>
  </w:style>
  <w:style w:type="paragraph" w:styleId="7">
    <w:name w:val="heading 7"/>
    <w:basedOn w:val="a"/>
    <w:next w:val="a"/>
    <w:link w:val="70"/>
    <w:qFormat/>
    <w:rsid w:val="00DD0280"/>
    <w:pPr>
      <w:tabs>
        <w:tab w:val="num" w:pos="1296"/>
      </w:tabs>
      <w:spacing w:before="240" w:after="0" w:line="240" w:lineRule="auto"/>
      <w:ind w:left="1296" w:hanging="1296"/>
      <w:outlineLvl w:val="6"/>
    </w:pPr>
    <w:rPr>
      <w:rFonts w:ascii="Arial" w:hAnsi="Arial"/>
      <w:sz w:val="20"/>
      <w:szCs w:val="20"/>
    </w:rPr>
  </w:style>
  <w:style w:type="paragraph" w:styleId="8">
    <w:name w:val="heading 8"/>
    <w:basedOn w:val="a"/>
    <w:next w:val="a"/>
    <w:link w:val="80"/>
    <w:qFormat/>
    <w:rsid w:val="00DD0280"/>
    <w:pPr>
      <w:tabs>
        <w:tab w:val="num" w:pos="1440"/>
      </w:tabs>
      <w:spacing w:before="240" w:after="0" w:line="240" w:lineRule="auto"/>
      <w:ind w:left="1440" w:hanging="1440"/>
      <w:outlineLvl w:val="7"/>
    </w:pPr>
    <w:rPr>
      <w:rFonts w:ascii="Arial" w:hAnsi="Arial"/>
      <w:i/>
      <w:sz w:val="20"/>
      <w:szCs w:val="20"/>
    </w:rPr>
  </w:style>
  <w:style w:type="paragraph" w:styleId="9">
    <w:name w:val="heading 9"/>
    <w:basedOn w:val="a"/>
    <w:next w:val="a"/>
    <w:link w:val="90"/>
    <w:qFormat/>
    <w:rsid w:val="00DD0280"/>
    <w:pPr>
      <w:tabs>
        <w:tab w:val="num" w:pos="1584"/>
      </w:tabs>
      <w:spacing w:before="240" w:after="0" w:line="240" w:lineRule="auto"/>
      <w:ind w:left="1584" w:hanging="1584"/>
      <w:outlineLvl w:val="8"/>
    </w:pPr>
    <w:rPr>
      <w:rFonts w:ascii="Arial" w:eastAsia="Times New Roman" w:hAnsi="Arial"/>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
    <w:rsid w:val="00DD028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h2 Знак,2 Знак,Header 2 Знак"/>
    <w:link w:val="2"/>
    <w:rsid w:val="00DD0280"/>
    <w:rPr>
      <w:rFonts w:ascii="Calibri" w:eastAsia="Times New Roman" w:hAnsi="Calibri" w:cs="Times New Roman"/>
      <w:b/>
      <w:sz w:val="30"/>
      <w:szCs w:val="20"/>
    </w:rPr>
  </w:style>
  <w:style w:type="character" w:customStyle="1" w:styleId="30">
    <w:name w:val="Заголовок 3 Знак"/>
    <w:link w:val="3"/>
    <w:uiPriority w:val="9"/>
    <w:rsid w:val="00DD0280"/>
    <w:rPr>
      <w:rFonts w:ascii="Cambria" w:eastAsia="Times New Roman" w:hAnsi="Cambria" w:cs="Times New Roman"/>
      <w:b/>
      <w:bCs/>
      <w:sz w:val="20"/>
      <w:szCs w:val="20"/>
      <w:lang w:eastAsia="ru-RU"/>
    </w:rPr>
  </w:style>
  <w:style w:type="character" w:customStyle="1" w:styleId="40">
    <w:name w:val="Заголовок 4 Знак"/>
    <w:aliases w:val="H4 Знак"/>
    <w:link w:val="4"/>
    <w:rsid w:val="00DD0280"/>
    <w:rPr>
      <w:rFonts w:ascii="Arial" w:eastAsia="Calibri" w:hAnsi="Arial" w:cs="Times New Roman"/>
      <w:szCs w:val="20"/>
    </w:rPr>
  </w:style>
  <w:style w:type="character" w:customStyle="1" w:styleId="50">
    <w:name w:val="Заголовок 5 Знак"/>
    <w:link w:val="5"/>
    <w:uiPriority w:val="9"/>
    <w:rsid w:val="00DD0280"/>
    <w:rPr>
      <w:rFonts w:ascii="Cambria" w:eastAsia="Times New Roman" w:hAnsi="Cambria" w:cs="Times New Roman"/>
      <w:color w:val="243F60"/>
      <w:sz w:val="20"/>
      <w:szCs w:val="20"/>
      <w:lang w:eastAsia="ru-RU"/>
    </w:rPr>
  </w:style>
  <w:style w:type="character" w:customStyle="1" w:styleId="60">
    <w:name w:val="Заголовок 6 Знак"/>
    <w:link w:val="6"/>
    <w:rsid w:val="00DD0280"/>
    <w:rPr>
      <w:rFonts w:ascii="Calibri" w:eastAsia="Calibri" w:hAnsi="Calibri" w:cs="Times New Roman"/>
      <w:i/>
      <w:szCs w:val="20"/>
    </w:rPr>
  </w:style>
  <w:style w:type="character" w:customStyle="1" w:styleId="70">
    <w:name w:val="Заголовок 7 Знак"/>
    <w:link w:val="7"/>
    <w:rsid w:val="00DD0280"/>
    <w:rPr>
      <w:rFonts w:ascii="Arial" w:eastAsia="Calibri" w:hAnsi="Arial" w:cs="Times New Roman"/>
      <w:sz w:val="20"/>
      <w:szCs w:val="20"/>
    </w:rPr>
  </w:style>
  <w:style w:type="character" w:customStyle="1" w:styleId="80">
    <w:name w:val="Заголовок 8 Знак"/>
    <w:link w:val="8"/>
    <w:rsid w:val="00DD0280"/>
    <w:rPr>
      <w:rFonts w:ascii="Arial" w:eastAsia="Calibri" w:hAnsi="Arial" w:cs="Times New Roman"/>
      <w:i/>
      <w:sz w:val="20"/>
      <w:szCs w:val="20"/>
    </w:rPr>
  </w:style>
  <w:style w:type="character" w:customStyle="1" w:styleId="90">
    <w:name w:val="Заголовок 9 Знак"/>
    <w:link w:val="9"/>
    <w:rsid w:val="00DD0280"/>
    <w:rPr>
      <w:rFonts w:ascii="Arial" w:eastAsia="Times New Roman" w:hAnsi="Arial" w:cs="Times New Roman"/>
      <w:b/>
      <w:i/>
      <w:sz w:val="18"/>
      <w:szCs w:val="20"/>
      <w:lang w:eastAsia="ru-RU"/>
    </w:rPr>
  </w:style>
  <w:style w:type="numbering" w:customStyle="1" w:styleId="11">
    <w:name w:val="Нет списка1"/>
    <w:next w:val="a2"/>
    <w:uiPriority w:val="99"/>
    <w:semiHidden/>
    <w:unhideWhenUsed/>
    <w:rsid w:val="00DD0280"/>
  </w:style>
  <w:style w:type="paragraph" w:customStyle="1" w:styleId="12">
    <w:name w:val="Маркер1"/>
    <w:basedOn w:val="a"/>
    <w:next w:val="a3"/>
    <w:link w:val="a4"/>
    <w:uiPriority w:val="34"/>
    <w:qFormat/>
    <w:rsid w:val="00DD0280"/>
    <w:pPr>
      <w:spacing w:after="80" w:line="240" w:lineRule="auto"/>
      <w:ind w:left="720"/>
      <w:contextualSpacing/>
    </w:pPr>
  </w:style>
  <w:style w:type="paragraph" w:customStyle="1" w:styleId="13">
    <w:name w:val="Верхний колонтитул1"/>
    <w:basedOn w:val="a"/>
    <w:next w:val="a5"/>
    <w:link w:val="a6"/>
    <w:uiPriority w:val="99"/>
    <w:unhideWhenUsed/>
    <w:rsid w:val="00DD0280"/>
    <w:pPr>
      <w:tabs>
        <w:tab w:val="center" w:pos="4677"/>
        <w:tab w:val="right" w:pos="9355"/>
      </w:tabs>
      <w:spacing w:after="0" w:line="240" w:lineRule="auto"/>
    </w:pPr>
  </w:style>
  <w:style w:type="character" w:customStyle="1" w:styleId="a6">
    <w:name w:val="Верхний колонтитул Знак"/>
    <w:basedOn w:val="a0"/>
    <w:link w:val="13"/>
    <w:uiPriority w:val="99"/>
    <w:rsid w:val="00DD0280"/>
  </w:style>
  <w:style w:type="paragraph" w:customStyle="1" w:styleId="14">
    <w:name w:val="Нижний колонтитул1"/>
    <w:basedOn w:val="a"/>
    <w:next w:val="a7"/>
    <w:link w:val="a8"/>
    <w:uiPriority w:val="99"/>
    <w:unhideWhenUsed/>
    <w:rsid w:val="00DD0280"/>
    <w:pPr>
      <w:tabs>
        <w:tab w:val="center" w:pos="4677"/>
        <w:tab w:val="right" w:pos="9355"/>
      </w:tabs>
      <w:spacing w:after="0" w:line="240" w:lineRule="auto"/>
    </w:pPr>
  </w:style>
  <w:style w:type="character" w:customStyle="1" w:styleId="a8">
    <w:name w:val="Нижний колонтитул Знак"/>
    <w:basedOn w:val="a0"/>
    <w:link w:val="14"/>
    <w:uiPriority w:val="99"/>
    <w:rsid w:val="00DD0280"/>
  </w:style>
  <w:style w:type="paragraph" w:customStyle="1" w:styleId="ConsPlusCell">
    <w:name w:val="ConsPlusCell"/>
    <w:rsid w:val="00DD0280"/>
    <w:pPr>
      <w:widowControl w:val="0"/>
      <w:autoSpaceDE w:val="0"/>
      <w:autoSpaceDN w:val="0"/>
      <w:adjustRightInd w:val="0"/>
    </w:pPr>
    <w:rPr>
      <w:rFonts w:eastAsia="Times New Roman" w:cs="Calibri"/>
      <w:sz w:val="22"/>
      <w:szCs w:val="22"/>
    </w:rPr>
  </w:style>
  <w:style w:type="numbering" w:customStyle="1" w:styleId="110">
    <w:name w:val="Нет списка11"/>
    <w:next w:val="a2"/>
    <w:uiPriority w:val="99"/>
    <w:semiHidden/>
    <w:unhideWhenUsed/>
    <w:rsid w:val="00DD0280"/>
  </w:style>
  <w:style w:type="paragraph" w:styleId="a9">
    <w:name w:val="caption"/>
    <w:basedOn w:val="a"/>
    <w:next w:val="a"/>
    <w:uiPriority w:val="35"/>
    <w:qFormat/>
    <w:rsid w:val="00DD0280"/>
    <w:pPr>
      <w:spacing w:after="0" w:line="240" w:lineRule="auto"/>
    </w:pPr>
    <w:rPr>
      <w:rFonts w:ascii="Times New Roman" w:eastAsia="Times New Roman" w:hAnsi="Times New Roman"/>
      <w:b/>
      <w:bCs/>
      <w:color w:val="4F81BD"/>
      <w:sz w:val="18"/>
      <w:szCs w:val="18"/>
      <w:lang w:eastAsia="ru-RU"/>
    </w:rPr>
  </w:style>
  <w:style w:type="paragraph" w:styleId="aa">
    <w:name w:val="Title"/>
    <w:basedOn w:val="a"/>
    <w:next w:val="a"/>
    <w:link w:val="ab"/>
    <w:uiPriority w:val="10"/>
    <w:qFormat/>
    <w:rsid w:val="00DD0280"/>
    <w:pPr>
      <w:pBdr>
        <w:bottom w:val="single" w:sz="8" w:space="4" w:color="4F81BD"/>
      </w:pBdr>
      <w:spacing w:after="300" w:line="240" w:lineRule="auto"/>
      <w:contextualSpacing/>
    </w:pPr>
    <w:rPr>
      <w:rFonts w:ascii="Cambria" w:eastAsia="Times New Roman" w:hAnsi="Cambria"/>
      <w:color w:val="17365D"/>
      <w:spacing w:val="5"/>
      <w:kern w:val="28"/>
      <w:sz w:val="52"/>
      <w:szCs w:val="52"/>
      <w:lang w:eastAsia="ru-RU"/>
    </w:rPr>
  </w:style>
  <w:style w:type="character" w:customStyle="1" w:styleId="ab">
    <w:name w:val="Заголовок Знак"/>
    <w:link w:val="aa"/>
    <w:uiPriority w:val="10"/>
    <w:rsid w:val="00DD0280"/>
    <w:rPr>
      <w:rFonts w:ascii="Cambria" w:eastAsia="Times New Roman" w:hAnsi="Cambria" w:cs="Times New Roman"/>
      <w:color w:val="17365D"/>
      <w:spacing w:val="5"/>
      <w:kern w:val="28"/>
      <w:sz w:val="52"/>
      <w:szCs w:val="52"/>
      <w:lang w:eastAsia="ru-RU"/>
    </w:rPr>
  </w:style>
  <w:style w:type="paragraph" w:styleId="ac">
    <w:name w:val="Subtitle"/>
    <w:basedOn w:val="a"/>
    <w:next w:val="a"/>
    <w:link w:val="ad"/>
    <w:uiPriority w:val="11"/>
    <w:qFormat/>
    <w:rsid w:val="00DD0280"/>
    <w:pPr>
      <w:numPr>
        <w:ilvl w:val="1"/>
      </w:numPr>
      <w:spacing w:after="0" w:line="240" w:lineRule="auto"/>
    </w:pPr>
    <w:rPr>
      <w:rFonts w:ascii="Cambria" w:eastAsia="Times New Roman" w:hAnsi="Cambria"/>
      <w:i/>
      <w:iCs/>
      <w:color w:val="4F81BD"/>
      <w:spacing w:val="15"/>
      <w:sz w:val="20"/>
      <w:szCs w:val="20"/>
      <w:lang w:eastAsia="ru-RU"/>
    </w:rPr>
  </w:style>
  <w:style w:type="character" w:customStyle="1" w:styleId="ad">
    <w:name w:val="Подзаголовок Знак"/>
    <w:link w:val="ac"/>
    <w:uiPriority w:val="11"/>
    <w:rsid w:val="00DD0280"/>
    <w:rPr>
      <w:rFonts w:ascii="Cambria" w:eastAsia="Times New Roman" w:hAnsi="Cambria" w:cs="Times New Roman"/>
      <w:i/>
      <w:iCs/>
      <w:color w:val="4F81BD"/>
      <w:spacing w:val="15"/>
      <w:sz w:val="20"/>
      <w:szCs w:val="20"/>
      <w:lang w:eastAsia="ru-RU"/>
    </w:rPr>
  </w:style>
  <w:style w:type="paragraph" w:styleId="ae">
    <w:name w:val="Block Text"/>
    <w:basedOn w:val="a"/>
    <w:next w:val="a"/>
    <w:link w:val="15"/>
    <w:uiPriority w:val="29"/>
    <w:qFormat/>
    <w:rsid w:val="00DD0280"/>
    <w:pPr>
      <w:spacing w:after="0" w:line="240" w:lineRule="auto"/>
    </w:pPr>
    <w:rPr>
      <w:rFonts w:ascii="Times New Roman" w:eastAsia="Times New Roman" w:hAnsi="Times New Roman"/>
      <w:i/>
      <w:iCs/>
      <w:color w:val="000000"/>
      <w:sz w:val="20"/>
      <w:szCs w:val="20"/>
      <w:lang w:eastAsia="ru-RU"/>
    </w:rPr>
  </w:style>
  <w:style w:type="character" w:customStyle="1" w:styleId="15">
    <w:name w:val="Цитата Знак1"/>
    <w:link w:val="ae"/>
    <w:uiPriority w:val="29"/>
    <w:rsid w:val="00DD0280"/>
    <w:rPr>
      <w:rFonts w:ascii="Times New Roman" w:eastAsia="Times New Roman" w:hAnsi="Times New Roman" w:cs="Times New Roman"/>
      <w:i/>
      <w:iCs/>
      <w:color w:val="000000"/>
      <w:sz w:val="20"/>
      <w:szCs w:val="20"/>
      <w:lang w:eastAsia="ru-RU"/>
    </w:rPr>
  </w:style>
  <w:style w:type="character" w:styleId="af">
    <w:name w:val="Strong"/>
    <w:uiPriority w:val="22"/>
    <w:qFormat/>
    <w:rsid w:val="00DD0280"/>
    <w:rPr>
      <w:b/>
      <w:bCs/>
    </w:rPr>
  </w:style>
  <w:style w:type="character" w:styleId="af0">
    <w:name w:val="Emphasis"/>
    <w:uiPriority w:val="20"/>
    <w:qFormat/>
    <w:rsid w:val="00DD0280"/>
    <w:rPr>
      <w:i/>
      <w:iCs/>
    </w:rPr>
  </w:style>
  <w:style w:type="paragraph" w:styleId="af1">
    <w:name w:val="No Spacing"/>
    <w:basedOn w:val="a"/>
    <w:link w:val="af2"/>
    <w:uiPriority w:val="1"/>
    <w:qFormat/>
    <w:rsid w:val="00DD0280"/>
    <w:pPr>
      <w:spacing w:after="0" w:line="240" w:lineRule="auto"/>
    </w:pPr>
    <w:rPr>
      <w:rFonts w:ascii="Times New Roman" w:eastAsia="Times New Roman" w:hAnsi="Times New Roman"/>
      <w:sz w:val="20"/>
      <w:szCs w:val="20"/>
      <w:lang w:eastAsia="ru-RU"/>
    </w:rPr>
  </w:style>
  <w:style w:type="character" w:customStyle="1" w:styleId="af2">
    <w:name w:val="Без интервала Знак"/>
    <w:link w:val="af1"/>
    <w:uiPriority w:val="1"/>
    <w:rsid w:val="00DD0280"/>
    <w:rPr>
      <w:rFonts w:ascii="Times New Roman" w:eastAsia="Times New Roman" w:hAnsi="Times New Roman" w:cs="Times New Roman"/>
      <w:sz w:val="20"/>
      <w:szCs w:val="20"/>
      <w:lang w:eastAsia="ru-RU"/>
    </w:rPr>
  </w:style>
  <w:style w:type="character" w:customStyle="1" w:styleId="a4">
    <w:name w:val="Абзац списка Знак"/>
    <w:aliases w:val="Маркер Знак"/>
    <w:link w:val="12"/>
    <w:uiPriority w:val="34"/>
    <w:locked/>
    <w:rsid w:val="00DD0280"/>
  </w:style>
  <w:style w:type="paragraph" w:styleId="21">
    <w:name w:val="Quote"/>
    <w:basedOn w:val="a"/>
    <w:next w:val="a"/>
    <w:link w:val="22"/>
    <w:uiPriority w:val="29"/>
    <w:qFormat/>
    <w:rsid w:val="00DD0280"/>
    <w:pPr>
      <w:spacing w:after="0" w:line="240" w:lineRule="auto"/>
    </w:pPr>
    <w:rPr>
      <w:rFonts w:ascii="Times New Roman" w:eastAsia="Times New Roman" w:hAnsi="Times New Roman"/>
      <w:i/>
      <w:iCs/>
      <w:color w:val="000000"/>
      <w:sz w:val="20"/>
      <w:szCs w:val="20"/>
      <w:lang w:eastAsia="ru-RU"/>
    </w:rPr>
  </w:style>
  <w:style w:type="character" w:customStyle="1" w:styleId="22">
    <w:name w:val="Цитата 2 Знак"/>
    <w:link w:val="21"/>
    <w:uiPriority w:val="29"/>
    <w:rsid w:val="00DD0280"/>
    <w:rPr>
      <w:rFonts w:ascii="Times New Roman" w:eastAsia="Times New Roman" w:hAnsi="Times New Roman" w:cs="Times New Roman"/>
      <w:i/>
      <w:iCs/>
      <w:color w:val="000000"/>
      <w:sz w:val="20"/>
      <w:szCs w:val="20"/>
      <w:lang w:eastAsia="ru-RU"/>
    </w:rPr>
  </w:style>
  <w:style w:type="character" w:customStyle="1" w:styleId="af3">
    <w:name w:val="Цитата Знак"/>
    <w:uiPriority w:val="29"/>
    <w:rsid w:val="00DD0280"/>
    <w:rPr>
      <w:rFonts w:eastAsia="Times New Roman" w:cs="Times New Roman"/>
      <w:i/>
      <w:iCs/>
      <w:color w:val="000000"/>
      <w:sz w:val="20"/>
      <w:szCs w:val="20"/>
    </w:rPr>
  </w:style>
  <w:style w:type="paragraph" w:styleId="af4">
    <w:name w:val="Intense Quote"/>
    <w:basedOn w:val="a"/>
    <w:next w:val="a"/>
    <w:link w:val="af5"/>
    <w:uiPriority w:val="30"/>
    <w:qFormat/>
    <w:rsid w:val="00DD0280"/>
    <w:pPr>
      <w:pBdr>
        <w:bottom w:val="single" w:sz="4" w:space="4" w:color="4F81BD"/>
      </w:pBdr>
      <w:spacing w:before="200" w:after="280" w:line="240" w:lineRule="auto"/>
      <w:ind w:left="936" w:right="936"/>
    </w:pPr>
    <w:rPr>
      <w:rFonts w:ascii="Times New Roman" w:eastAsia="Times New Roman" w:hAnsi="Times New Roman"/>
      <w:b/>
      <w:bCs/>
      <w:i/>
      <w:iCs/>
      <w:color w:val="4F81BD"/>
      <w:sz w:val="20"/>
      <w:szCs w:val="20"/>
      <w:lang w:eastAsia="ru-RU"/>
    </w:rPr>
  </w:style>
  <w:style w:type="character" w:customStyle="1" w:styleId="af5">
    <w:name w:val="Выделенная цитата Знак"/>
    <w:link w:val="af4"/>
    <w:uiPriority w:val="30"/>
    <w:rsid w:val="00DD0280"/>
    <w:rPr>
      <w:rFonts w:ascii="Times New Roman" w:eastAsia="Times New Roman" w:hAnsi="Times New Roman" w:cs="Times New Roman"/>
      <w:b/>
      <w:bCs/>
      <w:i/>
      <w:iCs/>
      <w:color w:val="4F81BD"/>
      <w:sz w:val="20"/>
      <w:szCs w:val="20"/>
      <w:lang w:eastAsia="ru-RU"/>
    </w:rPr>
  </w:style>
  <w:style w:type="character" w:styleId="af6">
    <w:name w:val="Subtle Emphasis"/>
    <w:uiPriority w:val="19"/>
    <w:qFormat/>
    <w:rsid w:val="00DD0280"/>
    <w:rPr>
      <w:i/>
      <w:iCs/>
      <w:color w:val="808080"/>
    </w:rPr>
  </w:style>
  <w:style w:type="character" w:styleId="af7">
    <w:name w:val="Intense Emphasis"/>
    <w:uiPriority w:val="21"/>
    <w:qFormat/>
    <w:rsid w:val="00DD0280"/>
    <w:rPr>
      <w:b/>
      <w:bCs/>
      <w:i/>
      <w:iCs/>
      <w:color w:val="4F81BD"/>
    </w:rPr>
  </w:style>
  <w:style w:type="character" w:styleId="af8">
    <w:name w:val="Subtle Reference"/>
    <w:uiPriority w:val="31"/>
    <w:qFormat/>
    <w:rsid w:val="00DD0280"/>
    <w:rPr>
      <w:smallCaps/>
      <w:color w:val="C0504D"/>
      <w:u w:val="single"/>
    </w:rPr>
  </w:style>
  <w:style w:type="character" w:styleId="af9">
    <w:name w:val="Intense Reference"/>
    <w:uiPriority w:val="32"/>
    <w:qFormat/>
    <w:rsid w:val="00DD0280"/>
    <w:rPr>
      <w:b/>
      <w:bCs/>
      <w:smallCaps/>
      <w:color w:val="C0504D"/>
      <w:spacing w:val="5"/>
      <w:u w:val="single"/>
    </w:rPr>
  </w:style>
  <w:style w:type="character" w:styleId="afa">
    <w:name w:val="Book Title"/>
    <w:uiPriority w:val="33"/>
    <w:qFormat/>
    <w:rsid w:val="00DD0280"/>
    <w:rPr>
      <w:b/>
      <w:bCs/>
      <w:smallCaps/>
      <w:spacing w:val="5"/>
    </w:rPr>
  </w:style>
  <w:style w:type="paragraph" w:styleId="afb">
    <w:name w:val="TOC Heading"/>
    <w:basedOn w:val="1"/>
    <w:next w:val="a"/>
    <w:uiPriority w:val="39"/>
    <w:qFormat/>
    <w:rsid w:val="00DD0280"/>
    <w:pPr>
      <w:jc w:val="both"/>
      <w:outlineLvl w:val="9"/>
    </w:pPr>
  </w:style>
  <w:style w:type="numbering" w:customStyle="1" w:styleId="111">
    <w:name w:val="Нет списка111"/>
    <w:next w:val="a2"/>
    <w:uiPriority w:val="99"/>
    <w:semiHidden/>
    <w:unhideWhenUsed/>
    <w:rsid w:val="00DD0280"/>
  </w:style>
  <w:style w:type="paragraph" w:styleId="afc">
    <w:name w:val="Balloon Text"/>
    <w:basedOn w:val="a"/>
    <w:link w:val="afd"/>
    <w:uiPriority w:val="99"/>
    <w:unhideWhenUsed/>
    <w:rsid w:val="00DD0280"/>
    <w:pPr>
      <w:spacing w:after="0" w:line="240" w:lineRule="auto"/>
    </w:pPr>
    <w:rPr>
      <w:rFonts w:ascii="Tahoma" w:hAnsi="Tahoma" w:cs="Tahoma"/>
      <w:sz w:val="16"/>
      <w:szCs w:val="16"/>
    </w:rPr>
  </w:style>
  <w:style w:type="character" w:customStyle="1" w:styleId="afd">
    <w:name w:val="Текст выноски Знак"/>
    <w:link w:val="afc"/>
    <w:uiPriority w:val="99"/>
    <w:rsid w:val="00DD0280"/>
    <w:rPr>
      <w:rFonts w:ascii="Tahoma" w:eastAsia="Calibri" w:hAnsi="Tahoma" w:cs="Tahoma"/>
      <w:sz w:val="16"/>
      <w:szCs w:val="16"/>
    </w:rPr>
  </w:style>
  <w:style w:type="character" w:customStyle="1" w:styleId="afe">
    <w:name w:val="Основной текст_"/>
    <w:link w:val="23"/>
    <w:rsid w:val="00DD0280"/>
    <w:rPr>
      <w:sz w:val="17"/>
      <w:szCs w:val="17"/>
      <w:shd w:val="clear" w:color="auto" w:fill="FFFFFF"/>
    </w:rPr>
  </w:style>
  <w:style w:type="character" w:customStyle="1" w:styleId="17">
    <w:name w:val="Основной текст1"/>
    <w:rsid w:val="00DD0280"/>
    <w:rPr>
      <w:rFonts w:ascii="Courier New" w:eastAsia="Courier New" w:hAnsi="Courier New" w:cs="Courier New"/>
      <w:color w:val="000000"/>
      <w:spacing w:val="0"/>
      <w:w w:val="100"/>
      <w:position w:val="0"/>
      <w:sz w:val="17"/>
      <w:szCs w:val="17"/>
      <w:shd w:val="clear" w:color="auto" w:fill="FFFFFF"/>
      <w:lang w:val="ru-RU"/>
    </w:rPr>
  </w:style>
  <w:style w:type="paragraph" w:customStyle="1" w:styleId="23">
    <w:name w:val="Основной текст2"/>
    <w:basedOn w:val="a"/>
    <w:link w:val="afe"/>
    <w:rsid w:val="00DD0280"/>
    <w:pPr>
      <w:widowControl w:val="0"/>
      <w:shd w:val="clear" w:color="auto" w:fill="FFFFFF"/>
      <w:spacing w:after="0" w:line="202" w:lineRule="exact"/>
      <w:ind w:hanging="540"/>
    </w:pPr>
    <w:rPr>
      <w:sz w:val="17"/>
      <w:szCs w:val="17"/>
    </w:rPr>
  </w:style>
  <w:style w:type="paragraph" w:customStyle="1" w:styleId="ConsPlusNormal">
    <w:name w:val="ConsPlusNormal"/>
    <w:rsid w:val="00DD0280"/>
    <w:pPr>
      <w:autoSpaceDE w:val="0"/>
      <w:autoSpaceDN w:val="0"/>
      <w:adjustRightInd w:val="0"/>
    </w:pPr>
    <w:rPr>
      <w:rFonts w:ascii="Arial" w:eastAsia="Times New Roman" w:hAnsi="Arial" w:cs="Arial"/>
    </w:rPr>
  </w:style>
  <w:style w:type="paragraph" w:customStyle="1" w:styleId="aff">
    <w:name w:val="Знак"/>
    <w:basedOn w:val="a"/>
    <w:rsid w:val="00DD0280"/>
    <w:pPr>
      <w:spacing w:after="160" w:line="240" w:lineRule="exact"/>
    </w:pPr>
    <w:rPr>
      <w:rFonts w:ascii="Verdana" w:eastAsia="Times New Roman" w:hAnsi="Verdana"/>
      <w:sz w:val="24"/>
      <w:szCs w:val="24"/>
      <w:lang w:val="en-US"/>
    </w:rPr>
  </w:style>
  <w:style w:type="character" w:styleId="aff0">
    <w:name w:val="Placeholder Text"/>
    <w:uiPriority w:val="99"/>
    <w:semiHidden/>
    <w:rsid w:val="00DD0280"/>
    <w:rPr>
      <w:color w:val="808080"/>
    </w:rPr>
  </w:style>
  <w:style w:type="paragraph" w:customStyle="1" w:styleId="24">
    <w:name w:val="Знак2"/>
    <w:basedOn w:val="a"/>
    <w:rsid w:val="00DD0280"/>
    <w:pPr>
      <w:spacing w:after="160" w:line="240" w:lineRule="exact"/>
    </w:pPr>
    <w:rPr>
      <w:rFonts w:ascii="Verdana" w:eastAsia="Times New Roman" w:hAnsi="Verdana"/>
      <w:sz w:val="20"/>
      <w:szCs w:val="20"/>
      <w:lang w:val="en-US"/>
    </w:rPr>
  </w:style>
  <w:style w:type="table" w:styleId="aff1">
    <w:name w:val="Table Grid"/>
    <w:basedOn w:val="a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D0280"/>
    <w:pPr>
      <w:widowControl w:val="0"/>
      <w:autoSpaceDE w:val="0"/>
      <w:autoSpaceDN w:val="0"/>
      <w:adjustRightInd w:val="0"/>
    </w:pPr>
    <w:rPr>
      <w:rFonts w:ascii="Courier New" w:eastAsia="Times New Roman" w:hAnsi="Courier New" w:cs="Courier New"/>
    </w:rPr>
  </w:style>
  <w:style w:type="character" w:styleId="aff2">
    <w:name w:val="Hyperlink"/>
    <w:uiPriority w:val="99"/>
    <w:unhideWhenUsed/>
    <w:rsid w:val="00DD0280"/>
    <w:rPr>
      <w:color w:val="0000FF"/>
      <w:u w:val="single"/>
    </w:rPr>
  </w:style>
  <w:style w:type="character" w:styleId="aff3">
    <w:name w:val="FollowedHyperlink"/>
    <w:uiPriority w:val="99"/>
    <w:unhideWhenUsed/>
    <w:rsid w:val="00DD0280"/>
    <w:rPr>
      <w:color w:val="800080"/>
      <w:u w:val="single"/>
    </w:rPr>
  </w:style>
  <w:style w:type="paragraph" w:customStyle="1" w:styleId="font5">
    <w:name w:val="font5"/>
    <w:basedOn w:val="a"/>
    <w:rsid w:val="00DD0280"/>
    <w:pPr>
      <w:spacing w:before="100" w:beforeAutospacing="1" w:after="100" w:afterAutospacing="1" w:line="240" w:lineRule="auto"/>
    </w:pPr>
    <w:rPr>
      <w:rFonts w:ascii="Times New Roman" w:eastAsia="Times New Roman" w:hAnsi="Times New Roman"/>
      <w:b/>
      <w:bCs/>
      <w:color w:val="000000"/>
      <w:sz w:val="16"/>
      <w:szCs w:val="16"/>
      <w:lang w:eastAsia="ru-RU"/>
    </w:rPr>
  </w:style>
  <w:style w:type="paragraph" w:customStyle="1" w:styleId="font6">
    <w:name w:val="font6"/>
    <w:basedOn w:val="a"/>
    <w:rsid w:val="00DD0280"/>
    <w:pPr>
      <w:spacing w:before="100" w:beforeAutospacing="1" w:after="100" w:afterAutospacing="1" w:line="240" w:lineRule="auto"/>
    </w:pPr>
    <w:rPr>
      <w:rFonts w:eastAsia="Times New Roman"/>
      <w:color w:val="000000"/>
      <w:sz w:val="16"/>
      <w:szCs w:val="16"/>
      <w:lang w:eastAsia="ru-RU"/>
    </w:rPr>
  </w:style>
  <w:style w:type="paragraph" w:customStyle="1" w:styleId="font7">
    <w:name w:val="font7"/>
    <w:basedOn w:val="a"/>
    <w:rsid w:val="00DD0280"/>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3">
    <w:name w:val="xl63"/>
    <w:basedOn w:val="a"/>
    <w:rsid w:val="00DD028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4">
    <w:name w:val="xl64"/>
    <w:basedOn w:val="a"/>
    <w:rsid w:val="00DD0280"/>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customStyle="1" w:styleId="xl65">
    <w:name w:val="xl65"/>
    <w:basedOn w:val="a"/>
    <w:rsid w:val="00DD0280"/>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6">
    <w:name w:val="xl66"/>
    <w:basedOn w:val="a"/>
    <w:rsid w:val="00DD0280"/>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7">
    <w:name w:val="xl67"/>
    <w:basedOn w:val="a"/>
    <w:rsid w:val="00DD028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rsid w:val="00DD0280"/>
    <w:pPr>
      <w:pBdr>
        <w:lef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69">
    <w:name w:val="xl69"/>
    <w:basedOn w:val="a"/>
    <w:rsid w:val="00DD0280"/>
    <w:pPr>
      <w:pBdr>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0">
    <w:name w:val="xl70"/>
    <w:basedOn w:val="a"/>
    <w:rsid w:val="00DD028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
    <w:name w:val="xl71"/>
    <w:basedOn w:val="a"/>
    <w:rsid w:val="00DD0280"/>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2">
    <w:name w:val="xl72"/>
    <w:basedOn w:val="a"/>
    <w:rsid w:val="00DD0280"/>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73">
    <w:name w:val="xl73"/>
    <w:basedOn w:val="a"/>
    <w:rsid w:val="00DD028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4">
    <w:name w:val="xl74"/>
    <w:basedOn w:val="a"/>
    <w:rsid w:val="00DD0280"/>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5">
    <w:name w:val="xl75"/>
    <w:basedOn w:val="a"/>
    <w:rsid w:val="00DD0280"/>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6">
    <w:name w:val="xl76"/>
    <w:basedOn w:val="a"/>
    <w:rsid w:val="00DD028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7">
    <w:name w:val="xl77"/>
    <w:basedOn w:val="a"/>
    <w:rsid w:val="00DD0280"/>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
    <w:rsid w:val="00DD0280"/>
    <w:pPr>
      <w:pBdr>
        <w:lef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79">
    <w:name w:val="xl79"/>
    <w:basedOn w:val="a"/>
    <w:rsid w:val="00DD0280"/>
    <w:pPr>
      <w:pBdr>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0">
    <w:name w:val="xl80"/>
    <w:basedOn w:val="a"/>
    <w:rsid w:val="00DD028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
    <w:rsid w:val="00DD0280"/>
    <w:pPr>
      <w:pBdr>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2">
    <w:name w:val="xl82"/>
    <w:basedOn w:val="a"/>
    <w:rsid w:val="00DD0280"/>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83">
    <w:name w:val="xl83"/>
    <w:basedOn w:val="a"/>
    <w:rsid w:val="00DD028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
    <w:rsid w:val="00DD028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5">
    <w:name w:val="xl85"/>
    <w:basedOn w:val="a"/>
    <w:rsid w:val="00DD0280"/>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6">
    <w:name w:val="xl86"/>
    <w:basedOn w:val="a"/>
    <w:rsid w:val="00DD028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7">
    <w:name w:val="xl87"/>
    <w:basedOn w:val="a"/>
    <w:rsid w:val="00DD0280"/>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xl88">
    <w:name w:val="xl88"/>
    <w:basedOn w:val="a"/>
    <w:rsid w:val="00DD028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9">
    <w:name w:val="xl89"/>
    <w:basedOn w:val="a"/>
    <w:rsid w:val="00DD028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0">
    <w:name w:val="xl90"/>
    <w:basedOn w:val="a"/>
    <w:rsid w:val="00DD028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1">
    <w:name w:val="xl91"/>
    <w:basedOn w:val="a"/>
    <w:rsid w:val="00DD028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2">
    <w:name w:val="xl92"/>
    <w:basedOn w:val="a"/>
    <w:rsid w:val="00DD028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3">
    <w:name w:val="xl93"/>
    <w:basedOn w:val="a"/>
    <w:rsid w:val="00DD028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4">
    <w:name w:val="xl94"/>
    <w:basedOn w:val="a"/>
    <w:rsid w:val="00DD028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95">
    <w:name w:val="xl95"/>
    <w:basedOn w:val="a"/>
    <w:rsid w:val="00DD0280"/>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6">
    <w:name w:val="xl96"/>
    <w:basedOn w:val="a"/>
    <w:rsid w:val="00DD0280"/>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7">
    <w:name w:val="xl97"/>
    <w:basedOn w:val="a"/>
    <w:rsid w:val="00DD0280"/>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98">
    <w:name w:val="xl98"/>
    <w:basedOn w:val="a"/>
    <w:rsid w:val="00DD028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99">
    <w:name w:val="xl99"/>
    <w:basedOn w:val="a"/>
    <w:rsid w:val="00DD028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0">
    <w:name w:val="xl100"/>
    <w:basedOn w:val="a"/>
    <w:rsid w:val="00DD028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1">
    <w:name w:val="xl101"/>
    <w:basedOn w:val="a"/>
    <w:rsid w:val="00DD0280"/>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2">
    <w:name w:val="xl102"/>
    <w:basedOn w:val="a"/>
    <w:rsid w:val="00DD0280"/>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3">
    <w:name w:val="xl103"/>
    <w:basedOn w:val="a"/>
    <w:rsid w:val="00DD028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104">
    <w:name w:val="xl104"/>
    <w:basedOn w:val="a"/>
    <w:rsid w:val="00DD0280"/>
    <w:pPr>
      <w:pBdr>
        <w:top w:val="single" w:sz="8" w:space="0" w:color="auto"/>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5">
    <w:name w:val="xl105"/>
    <w:basedOn w:val="a"/>
    <w:rsid w:val="00DD0280"/>
    <w:pPr>
      <w:pBdr>
        <w:left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6">
    <w:name w:val="xl106"/>
    <w:basedOn w:val="a"/>
    <w:rsid w:val="00DD0280"/>
    <w:pPr>
      <w:pBdr>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107">
    <w:name w:val="xl107"/>
    <w:basedOn w:val="a"/>
    <w:rsid w:val="00DD0280"/>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8">
    <w:name w:val="xl108"/>
    <w:basedOn w:val="a"/>
    <w:rsid w:val="00DD0280"/>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09">
    <w:name w:val="xl109"/>
    <w:basedOn w:val="a"/>
    <w:rsid w:val="00DD0280"/>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0">
    <w:name w:val="xl110"/>
    <w:basedOn w:val="a"/>
    <w:rsid w:val="00DD0280"/>
    <w:pPr>
      <w:pBdr>
        <w:top w:val="single" w:sz="8" w:space="0" w:color="auto"/>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1">
    <w:name w:val="xl111"/>
    <w:basedOn w:val="a"/>
    <w:rsid w:val="00DD0280"/>
    <w:pPr>
      <w:pBdr>
        <w:left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2">
    <w:name w:val="xl112"/>
    <w:basedOn w:val="a"/>
    <w:rsid w:val="00DD0280"/>
    <w:pPr>
      <w:pBdr>
        <w:left w:val="single" w:sz="8" w:space="0" w:color="auto"/>
        <w:bottom w:val="single" w:sz="8" w:space="0" w:color="auto"/>
        <w:right w:val="single" w:sz="8"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13">
    <w:name w:val="xl113"/>
    <w:basedOn w:val="a"/>
    <w:rsid w:val="00DD0280"/>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6"/>
      <w:szCs w:val="16"/>
      <w:lang w:eastAsia="ru-RU"/>
    </w:rPr>
  </w:style>
  <w:style w:type="paragraph" w:styleId="aff4">
    <w:name w:val="Body Text Indent"/>
    <w:basedOn w:val="a"/>
    <w:link w:val="aff5"/>
    <w:rsid w:val="00DD0280"/>
    <w:pPr>
      <w:spacing w:after="0" w:line="240" w:lineRule="auto"/>
      <w:ind w:firstLine="709"/>
      <w:jc w:val="both"/>
    </w:pPr>
    <w:rPr>
      <w:rFonts w:ascii="Times New Roman" w:eastAsia="Times New Roman" w:hAnsi="Times New Roman"/>
      <w:sz w:val="28"/>
      <w:szCs w:val="24"/>
      <w:lang w:eastAsia="ru-RU"/>
    </w:rPr>
  </w:style>
  <w:style w:type="character" w:customStyle="1" w:styleId="aff5">
    <w:name w:val="Основной текст с отступом Знак"/>
    <w:link w:val="aff4"/>
    <w:rsid w:val="00DD0280"/>
    <w:rPr>
      <w:rFonts w:ascii="Times New Roman" w:eastAsia="Times New Roman" w:hAnsi="Times New Roman" w:cs="Times New Roman"/>
      <w:sz w:val="28"/>
      <w:szCs w:val="24"/>
      <w:lang w:eastAsia="ru-RU"/>
    </w:rPr>
  </w:style>
  <w:style w:type="character" w:styleId="aff6">
    <w:name w:val="page number"/>
    <w:basedOn w:val="a0"/>
    <w:rsid w:val="00DD0280"/>
  </w:style>
  <w:style w:type="paragraph" w:styleId="31">
    <w:name w:val="toc 3"/>
    <w:basedOn w:val="a"/>
    <w:next w:val="a"/>
    <w:autoRedefine/>
    <w:uiPriority w:val="39"/>
    <w:unhideWhenUsed/>
    <w:rsid w:val="00DD0280"/>
    <w:pPr>
      <w:spacing w:after="100" w:line="240" w:lineRule="auto"/>
      <w:ind w:left="440"/>
    </w:pPr>
  </w:style>
  <w:style w:type="paragraph" w:styleId="aff7">
    <w:name w:val="Normal (Web)"/>
    <w:basedOn w:val="a"/>
    <w:uiPriority w:val="99"/>
    <w:unhideWhenUsed/>
    <w:rsid w:val="00DD0280"/>
    <w:pPr>
      <w:spacing w:before="100" w:beforeAutospacing="1" w:after="100" w:afterAutospacing="1" w:line="240" w:lineRule="auto"/>
    </w:pPr>
    <w:rPr>
      <w:rFonts w:ascii="Times New Roman" w:eastAsia="Times New Roman" w:hAnsi="Times New Roman"/>
      <w:sz w:val="24"/>
      <w:szCs w:val="24"/>
      <w:lang w:eastAsia="ru-RU"/>
    </w:rPr>
  </w:style>
  <w:style w:type="character" w:styleId="aff8">
    <w:name w:val="annotation reference"/>
    <w:uiPriority w:val="99"/>
    <w:unhideWhenUsed/>
    <w:rsid w:val="00DD0280"/>
    <w:rPr>
      <w:sz w:val="16"/>
      <w:szCs w:val="16"/>
    </w:rPr>
  </w:style>
  <w:style w:type="paragraph" w:styleId="aff9">
    <w:name w:val="annotation text"/>
    <w:basedOn w:val="a"/>
    <w:link w:val="affa"/>
    <w:uiPriority w:val="99"/>
    <w:unhideWhenUsed/>
    <w:rsid w:val="00DD0280"/>
    <w:pPr>
      <w:spacing w:after="0" w:line="240" w:lineRule="auto"/>
    </w:pPr>
    <w:rPr>
      <w:sz w:val="20"/>
      <w:szCs w:val="20"/>
    </w:rPr>
  </w:style>
  <w:style w:type="character" w:customStyle="1" w:styleId="affa">
    <w:name w:val="Текст примечания Знак"/>
    <w:link w:val="aff9"/>
    <w:uiPriority w:val="99"/>
    <w:rsid w:val="00DD0280"/>
    <w:rPr>
      <w:rFonts w:ascii="Calibri" w:eastAsia="Calibri" w:hAnsi="Calibri" w:cs="Times New Roman"/>
      <w:sz w:val="20"/>
      <w:szCs w:val="20"/>
    </w:rPr>
  </w:style>
  <w:style w:type="paragraph" w:styleId="25">
    <w:name w:val="toc 2"/>
    <w:basedOn w:val="a"/>
    <w:next w:val="a"/>
    <w:autoRedefine/>
    <w:uiPriority w:val="39"/>
    <w:unhideWhenUsed/>
    <w:rsid w:val="00DD0280"/>
    <w:pPr>
      <w:spacing w:after="100" w:line="240" w:lineRule="auto"/>
      <w:ind w:left="220"/>
    </w:pPr>
  </w:style>
  <w:style w:type="paragraph" w:styleId="18">
    <w:name w:val="toc 1"/>
    <w:basedOn w:val="a"/>
    <w:next w:val="a"/>
    <w:autoRedefine/>
    <w:uiPriority w:val="39"/>
    <w:unhideWhenUsed/>
    <w:rsid w:val="00DD0280"/>
    <w:pPr>
      <w:spacing w:after="100" w:line="240" w:lineRule="auto"/>
    </w:pPr>
    <w:rPr>
      <w:rFonts w:eastAsia="Times New Roman"/>
      <w:lang w:eastAsia="ru-RU"/>
    </w:rPr>
  </w:style>
  <w:style w:type="paragraph" w:styleId="41">
    <w:name w:val="toc 4"/>
    <w:basedOn w:val="a"/>
    <w:next w:val="a"/>
    <w:autoRedefine/>
    <w:uiPriority w:val="39"/>
    <w:unhideWhenUsed/>
    <w:rsid w:val="00DD0280"/>
    <w:pPr>
      <w:spacing w:after="100" w:line="240" w:lineRule="auto"/>
      <w:ind w:left="660"/>
    </w:pPr>
    <w:rPr>
      <w:rFonts w:eastAsia="Times New Roman"/>
      <w:lang w:eastAsia="ru-RU"/>
    </w:rPr>
  </w:style>
  <w:style w:type="paragraph" w:styleId="51">
    <w:name w:val="toc 5"/>
    <w:basedOn w:val="a"/>
    <w:next w:val="a"/>
    <w:autoRedefine/>
    <w:uiPriority w:val="39"/>
    <w:unhideWhenUsed/>
    <w:rsid w:val="00DD0280"/>
    <w:pPr>
      <w:spacing w:after="100" w:line="240" w:lineRule="auto"/>
      <w:ind w:left="880"/>
    </w:pPr>
    <w:rPr>
      <w:rFonts w:eastAsia="Times New Roman"/>
      <w:lang w:eastAsia="ru-RU"/>
    </w:rPr>
  </w:style>
  <w:style w:type="paragraph" w:styleId="61">
    <w:name w:val="toc 6"/>
    <w:basedOn w:val="a"/>
    <w:next w:val="a"/>
    <w:autoRedefine/>
    <w:uiPriority w:val="39"/>
    <w:unhideWhenUsed/>
    <w:rsid w:val="00DD0280"/>
    <w:pPr>
      <w:spacing w:after="100" w:line="240" w:lineRule="auto"/>
      <w:ind w:left="1100"/>
    </w:pPr>
    <w:rPr>
      <w:rFonts w:eastAsia="Times New Roman"/>
      <w:lang w:eastAsia="ru-RU"/>
    </w:rPr>
  </w:style>
  <w:style w:type="paragraph" w:styleId="71">
    <w:name w:val="toc 7"/>
    <w:basedOn w:val="a"/>
    <w:next w:val="a"/>
    <w:autoRedefine/>
    <w:uiPriority w:val="39"/>
    <w:unhideWhenUsed/>
    <w:rsid w:val="00DD0280"/>
    <w:pPr>
      <w:spacing w:after="100" w:line="240" w:lineRule="auto"/>
      <w:ind w:left="1320"/>
    </w:pPr>
    <w:rPr>
      <w:rFonts w:eastAsia="Times New Roman"/>
      <w:lang w:eastAsia="ru-RU"/>
    </w:rPr>
  </w:style>
  <w:style w:type="paragraph" w:styleId="81">
    <w:name w:val="toc 8"/>
    <w:basedOn w:val="a"/>
    <w:next w:val="a"/>
    <w:autoRedefine/>
    <w:uiPriority w:val="39"/>
    <w:unhideWhenUsed/>
    <w:rsid w:val="00DD0280"/>
    <w:pPr>
      <w:spacing w:after="100" w:line="240" w:lineRule="auto"/>
      <w:ind w:left="1540"/>
    </w:pPr>
    <w:rPr>
      <w:rFonts w:eastAsia="Times New Roman"/>
      <w:lang w:eastAsia="ru-RU"/>
    </w:rPr>
  </w:style>
  <w:style w:type="paragraph" w:styleId="91">
    <w:name w:val="toc 9"/>
    <w:basedOn w:val="a"/>
    <w:next w:val="a"/>
    <w:autoRedefine/>
    <w:uiPriority w:val="39"/>
    <w:unhideWhenUsed/>
    <w:rsid w:val="00DD0280"/>
    <w:pPr>
      <w:spacing w:after="100" w:line="240" w:lineRule="auto"/>
      <w:ind w:left="1760"/>
    </w:pPr>
    <w:rPr>
      <w:rFonts w:eastAsia="Times New Roman"/>
      <w:lang w:eastAsia="ru-RU"/>
    </w:rPr>
  </w:style>
  <w:style w:type="paragraph" w:styleId="affb">
    <w:name w:val="annotation subject"/>
    <w:basedOn w:val="aff9"/>
    <w:next w:val="aff9"/>
    <w:link w:val="affc"/>
    <w:uiPriority w:val="99"/>
    <w:unhideWhenUsed/>
    <w:rsid w:val="00DD0280"/>
    <w:rPr>
      <w:b/>
      <w:bCs/>
    </w:rPr>
  </w:style>
  <w:style w:type="character" w:customStyle="1" w:styleId="affc">
    <w:name w:val="Тема примечания Знак"/>
    <w:link w:val="affb"/>
    <w:uiPriority w:val="99"/>
    <w:rsid w:val="00DD0280"/>
    <w:rPr>
      <w:rFonts w:ascii="Calibri" w:eastAsia="Calibri" w:hAnsi="Calibri" w:cs="Times New Roman"/>
      <w:b/>
      <w:bCs/>
      <w:sz w:val="20"/>
      <w:szCs w:val="20"/>
    </w:rPr>
  </w:style>
  <w:style w:type="paragraph" w:styleId="affd">
    <w:name w:val="Revision"/>
    <w:hidden/>
    <w:uiPriority w:val="99"/>
    <w:rsid w:val="00DD0280"/>
    <w:rPr>
      <w:sz w:val="22"/>
      <w:szCs w:val="22"/>
      <w:lang w:eastAsia="en-US"/>
    </w:rPr>
  </w:style>
  <w:style w:type="paragraph" w:styleId="affe">
    <w:name w:val="Body Text"/>
    <w:basedOn w:val="a"/>
    <w:link w:val="afff"/>
    <w:uiPriority w:val="99"/>
    <w:unhideWhenUsed/>
    <w:rsid w:val="00DD0280"/>
    <w:pPr>
      <w:spacing w:after="120" w:line="240" w:lineRule="auto"/>
    </w:pPr>
  </w:style>
  <w:style w:type="character" w:customStyle="1" w:styleId="afff">
    <w:name w:val="Основной текст Знак"/>
    <w:link w:val="affe"/>
    <w:uiPriority w:val="99"/>
    <w:rsid w:val="00DD0280"/>
    <w:rPr>
      <w:rFonts w:ascii="Calibri" w:eastAsia="Calibri" w:hAnsi="Calibri" w:cs="Times New Roman"/>
    </w:rPr>
  </w:style>
  <w:style w:type="character" w:customStyle="1" w:styleId="ListParagraphChar">
    <w:name w:val="List Paragraph Char"/>
    <w:link w:val="19"/>
    <w:locked/>
    <w:rsid w:val="00DD0280"/>
    <w:rPr>
      <w:rFonts w:ascii="Calibri" w:hAnsi="Calibri"/>
    </w:rPr>
  </w:style>
  <w:style w:type="paragraph" w:customStyle="1" w:styleId="19">
    <w:name w:val="Абзац списка1"/>
    <w:basedOn w:val="a"/>
    <w:link w:val="ListParagraphChar"/>
    <w:qFormat/>
    <w:rsid w:val="00DD0280"/>
    <w:pPr>
      <w:spacing w:after="0" w:line="240" w:lineRule="auto"/>
      <w:ind w:left="720"/>
    </w:pPr>
  </w:style>
  <w:style w:type="paragraph" w:customStyle="1" w:styleId="afff0">
    <w:name w:val="_Текст"/>
    <w:basedOn w:val="a"/>
    <w:rsid w:val="00DD0280"/>
    <w:pPr>
      <w:spacing w:after="0" w:line="240" w:lineRule="auto"/>
      <w:ind w:right="454" w:firstLine="720"/>
      <w:jc w:val="both"/>
    </w:pPr>
    <w:rPr>
      <w:rFonts w:ascii="Times New Roman" w:eastAsia="Times New Roman" w:hAnsi="Times New Roman"/>
      <w:sz w:val="28"/>
      <w:szCs w:val="20"/>
      <w:lang w:eastAsia="ru-RU"/>
    </w:rPr>
  </w:style>
  <w:style w:type="paragraph" w:customStyle="1" w:styleId="27">
    <w:name w:val="Абзац списка2"/>
    <w:basedOn w:val="a"/>
    <w:rsid w:val="00DD0280"/>
    <w:pPr>
      <w:spacing w:after="0" w:line="240" w:lineRule="auto"/>
      <w:ind w:left="720"/>
    </w:pPr>
    <w:rPr>
      <w:rFonts w:eastAsia="Times New Roman"/>
    </w:rPr>
  </w:style>
  <w:style w:type="numbering" w:customStyle="1" w:styleId="1111">
    <w:name w:val="Нет списка1111"/>
    <w:next w:val="a2"/>
    <w:uiPriority w:val="99"/>
    <w:semiHidden/>
    <w:unhideWhenUsed/>
    <w:rsid w:val="00DD0280"/>
  </w:style>
  <w:style w:type="numbering" w:customStyle="1" w:styleId="28">
    <w:name w:val="Нет списка2"/>
    <w:next w:val="a2"/>
    <w:uiPriority w:val="99"/>
    <w:semiHidden/>
    <w:unhideWhenUsed/>
    <w:rsid w:val="00DD0280"/>
  </w:style>
  <w:style w:type="paragraph" w:customStyle="1" w:styleId="32">
    <w:name w:val="Знак3"/>
    <w:basedOn w:val="a"/>
    <w:rsid w:val="00DD0280"/>
    <w:pPr>
      <w:widowControl w:val="0"/>
      <w:autoSpaceDE w:val="0"/>
      <w:autoSpaceDN w:val="0"/>
      <w:adjustRightInd w:val="0"/>
      <w:spacing w:after="160" w:line="240" w:lineRule="exact"/>
    </w:pPr>
    <w:rPr>
      <w:rFonts w:ascii="Verdana" w:eastAsia="Times New Roman" w:hAnsi="Verdana"/>
      <w:sz w:val="20"/>
      <w:szCs w:val="20"/>
      <w:lang w:val="en-US"/>
    </w:rPr>
  </w:style>
  <w:style w:type="table" w:customStyle="1" w:styleId="1a">
    <w:name w:val="Сетка таблицы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8"/>
    <w:basedOn w:val="a"/>
    <w:rsid w:val="00DD0280"/>
    <w:pPr>
      <w:spacing w:before="100" w:beforeAutospacing="1" w:after="100" w:afterAutospacing="1" w:line="240" w:lineRule="auto"/>
    </w:pPr>
    <w:rPr>
      <w:rFonts w:ascii="Times New Roman" w:eastAsia="Times New Roman" w:hAnsi="Times New Roman"/>
      <w:i/>
      <w:iCs/>
      <w:color w:val="000000"/>
      <w:sz w:val="18"/>
      <w:szCs w:val="18"/>
      <w:lang w:eastAsia="ru-RU"/>
    </w:rPr>
  </w:style>
  <w:style w:type="paragraph" w:customStyle="1" w:styleId="xl114">
    <w:name w:val="xl114"/>
    <w:basedOn w:val="a"/>
    <w:rsid w:val="00DD0280"/>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5">
    <w:name w:val="xl115"/>
    <w:basedOn w:val="a"/>
    <w:rsid w:val="00DD0280"/>
    <w:pPr>
      <w:pBdr>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6">
    <w:name w:val="xl116"/>
    <w:basedOn w:val="a"/>
    <w:rsid w:val="00DD0280"/>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17">
    <w:name w:val="xl117"/>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8">
    <w:name w:val="xl118"/>
    <w:basedOn w:val="a"/>
    <w:rsid w:val="00DD02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19">
    <w:name w:val="xl119"/>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20">
    <w:name w:val="xl120"/>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1">
    <w:name w:val="xl121"/>
    <w:basedOn w:val="a"/>
    <w:rsid w:val="00DD028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2">
    <w:name w:val="xl122"/>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23">
    <w:name w:val="xl123"/>
    <w:basedOn w:val="a"/>
    <w:rsid w:val="00DD0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sz w:val="18"/>
      <w:szCs w:val="18"/>
      <w:lang w:eastAsia="ru-RU"/>
    </w:rPr>
  </w:style>
  <w:style w:type="paragraph" w:customStyle="1" w:styleId="xl124">
    <w:name w:val="xl124"/>
    <w:basedOn w:val="a"/>
    <w:rsid w:val="00DD02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25">
    <w:name w:val="xl125"/>
    <w:basedOn w:val="a"/>
    <w:rsid w:val="00DD0280"/>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26">
    <w:name w:val="xl126"/>
    <w:basedOn w:val="a"/>
    <w:rsid w:val="00DD0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7">
    <w:name w:val="xl127"/>
    <w:basedOn w:val="a"/>
    <w:rsid w:val="00DD02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8">
    <w:name w:val="xl128"/>
    <w:basedOn w:val="a"/>
    <w:rsid w:val="00DD02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29">
    <w:name w:val="xl129"/>
    <w:basedOn w:val="a"/>
    <w:rsid w:val="00DD02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130">
    <w:name w:val="xl130"/>
    <w:basedOn w:val="a"/>
    <w:rsid w:val="00DD0280"/>
    <w:pPr>
      <w:pBdr>
        <w:top w:val="single" w:sz="4" w:space="0" w:color="auto"/>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1">
    <w:name w:val="xl131"/>
    <w:basedOn w:val="a"/>
    <w:rsid w:val="00DD0280"/>
    <w:pPr>
      <w:pBdr>
        <w:left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2">
    <w:name w:val="xl132"/>
    <w:basedOn w:val="a"/>
    <w:rsid w:val="00DD0280"/>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3">
    <w:name w:val="xl133"/>
    <w:basedOn w:val="a"/>
    <w:rsid w:val="00DD028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olor w:val="000000"/>
      <w:sz w:val="18"/>
      <w:szCs w:val="18"/>
      <w:lang w:eastAsia="ru-RU"/>
    </w:rPr>
  </w:style>
  <w:style w:type="paragraph" w:customStyle="1" w:styleId="xl134">
    <w:name w:val="xl134"/>
    <w:basedOn w:val="a"/>
    <w:rsid w:val="00DD0280"/>
    <w:pPr>
      <w:pBdr>
        <w:top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35">
    <w:name w:val="xl135"/>
    <w:basedOn w:val="a"/>
    <w:rsid w:val="00DD0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36">
    <w:name w:val="xl136"/>
    <w:basedOn w:val="a"/>
    <w:rsid w:val="00DD0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37">
    <w:name w:val="xl137"/>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8">
    <w:name w:val="xl138"/>
    <w:basedOn w:val="a"/>
    <w:rsid w:val="00DD028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39">
    <w:name w:val="xl139"/>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40">
    <w:name w:val="xl140"/>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1">
    <w:name w:val="xl141"/>
    <w:basedOn w:val="a"/>
    <w:rsid w:val="00DD02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2">
    <w:name w:val="xl142"/>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43">
    <w:name w:val="xl143"/>
    <w:basedOn w:val="a"/>
    <w:rsid w:val="00DD02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44">
    <w:name w:val="xl144"/>
    <w:basedOn w:val="a"/>
    <w:rsid w:val="00DD028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5">
    <w:name w:val="xl145"/>
    <w:basedOn w:val="a"/>
    <w:rsid w:val="00DD028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46">
    <w:name w:val="xl146"/>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7">
    <w:name w:val="xl147"/>
    <w:basedOn w:val="a"/>
    <w:rsid w:val="00DD0280"/>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8">
    <w:name w:val="xl148"/>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149">
    <w:name w:val="xl149"/>
    <w:basedOn w:val="a"/>
    <w:rsid w:val="00DD0280"/>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50">
    <w:name w:val="xl150"/>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1">
    <w:name w:val="xl151"/>
    <w:basedOn w:val="a"/>
    <w:rsid w:val="00DD0280"/>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2">
    <w:name w:val="xl152"/>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3">
    <w:name w:val="xl153"/>
    <w:basedOn w:val="a"/>
    <w:rsid w:val="00DD02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4">
    <w:name w:val="xl154"/>
    <w:basedOn w:val="a"/>
    <w:rsid w:val="00DD0280"/>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5">
    <w:name w:val="xl155"/>
    <w:basedOn w:val="a"/>
    <w:rsid w:val="00DD02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56">
    <w:name w:val="xl156"/>
    <w:basedOn w:val="a"/>
    <w:rsid w:val="00DD0280"/>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57">
    <w:name w:val="xl157"/>
    <w:basedOn w:val="a"/>
    <w:rsid w:val="00DD0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18"/>
      <w:szCs w:val="18"/>
      <w:lang w:eastAsia="ru-RU"/>
    </w:rPr>
  </w:style>
  <w:style w:type="paragraph" w:customStyle="1" w:styleId="xl158">
    <w:name w:val="xl158"/>
    <w:basedOn w:val="a"/>
    <w:rsid w:val="00DD028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b/>
      <w:bCs/>
      <w:color w:val="000000"/>
      <w:sz w:val="18"/>
      <w:szCs w:val="18"/>
      <w:lang w:eastAsia="ru-RU"/>
    </w:rPr>
  </w:style>
  <w:style w:type="paragraph" w:customStyle="1" w:styleId="xl159">
    <w:name w:val="xl159"/>
    <w:basedOn w:val="a"/>
    <w:rsid w:val="00DD02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b/>
      <w:bCs/>
      <w:color w:val="000000"/>
      <w:sz w:val="18"/>
      <w:szCs w:val="18"/>
      <w:lang w:eastAsia="ru-RU"/>
    </w:rPr>
  </w:style>
  <w:style w:type="paragraph" w:customStyle="1" w:styleId="xl160">
    <w:name w:val="xl160"/>
    <w:basedOn w:val="a"/>
    <w:rsid w:val="00DD0280"/>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1">
    <w:name w:val="xl161"/>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2">
    <w:name w:val="xl162"/>
    <w:basedOn w:val="a"/>
    <w:rsid w:val="00DD0280"/>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3">
    <w:name w:val="xl163"/>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64">
    <w:name w:val="xl164"/>
    <w:basedOn w:val="a"/>
    <w:rsid w:val="00DD0280"/>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5">
    <w:name w:val="xl165"/>
    <w:basedOn w:val="a"/>
    <w:rsid w:val="00DD0280"/>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6">
    <w:name w:val="xl166"/>
    <w:basedOn w:val="a"/>
    <w:rsid w:val="00DD0280"/>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67">
    <w:name w:val="xl167"/>
    <w:basedOn w:val="a"/>
    <w:rsid w:val="00DD0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68">
    <w:name w:val="xl168"/>
    <w:basedOn w:val="a"/>
    <w:rsid w:val="00DD0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69">
    <w:name w:val="xl169"/>
    <w:basedOn w:val="a"/>
    <w:rsid w:val="00DD0280"/>
    <w:pPr>
      <w:pBdr>
        <w:top w:val="single" w:sz="4" w:space="0" w:color="auto"/>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0">
    <w:name w:val="xl170"/>
    <w:basedOn w:val="a"/>
    <w:rsid w:val="00DD0280"/>
    <w:pPr>
      <w:pBdr>
        <w:left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1">
    <w:name w:val="xl171"/>
    <w:basedOn w:val="a"/>
    <w:rsid w:val="00DD0280"/>
    <w:pPr>
      <w:pBdr>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2">
    <w:name w:val="xl172"/>
    <w:basedOn w:val="a"/>
    <w:rsid w:val="00DD028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8"/>
      <w:szCs w:val="18"/>
      <w:lang w:eastAsia="ru-RU"/>
    </w:rPr>
  </w:style>
  <w:style w:type="paragraph" w:customStyle="1" w:styleId="xl173">
    <w:name w:val="xl173"/>
    <w:basedOn w:val="a"/>
    <w:rsid w:val="00DD0280"/>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eastAsia="Times New Roman" w:hAnsi="Times New Roman"/>
      <w:color w:val="000000"/>
      <w:sz w:val="18"/>
      <w:szCs w:val="18"/>
      <w:lang w:eastAsia="ru-RU"/>
    </w:rPr>
  </w:style>
  <w:style w:type="paragraph" w:customStyle="1" w:styleId="xl174">
    <w:name w:val="xl174"/>
    <w:basedOn w:val="a"/>
    <w:rsid w:val="00DD028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18"/>
      <w:szCs w:val="18"/>
      <w:lang w:eastAsia="ru-RU"/>
    </w:rPr>
  </w:style>
  <w:style w:type="paragraph" w:customStyle="1" w:styleId="xl175">
    <w:name w:val="xl175"/>
    <w:basedOn w:val="a"/>
    <w:rsid w:val="00DD028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6">
    <w:name w:val="xl176"/>
    <w:basedOn w:val="a"/>
    <w:rsid w:val="00DD028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18"/>
      <w:szCs w:val="18"/>
      <w:lang w:eastAsia="ru-RU"/>
    </w:rPr>
  </w:style>
  <w:style w:type="paragraph" w:customStyle="1" w:styleId="xl177">
    <w:name w:val="xl177"/>
    <w:basedOn w:val="a"/>
    <w:rsid w:val="00DD028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b/>
      <w:bCs/>
      <w:color w:val="000000"/>
      <w:sz w:val="18"/>
      <w:szCs w:val="18"/>
      <w:lang w:eastAsia="ru-RU"/>
    </w:rPr>
  </w:style>
  <w:style w:type="paragraph" w:customStyle="1" w:styleId="xl178">
    <w:name w:val="xl178"/>
    <w:basedOn w:val="a"/>
    <w:rsid w:val="00DD028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000000"/>
      <w:sz w:val="18"/>
      <w:szCs w:val="18"/>
      <w:lang w:eastAsia="ru-RU"/>
    </w:rPr>
  </w:style>
  <w:style w:type="paragraph" w:styleId="afff1">
    <w:name w:val="endnote text"/>
    <w:basedOn w:val="a"/>
    <w:link w:val="afff2"/>
    <w:uiPriority w:val="99"/>
    <w:unhideWhenUsed/>
    <w:rsid w:val="00DD0280"/>
    <w:pPr>
      <w:spacing w:after="0" w:line="240" w:lineRule="auto"/>
    </w:pPr>
    <w:rPr>
      <w:sz w:val="20"/>
      <w:szCs w:val="20"/>
    </w:rPr>
  </w:style>
  <w:style w:type="character" w:customStyle="1" w:styleId="afff2">
    <w:name w:val="Текст концевой сноски Знак"/>
    <w:link w:val="afff1"/>
    <w:uiPriority w:val="99"/>
    <w:rsid w:val="00DD0280"/>
    <w:rPr>
      <w:rFonts w:ascii="Calibri" w:eastAsia="Calibri" w:hAnsi="Calibri" w:cs="Times New Roman"/>
      <w:sz w:val="20"/>
      <w:szCs w:val="20"/>
    </w:rPr>
  </w:style>
  <w:style w:type="character" w:styleId="afff3">
    <w:name w:val="endnote reference"/>
    <w:uiPriority w:val="99"/>
    <w:unhideWhenUsed/>
    <w:rsid w:val="00DD0280"/>
    <w:rPr>
      <w:vertAlign w:val="superscript"/>
    </w:rPr>
  </w:style>
  <w:style w:type="paragraph" w:customStyle="1" w:styleId="1b">
    <w:name w:val="Знак1"/>
    <w:basedOn w:val="a"/>
    <w:rsid w:val="00DD0280"/>
    <w:pPr>
      <w:widowControl w:val="0"/>
      <w:autoSpaceDE w:val="0"/>
      <w:autoSpaceDN w:val="0"/>
      <w:adjustRightInd w:val="0"/>
      <w:spacing w:after="160" w:line="240" w:lineRule="exact"/>
    </w:pPr>
    <w:rPr>
      <w:rFonts w:ascii="Verdana" w:eastAsia="Times New Roman" w:hAnsi="Verdana"/>
      <w:sz w:val="20"/>
      <w:szCs w:val="20"/>
      <w:lang w:val="en-US"/>
    </w:rPr>
  </w:style>
  <w:style w:type="table" w:styleId="-3">
    <w:name w:val="Light Shading Accent 3"/>
    <w:basedOn w:val="a1"/>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
    <w:name w:val="Основной текст8"/>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D0280"/>
    <w:pPr>
      <w:shd w:val="clear" w:color="auto" w:fill="FFFFFF"/>
      <w:spacing w:after="0" w:line="0" w:lineRule="atLeast"/>
      <w:ind w:hanging="360"/>
    </w:pPr>
    <w:rPr>
      <w:rFonts w:ascii="Times New Roman" w:eastAsia="Times New Roman" w:hAnsi="Times New Roman"/>
      <w:color w:val="000000"/>
      <w:sz w:val="18"/>
      <w:szCs w:val="18"/>
      <w:lang w:eastAsia="ru-RU"/>
    </w:rPr>
  </w:style>
  <w:style w:type="character" w:customStyle="1" w:styleId="43">
    <w:name w:val="Основной текст (4)"/>
    <w:rsid w:val="00DD0280"/>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D0280"/>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D0280"/>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D0280"/>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D0280"/>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D0280"/>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4">
    <w:name w:val="Нет списка3"/>
    <w:next w:val="a2"/>
    <w:uiPriority w:val="99"/>
    <w:semiHidden/>
    <w:unhideWhenUsed/>
    <w:rsid w:val="00DD0280"/>
  </w:style>
  <w:style w:type="table" w:customStyle="1" w:styleId="83">
    <w:name w:val="Сетка таблицы8"/>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DD0280"/>
  </w:style>
  <w:style w:type="numbering" w:customStyle="1" w:styleId="210">
    <w:name w:val="Нет списка21"/>
    <w:next w:val="a2"/>
    <w:uiPriority w:val="99"/>
    <w:semiHidden/>
    <w:unhideWhenUsed/>
    <w:rsid w:val="00DD0280"/>
  </w:style>
  <w:style w:type="table" w:customStyle="1" w:styleId="112">
    <w:name w:val="Сетка таблицы1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ветлая заливка - Акцент 31"/>
    <w:basedOn w:val="a1"/>
    <w:next w:val="-3"/>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
    <w:next w:val="a2"/>
    <w:uiPriority w:val="99"/>
    <w:semiHidden/>
    <w:unhideWhenUsed/>
    <w:rsid w:val="00DD0280"/>
  </w:style>
  <w:style w:type="table" w:customStyle="1" w:styleId="92">
    <w:name w:val="Сетка таблицы9"/>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Нет списка13"/>
    <w:next w:val="a2"/>
    <w:uiPriority w:val="99"/>
    <w:semiHidden/>
    <w:unhideWhenUsed/>
    <w:rsid w:val="00DD0280"/>
  </w:style>
  <w:style w:type="numbering" w:customStyle="1" w:styleId="221">
    <w:name w:val="Нет списка22"/>
    <w:next w:val="a2"/>
    <w:uiPriority w:val="99"/>
    <w:semiHidden/>
    <w:unhideWhenUsed/>
    <w:rsid w:val="00DD0280"/>
  </w:style>
  <w:style w:type="table" w:customStyle="1" w:styleId="121">
    <w:name w:val="Сетка таблицы1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ветлая заливка - Акцент 32"/>
    <w:basedOn w:val="a1"/>
    <w:next w:val="-3"/>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DD0280"/>
  </w:style>
  <w:style w:type="table" w:customStyle="1" w:styleId="100">
    <w:name w:val="Сетка таблицы10"/>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Нет списка14"/>
    <w:next w:val="a2"/>
    <w:uiPriority w:val="99"/>
    <w:semiHidden/>
    <w:unhideWhenUsed/>
    <w:rsid w:val="00DD0280"/>
  </w:style>
  <w:style w:type="numbering" w:customStyle="1" w:styleId="231">
    <w:name w:val="Нет списка23"/>
    <w:next w:val="a2"/>
    <w:uiPriority w:val="99"/>
    <w:semiHidden/>
    <w:unhideWhenUsed/>
    <w:rsid w:val="00DD0280"/>
  </w:style>
  <w:style w:type="table" w:customStyle="1" w:styleId="132">
    <w:name w:val="Сетка таблицы1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ветлая заливка - Акцент 33"/>
    <w:basedOn w:val="a1"/>
    <w:next w:val="-3"/>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4">
    <w:name w:val="Цветовое выделение"/>
    <w:uiPriority w:val="99"/>
    <w:rsid w:val="00DD0280"/>
    <w:rPr>
      <w:b/>
      <w:color w:val="26282F"/>
    </w:rPr>
  </w:style>
  <w:style w:type="character" w:customStyle="1" w:styleId="afff5">
    <w:name w:val="Гипертекстовая ссылка"/>
    <w:uiPriority w:val="99"/>
    <w:rsid w:val="00DD0280"/>
    <w:rPr>
      <w:rFonts w:cs="Times New Roman"/>
      <w:b w:val="0"/>
      <w:color w:val="106BBE"/>
    </w:rPr>
  </w:style>
  <w:style w:type="paragraph" w:customStyle="1" w:styleId="afff6">
    <w:name w:val="Нормальный (таблица)"/>
    <w:basedOn w:val="a"/>
    <w:next w:val="a"/>
    <w:uiPriority w:val="99"/>
    <w:rsid w:val="00DD0280"/>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7">
    <w:name w:val="Прижатый влево"/>
    <w:basedOn w:val="a"/>
    <w:next w:val="a"/>
    <w:uiPriority w:val="99"/>
    <w:rsid w:val="00DD0280"/>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8">
    <w:name w:val="footnote text"/>
    <w:basedOn w:val="a"/>
    <w:link w:val="afff9"/>
    <w:uiPriority w:val="99"/>
    <w:unhideWhenUsed/>
    <w:rsid w:val="00DD0280"/>
    <w:pPr>
      <w:spacing w:after="0" w:line="240" w:lineRule="auto"/>
    </w:pPr>
    <w:rPr>
      <w:rFonts w:ascii="Times New Roman" w:eastAsia="MS Mincho" w:hAnsi="Times New Roman"/>
      <w:sz w:val="20"/>
      <w:szCs w:val="20"/>
      <w:lang w:eastAsia="ru-RU"/>
    </w:rPr>
  </w:style>
  <w:style w:type="character" w:customStyle="1" w:styleId="afff9">
    <w:name w:val="Текст сноски Знак"/>
    <w:link w:val="afff8"/>
    <w:uiPriority w:val="99"/>
    <w:rsid w:val="00DD0280"/>
    <w:rPr>
      <w:rFonts w:ascii="Times New Roman" w:eastAsia="MS Mincho" w:hAnsi="Times New Roman" w:cs="Times New Roman"/>
      <w:sz w:val="20"/>
      <w:szCs w:val="20"/>
      <w:lang w:eastAsia="ru-RU"/>
    </w:rPr>
  </w:style>
  <w:style w:type="character" w:styleId="afffa">
    <w:name w:val="footnote reference"/>
    <w:uiPriority w:val="99"/>
    <w:unhideWhenUsed/>
    <w:rsid w:val="00DD0280"/>
    <w:rPr>
      <w:vertAlign w:val="superscript"/>
    </w:rPr>
  </w:style>
  <w:style w:type="paragraph" w:customStyle="1" w:styleId="afffb">
    <w:name w:val="текст в таблице"/>
    <w:basedOn w:val="a"/>
    <w:link w:val="afffc"/>
    <w:qFormat/>
    <w:rsid w:val="003E3676"/>
    <w:pPr>
      <w:spacing w:after="0" w:line="240" w:lineRule="auto"/>
      <w:jc w:val="both"/>
    </w:pPr>
    <w:rPr>
      <w:rFonts w:ascii="Times New Roman" w:eastAsia="Cambria" w:hAnsi="Times New Roman"/>
      <w:sz w:val="28"/>
    </w:rPr>
  </w:style>
  <w:style w:type="character" w:customStyle="1" w:styleId="afffc">
    <w:name w:val="текст в таблице Знак"/>
    <w:link w:val="afffb"/>
    <w:rsid w:val="003E3676"/>
    <w:rPr>
      <w:rFonts w:ascii="Times New Roman" w:eastAsia="Cambria" w:hAnsi="Times New Roman"/>
      <w:sz w:val="28"/>
      <w:szCs w:val="22"/>
      <w:lang w:eastAsia="en-US"/>
    </w:rPr>
  </w:style>
  <w:style w:type="paragraph" w:customStyle="1" w:styleId="ConsPlusTitle">
    <w:name w:val="ConsPlusTitle"/>
    <w:uiPriority w:val="99"/>
    <w:rsid w:val="00DD0280"/>
    <w:pPr>
      <w:autoSpaceDE w:val="0"/>
      <w:autoSpaceDN w:val="0"/>
      <w:adjustRightInd w:val="0"/>
    </w:pPr>
    <w:rPr>
      <w:rFonts w:ascii="Times New Roman" w:eastAsia="Times New Roman" w:hAnsi="Times New Roman"/>
      <w:b/>
      <w:bCs/>
      <w:sz w:val="28"/>
      <w:szCs w:val="28"/>
    </w:rPr>
  </w:style>
  <w:style w:type="numbering" w:customStyle="1" w:styleId="64">
    <w:name w:val="Нет списка6"/>
    <w:next w:val="a2"/>
    <w:uiPriority w:val="99"/>
    <w:semiHidden/>
    <w:unhideWhenUsed/>
    <w:rsid w:val="00DD0280"/>
  </w:style>
  <w:style w:type="paragraph" w:customStyle="1" w:styleId="1c">
    <w:name w:val="Без интервала1"/>
    <w:basedOn w:val="a"/>
    <w:uiPriority w:val="99"/>
    <w:qFormat/>
    <w:rsid w:val="00DD0280"/>
    <w:pPr>
      <w:spacing w:after="0"/>
    </w:pPr>
    <w:rPr>
      <w:rFonts w:ascii="Times New Roman" w:eastAsia="Times New Roman" w:hAnsi="Times New Roman"/>
      <w:sz w:val="20"/>
      <w:szCs w:val="20"/>
      <w:lang w:eastAsia="ru-RU"/>
    </w:rPr>
  </w:style>
  <w:style w:type="paragraph" w:customStyle="1" w:styleId="212">
    <w:name w:val="Цитата 21"/>
    <w:basedOn w:val="a"/>
    <w:next w:val="a"/>
    <w:uiPriority w:val="29"/>
    <w:qFormat/>
    <w:rsid w:val="00DD0280"/>
    <w:rPr>
      <w:rFonts w:ascii="Times New Roman" w:eastAsia="Times New Roman" w:hAnsi="Times New Roman"/>
      <w:i/>
      <w:iCs/>
      <w:color w:val="000000"/>
      <w:sz w:val="20"/>
      <w:szCs w:val="20"/>
      <w:lang w:eastAsia="ru-RU"/>
    </w:rPr>
  </w:style>
  <w:style w:type="paragraph" w:customStyle="1" w:styleId="1d">
    <w:name w:val="Выделенная цитата1"/>
    <w:basedOn w:val="a"/>
    <w:next w:val="a"/>
    <w:uiPriority w:val="99"/>
    <w:qFormat/>
    <w:rsid w:val="00DD0280"/>
    <w:pPr>
      <w:pBdr>
        <w:bottom w:val="single" w:sz="4" w:space="4" w:color="4F81BD"/>
      </w:pBdr>
      <w:spacing w:before="200" w:after="280"/>
      <w:ind w:left="936" w:right="936"/>
    </w:pPr>
    <w:rPr>
      <w:rFonts w:ascii="Times New Roman" w:eastAsia="Times New Roman" w:hAnsi="Times New Roman"/>
      <w:b/>
      <w:bCs/>
      <w:i/>
      <w:iCs/>
      <w:color w:val="4F81BD"/>
      <w:sz w:val="20"/>
      <w:szCs w:val="20"/>
      <w:lang w:eastAsia="ru-RU"/>
    </w:rPr>
  </w:style>
  <w:style w:type="character" w:customStyle="1" w:styleId="1e">
    <w:name w:val="Слабое выделение1"/>
    <w:uiPriority w:val="99"/>
    <w:qFormat/>
    <w:rsid w:val="00DD0280"/>
    <w:rPr>
      <w:i/>
      <w:iCs/>
      <w:color w:val="808080"/>
    </w:rPr>
  </w:style>
  <w:style w:type="character" w:customStyle="1" w:styleId="1f">
    <w:name w:val="Сильное выделение1"/>
    <w:uiPriority w:val="99"/>
    <w:qFormat/>
    <w:rsid w:val="00DD0280"/>
    <w:rPr>
      <w:b/>
      <w:bCs/>
      <w:i/>
      <w:iCs/>
      <w:color w:val="4F81BD"/>
    </w:rPr>
  </w:style>
  <w:style w:type="character" w:customStyle="1" w:styleId="1f0">
    <w:name w:val="Слабая ссылка1"/>
    <w:uiPriority w:val="99"/>
    <w:qFormat/>
    <w:rsid w:val="00DD0280"/>
    <w:rPr>
      <w:smallCaps/>
      <w:color w:val="C0504D"/>
      <w:u w:val="single"/>
    </w:rPr>
  </w:style>
  <w:style w:type="character" w:customStyle="1" w:styleId="1f1">
    <w:name w:val="Сильная ссылка1"/>
    <w:uiPriority w:val="99"/>
    <w:qFormat/>
    <w:rsid w:val="00DD0280"/>
    <w:rPr>
      <w:b/>
      <w:bCs/>
      <w:smallCaps/>
      <w:color w:val="C0504D"/>
      <w:spacing w:val="5"/>
      <w:u w:val="single"/>
    </w:rPr>
  </w:style>
  <w:style w:type="character" w:customStyle="1" w:styleId="1f2">
    <w:name w:val="Название книги1"/>
    <w:uiPriority w:val="99"/>
    <w:qFormat/>
    <w:rsid w:val="00DD0280"/>
    <w:rPr>
      <w:b/>
      <w:bCs/>
      <w:smallCaps/>
      <w:spacing w:val="5"/>
    </w:rPr>
  </w:style>
  <w:style w:type="paragraph" w:customStyle="1" w:styleId="1f3">
    <w:name w:val="Заголовок оглавления1"/>
    <w:basedOn w:val="1"/>
    <w:next w:val="a"/>
    <w:uiPriority w:val="99"/>
    <w:qFormat/>
    <w:rsid w:val="00DD0280"/>
    <w:pPr>
      <w:spacing w:before="360" w:after="240" w:line="276" w:lineRule="auto"/>
      <w:jc w:val="both"/>
      <w:outlineLvl w:val="9"/>
    </w:pPr>
    <w:rPr>
      <w:rFonts w:ascii="Times New Roman" w:hAnsi="Times New Roman"/>
      <w:color w:val="auto"/>
    </w:rPr>
  </w:style>
  <w:style w:type="numbering" w:customStyle="1" w:styleId="150">
    <w:name w:val="Нет списка15"/>
    <w:next w:val="a2"/>
    <w:uiPriority w:val="99"/>
    <w:semiHidden/>
    <w:unhideWhenUsed/>
    <w:rsid w:val="00DD0280"/>
  </w:style>
  <w:style w:type="table" w:customStyle="1" w:styleId="142">
    <w:name w:val="Сетка таблицы14"/>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Замещающий текст1"/>
    <w:uiPriority w:val="99"/>
    <w:semiHidden/>
    <w:rsid w:val="00DD0280"/>
    <w:rPr>
      <w:color w:val="808080"/>
    </w:rPr>
  </w:style>
  <w:style w:type="paragraph" w:customStyle="1" w:styleId="1f5">
    <w:name w:val="Рецензия1"/>
    <w:hidden/>
    <w:uiPriority w:val="99"/>
    <w:semiHidden/>
    <w:rsid w:val="00DD0280"/>
    <w:rPr>
      <w:sz w:val="22"/>
      <w:szCs w:val="22"/>
      <w:lang w:eastAsia="en-US"/>
    </w:rPr>
  </w:style>
  <w:style w:type="character" w:customStyle="1" w:styleId="anssni">
    <w:name w:val="ans_sni"/>
    <w:basedOn w:val="a0"/>
    <w:uiPriority w:val="99"/>
    <w:rsid w:val="00DD0280"/>
  </w:style>
  <w:style w:type="numbering" w:customStyle="1" w:styleId="1f6">
    <w:name w:val="Стиль1"/>
    <w:rsid w:val="00DD0280"/>
  </w:style>
  <w:style w:type="numbering" w:customStyle="1" w:styleId="2a">
    <w:name w:val="Стиль2"/>
    <w:rsid w:val="00DD0280"/>
  </w:style>
  <w:style w:type="numbering" w:customStyle="1" w:styleId="37">
    <w:name w:val="Стиль3"/>
    <w:rsid w:val="00DD0280"/>
  </w:style>
  <w:style w:type="character" w:customStyle="1" w:styleId="remarkable-pre-marked">
    <w:name w:val="remarkable-pre-marked"/>
    <w:rsid w:val="00DD0280"/>
  </w:style>
  <w:style w:type="character" w:customStyle="1" w:styleId="apple-converted-space">
    <w:name w:val="apple-converted-space"/>
    <w:rsid w:val="00DD0280"/>
  </w:style>
  <w:style w:type="paragraph" w:customStyle="1" w:styleId="tekstob">
    <w:name w:val="tekstob"/>
    <w:basedOn w:val="a"/>
    <w:uiPriority w:val="99"/>
    <w:rsid w:val="00DD028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ekstvlev">
    <w:name w:val="tekstvlev"/>
    <w:basedOn w:val="a"/>
    <w:uiPriority w:val="99"/>
    <w:rsid w:val="00DD028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d">
    <w:name w:val="Обычный НИОКР Знак"/>
    <w:basedOn w:val="a"/>
    <w:uiPriority w:val="99"/>
    <w:rsid w:val="00DD0280"/>
    <w:pPr>
      <w:spacing w:after="160" w:line="240" w:lineRule="exact"/>
    </w:pPr>
    <w:rPr>
      <w:rFonts w:ascii="Verdana" w:eastAsia="Times New Roman" w:hAnsi="Verdana"/>
      <w:sz w:val="24"/>
      <w:szCs w:val="24"/>
      <w:lang w:val="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DD0280"/>
    <w:rPr>
      <w:rFonts w:ascii="Times New Roman" w:eastAsia="Times New Roman" w:hAnsi="Times New Roman" w:cs="Times New Roman"/>
      <w:color w:val="365F91"/>
      <w:sz w:val="32"/>
      <w:szCs w:val="32"/>
    </w:rPr>
  </w:style>
  <w:style w:type="character" w:customStyle="1" w:styleId="213">
    <w:name w:val="Заголовок 2 Знак1"/>
    <w:aliases w:val="H2 Знак1,h2 Знак1,2 Знак1,Header 2 Знак1"/>
    <w:uiPriority w:val="9"/>
    <w:semiHidden/>
    <w:rsid w:val="00DD0280"/>
    <w:rPr>
      <w:rFonts w:ascii="Times New Roman" w:eastAsia="Times New Roman" w:hAnsi="Times New Roman" w:cs="Times New Roman"/>
      <w:color w:val="365F91"/>
      <w:sz w:val="26"/>
      <w:szCs w:val="26"/>
    </w:rPr>
  </w:style>
  <w:style w:type="character" w:customStyle="1" w:styleId="411">
    <w:name w:val="Заголовок 4 Знак1"/>
    <w:aliases w:val="H4 Знак1"/>
    <w:uiPriority w:val="99"/>
    <w:semiHidden/>
    <w:rsid w:val="00DD0280"/>
    <w:rPr>
      <w:rFonts w:ascii="Times New Roman" w:eastAsia="Times New Roman" w:hAnsi="Times New Roman" w:cs="Times New Roman"/>
      <w:i/>
      <w:iCs/>
      <w:color w:val="365F91"/>
    </w:rPr>
  </w:style>
  <w:style w:type="character" w:customStyle="1" w:styleId="215">
    <w:name w:val="Цитата 2 Знак1"/>
    <w:uiPriority w:val="73"/>
    <w:rsid w:val="00DD0280"/>
    <w:rPr>
      <w:i/>
      <w:iCs/>
      <w:color w:val="000000"/>
    </w:rPr>
  </w:style>
  <w:style w:type="character" w:customStyle="1" w:styleId="1f7">
    <w:name w:val="Выделенная цитата Знак1"/>
    <w:uiPriority w:val="60"/>
    <w:rsid w:val="00DD0280"/>
    <w:rPr>
      <w:b/>
      <w:bCs/>
      <w:i/>
      <w:iCs/>
      <w:color w:val="4F81BD"/>
    </w:rPr>
  </w:style>
  <w:style w:type="numbering" w:customStyle="1" w:styleId="1120">
    <w:name w:val="Нет списка112"/>
    <w:next w:val="a2"/>
    <w:uiPriority w:val="99"/>
    <w:semiHidden/>
    <w:unhideWhenUsed/>
    <w:rsid w:val="00DD0280"/>
  </w:style>
  <w:style w:type="numbering" w:customStyle="1" w:styleId="241">
    <w:name w:val="Нет списка24"/>
    <w:next w:val="a2"/>
    <w:uiPriority w:val="99"/>
    <w:semiHidden/>
    <w:unhideWhenUsed/>
    <w:rsid w:val="00DD0280"/>
  </w:style>
  <w:style w:type="numbering" w:customStyle="1" w:styleId="311">
    <w:name w:val="Нет списка31"/>
    <w:next w:val="a2"/>
    <w:uiPriority w:val="99"/>
    <w:semiHidden/>
    <w:unhideWhenUsed/>
    <w:rsid w:val="00DD0280"/>
  </w:style>
  <w:style w:type="numbering" w:customStyle="1" w:styleId="1210">
    <w:name w:val="Нет списка121"/>
    <w:next w:val="a2"/>
    <w:uiPriority w:val="99"/>
    <w:semiHidden/>
    <w:unhideWhenUsed/>
    <w:rsid w:val="00DD0280"/>
  </w:style>
  <w:style w:type="numbering" w:customStyle="1" w:styleId="2110">
    <w:name w:val="Нет списка211"/>
    <w:next w:val="a2"/>
    <w:uiPriority w:val="99"/>
    <w:semiHidden/>
    <w:unhideWhenUsed/>
    <w:rsid w:val="00DD0280"/>
  </w:style>
  <w:style w:type="numbering" w:customStyle="1" w:styleId="412">
    <w:name w:val="Нет списка41"/>
    <w:next w:val="a2"/>
    <w:uiPriority w:val="99"/>
    <w:semiHidden/>
    <w:unhideWhenUsed/>
    <w:rsid w:val="00DD0280"/>
  </w:style>
  <w:style w:type="numbering" w:customStyle="1" w:styleId="1310">
    <w:name w:val="Нет списка131"/>
    <w:next w:val="a2"/>
    <w:uiPriority w:val="99"/>
    <w:semiHidden/>
    <w:unhideWhenUsed/>
    <w:rsid w:val="00DD0280"/>
  </w:style>
  <w:style w:type="numbering" w:customStyle="1" w:styleId="2210">
    <w:name w:val="Нет списка221"/>
    <w:next w:val="a2"/>
    <w:uiPriority w:val="99"/>
    <w:semiHidden/>
    <w:unhideWhenUsed/>
    <w:rsid w:val="00DD0280"/>
  </w:style>
  <w:style w:type="numbering" w:customStyle="1" w:styleId="511">
    <w:name w:val="Нет списка51"/>
    <w:next w:val="a2"/>
    <w:uiPriority w:val="99"/>
    <w:semiHidden/>
    <w:unhideWhenUsed/>
    <w:rsid w:val="00DD0280"/>
  </w:style>
  <w:style w:type="numbering" w:customStyle="1" w:styleId="1410">
    <w:name w:val="Нет списка141"/>
    <w:next w:val="a2"/>
    <w:uiPriority w:val="99"/>
    <w:semiHidden/>
    <w:unhideWhenUsed/>
    <w:rsid w:val="00DD0280"/>
  </w:style>
  <w:style w:type="numbering" w:customStyle="1" w:styleId="2310">
    <w:name w:val="Нет списка231"/>
    <w:next w:val="a2"/>
    <w:uiPriority w:val="99"/>
    <w:semiHidden/>
    <w:unhideWhenUsed/>
    <w:rsid w:val="00DD0280"/>
  </w:style>
  <w:style w:type="paragraph" w:styleId="2b">
    <w:name w:val="Body Text 2"/>
    <w:basedOn w:val="a"/>
    <w:link w:val="2c"/>
    <w:rsid w:val="00DD0280"/>
    <w:pPr>
      <w:spacing w:after="0" w:line="240" w:lineRule="auto"/>
      <w:jc w:val="center"/>
    </w:pPr>
    <w:rPr>
      <w:rFonts w:ascii="Times New Roman" w:eastAsia="Times New Roman" w:hAnsi="Times New Roman"/>
      <w:sz w:val="24"/>
      <w:szCs w:val="24"/>
      <w:lang w:eastAsia="ru-RU"/>
    </w:rPr>
  </w:style>
  <w:style w:type="character" w:customStyle="1" w:styleId="2c">
    <w:name w:val="Основной текст 2 Знак"/>
    <w:link w:val="2b"/>
    <w:rsid w:val="00DD0280"/>
    <w:rPr>
      <w:rFonts w:ascii="Times New Roman" w:eastAsia="Times New Roman" w:hAnsi="Times New Roman" w:cs="Times New Roman"/>
      <w:sz w:val="24"/>
      <w:szCs w:val="24"/>
      <w:lang w:eastAsia="ru-RU"/>
    </w:rPr>
  </w:style>
  <w:style w:type="paragraph" w:styleId="afffe">
    <w:name w:val="List"/>
    <w:basedOn w:val="a"/>
    <w:rsid w:val="00DD0280"/>
    <w:pPr>
      <w:spacing w:after="0" w:line="240" w:lineRule="auto"/>
      <w:ind w:left="283" w:hanging="283"/>
    </w:pPr>
    <w:rPr>
      <w:rFonts w:ascii="Times New Roman" w:eastAsia="Times New Roman" w:hAnsi="Times New Roman"/>
      <w:sz w:val="24"/>
      <w:szCs w:val="24"/>
      <w:lang w:eastAsia="ru-RU"/>
    </w:rPr>
  </w:style>
  <w:style w:type="paragraph" w:styleId="2d">
    <w:name w:val="List 2"/>
    <w:basedOn w:val="a"/>
    <w:rsid w:val="00DD0280"/>
    <w:pPr>
      <w:spacing w:after="0" w:line="240" w:lineRule="auto"/>
      <w:ind w:left="566" w:hanging="283"/>
    </w:pPr>
    <w:rPr>
      <w:rFonts w:ascii="Times New Roman" w:eastAsia="Times New Roman" w:hAnsi="Times New Roman"/>
      <w:sz w:val="24"/>
      <w:szCs w:val="24"/>
      <w:lang w:eastAsia="ru-RU"/>
    </w:rPr>
  </w:style>
  <w:style w:type="paragraph" w:styleId="affff">
    <w:name w:val="Body Text First Indent"/>
    <w:basedOn w:val="affe"/>
    <w:link w:val="affff0"/>
    <w:rsid w:val="00DD0280"/>
    <w:pPr>
      <w:ind w:firstLine="210"/>
    </w:pPr>
    <w:rPr>
      <w:rFonts w:ascii="Times New Roman" w:eastAsia="Times New Roman" w:hAnsi="Times New Roman"/>
      <w:sz w:val="24"/>
      <w:szCs w:val="24"/>
      <w:lang w:eastAsia="ru-RU"/>
    </w:rPr>
  </w:style>
  <w:style w:type="character" w:customStyle="1" w:styleId="affff0">
    <w:name w:val="Красная строка Знак"/>
    <w:link w:val="affff"/>
    <w:rsid w:val="00DD0280"/>
    <w:rPr>
      <w:rFonts w:ascii="Times New Roman" w:eastAsia="Times New Roman" w:hAnsi="Times New Roman" w:cs="Times New Roman"/>
      <w:sz w:val="24"/>
      <w:szCs w:val="24"/>
      <w:lang w:eastAsia="ru-RU"/>
    </w:rPr>
  </w:style>
  <w:style w:type="paragraph" w:styleId="affff1">
    <w:name w:val="Plain Text"/>
    <w:basedOn w:val="a"/>
    <w:link w:val="affff2"/>
    <w:uiPriority w:val="99"/>
    <w:unhideWhenUsed/>
    <w:rsid w:val="00DD0280"/>
    <w:pPr>
      <w:spacing w:after="0" w:line="240" w:lineRule="auto"/>
    </w:pPr>
    <w:rPr>
      <w:szCs w:val="21"/>
    </w:rPr>
  </w:style>
  <w:style w:type="character" w:customStyle="1" w:styleId="affff2">
    <w:name w:val="Текст Знак"/>
    <w:link w:val="affff1"/>
    <w:uiPriority w:val="99"/>
    <w:rsid w:val="00DD0280"/>
    <w:rPr>
      <w:rFonts w:ascii="Calibri" w:eastAsia="Calibri" w:hAnsi="Calibri" w:cs="Times New Roman"/>
      <w:szCs w:val="21"/>
    </w:rPr>
  </w:style>
  <w:style w:type="character" w:customStyle="1" w:styleId="FontStyle15">
    <w:name w:val="Font Style15"/>
    <w:rsid w:val="00DD0280"/>
    <w:rPr>
      <w:rFonts w:ascii="Times New Roman" w:hAnsi="Times New Roman" w:cs="Times New Roman" w:hint="default"/>
      <w:sz w:val="22"/>
      <w:szCs w:val="22"/>
    </w:rPr>
  </w:style>
  <w:style w:type="numbering" w:customStyle="1" w:styleId="74">
    <w:name w:val="Нет списка7"/>
    <w:next w:val="a2"/>
    <w:uiPriority w:val="99"/>
    <w:semiHidden/>
    <w:unhideWhenUsed/>
    <w:rsid w:val="00DD0280"/>
  </w:style>
  <w:style w:type="numbering" w:customStyle="1" w:styleId="160">
    <w:name w:val="Нет списка16"/>
    <w:next w:val="a2"/>
    <w:uiPriority w:val="99"/>
    <w:semiHidden/>
    <w:unhideWhenUsed/>
    <w:rsid w:val="00DD0280"/>
  </w:style>
  <w:style w:type="table" w:customStyle="1" w:styleId="151">
    <w:name w:val="Сетка таблицы15"/>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Стиль11"/>
    <w:rsid w:val="00DD0280"/>
  </w:style>
  <w:style w:type="numbering" w:customStyle="1" w:styleId="216">
    <w:name w:val="Стиль21"/>
    <w:rsid w:val="00DD0280"/>
  </w:style>
  <w:style w:type="numbering" w:customStyle="1" w:styleId="312">
    <w:name w:val="Стиль31"/>
    <w:rsid w:val="00DD0280"/>
  </w:style>
  <w:style w:type="numbering" w:customStyle="1" w:styleId="1130">
    <w:name w:val="Нет списка113"/>
    <w:next w:val="a2"/>
    <w:uiPriority w:val="99"/>
    <w:semiHidden/>
    <w:unhideWhenUsed/>
    <w:rsid w:val="00DD0280"/>
  </w:style>
  <w:style w:type="numbering" w:customStyle="1" w:styleId="251">
    <w:name w:val="Нет списка25"/>
    <w:next w:val="a2"/>
    <w:uiPriority w:val="99"/>
    <w:semiHidden/>
    <w:unhideWhenUsed/>
    <w:rsid w:val="00DD0280"/>
  </w:style>
  <w:style w:type="numbering" w:customStyle="1" w:styleId="321">
    <w:name w:val="Нет списка32"/>
    <w:next w:val="a2"/>
    <w:uiPriority w:val="99"/>
    <w:semiHidden/>
    <w:unhideWhenUsed/>
    <w:rsid w:val="00DD0280"/>
  </w:style>
  <w:style w:type="numbering" w:customStyle="1" w:styleId="122">
    <w:name w:val="Нет списка122"/>
    <w:next w:val="a2"/>
    <w:uiPriority w:val="99"/>
    <w:semiHidden/>
    <w:unhideWhenUsed/>
    <w:rsid w:val="00DD0280"/>
  </w:style>
  <w:style w:type="numbering" w:customStyle="1" w:styleId="2120">
    <w:name w:val="Нет списка212"/>
    <w:next w:val="a2"/>
    <w:uiPriority w:val="99"/>
    <w:semiHidden/>
    <w:unhideWhenUsed/>
    <w:rsid w:val="00DD0280"/>
  </w:style>
  <w:style w:type="numbering" w:customStyle="1" w:styleId="421">
    <w:name w:val="Нет списка42"/>
    <w:next w:val="a2"/>
    <w:uiPriority w:val="99"/>
    <w:semiHidden/>
    <w:unhideWhenUsed/>
    <w:rsid w:val="00DD0280"/>
  </w:style>
  <w:style w:type="numbering" w:customStyle="1" w:styleId="1320">
    <w:name w:val="Нет списка132"/>
    <w:next w:val="a2"/>
    <w:uiPriority w:val="99"/>
    <w:semiHidden/>
    <w:unhideWhenUsed/>
    <w:rsid w:val="00DD0280"/>
  </w:style>
  <w:style w:type="numbering" w:customStyle="1" w:styleId="2220">
    <w:name w:val="Нет списка222"/>
    <w:next w:val="a2"/>
    <w:uiPriority w:val="99"/>
    <w:semiHidden/>
    <w:unhideWhenUsed/>
    <w:rsid w:val="00DD0280"/>
  </w:style>
  <w:style w:type="numbering" w:customStyle="1" w:styleId="521">
    <w:name w:val="Нет списка52"/>
    <w:next w:val="a2"/>
    <w:uiPriority w:val="99"/>
    <w:semiHidden/>
    <w:unhideWhenUsed/>
    <w:rsid w:val="00DD0280"/>
  </w:style>
  <w:style w:type="numbering" w:customStyle="1" w:styleId="1420">
    <w:name w:val="Нет списка142"/>
    <w:next w:val="a2"/>
    <w:uiPriority w:val="99"/>
    <w:semiHidden/>
    <w:unhideWhenUsed/>
    <w:rsid w:val="00DD0280"/>
  </w:style>
  <w:style w:type="numbering" w:customStyle="1" w:styleId="2320">
    <w:name w:val="Нет списка232"/>
    <w:next w:val="a2"/>
    <w:uiPriority w:val="99"/>
    <w:semiHidden/>
    <w:unhideWhenUsed/>
    <w:rsid w:val="00DD0280"/>
  </w:style>
  <w:style w:type="numbering" w:customStyle="1" w:styleId="84">
    <w:name w:val="Нет списка8"/>
    <w:next w:val="a2"/>
    <w:uiPriority w:val="99"/>
    <w:semiHidden/>
    <w:unhideWhenUsed/>
    <w:rsid w:val="00DD0280"/>
  </w:style>
  <w:style w:type="numbering" w:customStyle="1" w:styleId="170">
    <w:name w:val="Нет списка17"/>
    <w:next w:val="a2"/>
    <w:uiPriority w:val="99"/>
    <w:semiHidden/>
    <w:unhideWhenUsed/>
    <w:rsid w:val="00DD0280"/>
  </w:style>
  <w:style w:type="numbering" w:customStyle="1" w:styleId="93">
    <w:name w:val="Нет списка9"/>
    <w:next w:val="a2"/>
    <w:uiPriority w:val="99"/>
    <w:semiHidden/>
    <w:unhideWhenUsed/>
    <w:rsid w:val="00DD0280"/>
  </w:style>
  <w:style w:type="numbering" w:customStyle="1" w:styleId="181">
    <w:name w:val="Нет списка18"/>
    <w:next w:val="a2"/>
    <w:uiPriority w:val="99"/>
    <w:semiHidden/>
    <w:unhideWhenUsed/>
    <w:rsid w:val="00DD0280"/>
  </w:style>
  <w:style w:type="numbering" w:customStyle="1" w:styleId="1140">
    <w:name w:val="Нет списка114"/>
    <w:next w:val="a2"/>
    <w:uiPriority w:val="99"/>
    <w:semiHidden/>
    <w:unhideWhenUsed/>
    <w:rsid w:val="00DD0280"/>
  </w:style>
  <w:style w:type="numbering" w:customStyle="1" w:styleId="261">
    <w:name w:val="Нет списка26"/>
    <w:next w:val="a2"/>
    <w:uiPriority w:val="99"/>
    <w:semiHidden/>
    <w:unhideWhenUsed/>
    <w:rsid w:val="00DD0280"/>
  </w:style>
  <w:style w:type="numbering" w:customStyle="1" w:styleId="331">
    <w:name w:val="Нет списка33"/>
    <w:next w:val="a2"/>
    <w:uiPriority w:val="99"/>
    <w:semiHidden/>
    <w:unhideWhenUsed/>
    <w:rsid w:val="00DD0280"/>
  </w:style>
  <w:style w:type="numbering" w:customStyle="1" w:styleId="123">
    <w:name w:val="Нет списка123"/>
    <w:next w:val="a2"/>
    <w:uiPriority w:val="99"/>
    <w:semiHidden/>
    <w:unhideWhenUsed/>
    <w:rsid w:val="00DD0280"/>
  </w:style>
  <w:style w:type="numbering" w:customStyle="1" w:styleId="2130">
    <w:name w:val="Нет списка213"/>
    <w:next w:val="a2"/>
    <w:uiPriority w:val="99"/>
    <w:semiHidden/>
    <w:unhideWhenUsed/>
    <w:rsid w:val="00DD0280"/>
  </w:style>
  <w:style w:type="numbering" w:customStyle="1" w:styleId="431">
    <w:name w:val="Нет списка43"/>
    <w:next w:val="a2"/>
    <w:uiPriority w:val="99"/>
    <w:semiHidden/>
    <w:unhideWhenUsed/>
    <w:rsid w:val="00DD0280"/>
  </w:style>
  <w:style w:type="numbering" w:customStyle="1" w:styleId="133">
    <w:name w:val="Нет списка133"/>
    <w:next w:val="a2"/>
    <w:uiPriority w:val="99"/>
    <w:semiHidden/>
    <w:unhideWhenUsed/>
    <w:rsid w:val="00DD0280"/>
  </w:style>
  <w:style w:type="numbering" w:customStyle="1" w:styleId="223">
    <w:name w:val="Нет списка223"/>
    <w:next w:val="a2"/>
    <w:uiPriority w:val="99"/>
    <w:semiHidden/>
    <w:unhideWhenUsed/>
    <w:rsid w:val="00DD0280"/>
  </w:style>
  <w:style w:type="numbering" w:customStyle="1" w:styleId="531">
    <w:name w:val="Нет списка53"/>
    <w:next w:val="a2"/>
    <w:uiPriority w:val="99"/>
    <w:semiHidden/>
    <w:unhideWhenUsed/>
    <w:rsid w:val="00DD0280"/>
  </w:style>
  <w:style w:type="numbering" w:customStyle="1" w:styleId="143">
    <w:name w:val="Нет списка143"/>
    <w:next w:val="a2"/>
    <w:uiPriority w:val="99"/>
    <w:semiHidden/>
    <w:unhideWhenUsed/>
    <w:rsid w:val="00DD0280"/>
  </w:style>
  <w:style w:type="numbering" w:customStyle="1" w:styleId="233">
    <w:name w:val="Нет списка233"/>
    <w:next w:val="a2"/>
    <w:uiPriority w:val="99"/>
    <w:semiHidden/>
    <w:unhideWhenUsed/>
    <w:rsid w:val="00DD0280"/>
  </w:style>
  <w:style w:type="paragraph" w:customStyle="1" w:styleId="font9">
    <w:name w:val="font9"/>
    <w:basedOn w:val="a"/>
    <w:rsid w:val="00DD0280"/>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
    <w:rsid w:val="00DD0280"/>
    <w:pPr>
      <w:spacing w:before="100" w:beforeAutospacing="1" w:after="100" w:afterAutospacing="1" w:line="240" w:lineRule="auto"/>
    </w:pPr>
    <w:rPr>
      <w:rFonts w:ascii="Tahoma" w:eastAsia="Times New Roman" w:hAnsi="Tahoma" w:cs="Tahoma"/>
      <w:color w:val="000000"/>
      <w:sz w:val="20"/>
      <w:szCs w:val="20"/>
      <w:lang w:eastAsia="ru-RU"/>
    </w:rPr>
  </w:style>
  <w:style w:type="paragraph" w:customStyle="1" w:styleId="font11">
    <w:name w:val="font11"/>
    <w:basedOn w:val="a"/>
    <w:rsid w:val="00DD0280"/>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12">
    <w:name w:val="font12"/>
    <w:basedOn w:val="a"/>
    <w:rsid w:val="00DD0280"/>
    <w:pPr>
      <w:spacing w:before="100" w:beforeAutospacing="1" w:after="100" w:afterAutospacing="1" w:line="240" w:lineRule="auto"/>
    </w:pPr>
    <w:rPr>
      <w:rFonts w:ascii="Times New Roman" w:eastAsia="Times New Roman" w:hAnsi="Times New Roman"/>
      <w:b/>
      <w:bCs/>
      <w:sz w:val="21"/>
      <w:szCs w:val="21"/>
      <w:lang w:eastAsia="ru-RU"/>
    </w:rPr>
  </w:style>
  <w:style w:type="paragraph" w:customStyle="1" w:styleId="font13">
    <w:name w:val="font13"/>
    <w:basedOn w:val="a"/>
    <w:rsid w:val="00DD0280"/>
    <w:pP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font14">
    <w:name w:val="font14"/>
    <w:basedOn w:val="a"/>
    <w:rsid w:val="00DD028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nt15">
    <w:name w:val="font15"/>
    <w:basedOn w:val="a"/>
    <w:rsid w:val="00DD0280"/>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6">
    <w:name w:val="font16"/>
    <w:basedOn w:val="a"/>
    <w:rsid w:val="00DD0280"/>
    <w:pPr>
      <w:spacing w:before="100" w:beforeAutospacing="1" w:after="100" w:afterAutospacing="1" w:line="240" w:lineRule="auto"/>
    </w:pPr>
    <w:rPr>
      <w:rFonts w:ascii="Times New Roman" w:eastAsia="Times New Roman" w:hAnsi="Times New Roman"/>
      <w:color w:val="0000FF"/>
      <w:sz w:val="20"/>
      <w:szCs w:val="20"/>
      <w:lang w:eastAsia="ru-RU"/>
    </w:rPr>
  </w:style>
  <w:style w:type="paragraph" w:customStyle="1" w:styleId="font17">
    <w:name w:val="font17"/>
    <w:basedOn w:val="a"/>
    <w:rsid w:val="00DD0280"/>
    <w:pPr>
      <w:spacing w:before="100" w:beforeAutospacing="1" w:after="100" w:afterAutospacing="1" w:line="240" w:lineRule="auto"/>
    </w:pPr>
    <w:rPr>
      <w:rFonts w:ascii="Times New Roman" w:eastAsia="Times New Roman" w:hAnsi="Times New Roman"/>
      <w:color w:val="0000FF"/>
      <w:sz w:val="20"/>
      <w:szCs w:val="20"/>
      <w:lang w:eastAsia="ru-RU"/>
    </w:rPr>
  </w:style>
  <w:style w:type="numbering" w:customStyle="1" w:styleId="101">
    <w:name w:val="Нет списка10"/>
    <w:next w:val="a2"/>
    <w:uiPriority w:val="99"/>
    <w:semiHidden/>
    <w:unhideWhenUsed/>
    <w:rsid w:val="00DD0280"/>
  </w:style>
  <w:style w:type="numbering" w:customStyle="1" w:styleId="191">
    <w:name w:val="Нет списка19"/>
    <w:next w:val="a2"/>
    <w:uiPriority w:val="99"/>
    <w:semiHidden/>
    <w:unhideWhenUsed/>
    <w:rsid w:val="00DD0280"/>
  </w:style>
  <w:style w:type="numbering" w:customStyle="1" w:styleId="270">
    <w:name w:val="Нет списка27"/>
    <w:next w:val="a2"/>
    <w:uiPriority w:val="99"/>
    <w:semiHidden/>
    <w:unhideWhenUsed/>
    <w:rsid w:val="00DD0280"/>
  </w:style>
  <w:style w:type="table" w:customStyle="1" w:styleId="161">
    <w:name w:val="Сетка таблицы16"/>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3">
    <w:name w:val="Базовый"/>
    <w:rsid w:val="00DD0280"/>
    <w:pPr>
      <w:suppressAutoHyphens/>
      <w:spacing w:after="200" w:line="276" w:lineRule="auto"/>
      <w:textAlignment w:val="baseline"/>
    </w:pPr>
    <w:rPr>
      <w:rFonts w:ascii="Times New Roman" w:eastAsia="Times New Roman" w:hAnsi="Times New Roman"/>
      <w:color w:val="00000A"/>
      <w:lang w:eastAsia="zh-CN"/>
    </w:rPr>
  </w:style>
  <w:style w:type="paragraph" w:customStyle="1" w:styleId="xl179">
    <w:name w:val="xl179"/>
    <w:basedOn w:val="a"/>
    <w:rsid w:val="00DD0280"/>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0">
    <w:name w:val="xl180"/>
    <w:basedOn w:val="a"/>
    <w:rsid w:val="00DD0280"/>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1">
    <w:name w:val="xl181"/>
    <w:basedOn w:val="a"/>
    <w:rsid w:val="00DD0280"/>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82">
    <w:name w:val="xl182"/>
    <w:basedOn w:val="a"/>
    <w:rsid w:val="00DD028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83">
    <w:name w:val="xl183"/>
    <w:basedOn w:val="a"/>
    <w:rsid w:val="00DD0280"/>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4">
    <w:name w:val="xl184"/>
    <w:basedOn w:val="a"/>
    <w:rsid w:val="00DD0280"/>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85">
    <w:name w:val="xl185"/>
    <w:basedOn w:val="a"/>
    <w:rsid w:val="00DD0280"/>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6">
    <w:name w:val="xl186"/>
    <w:basedOn w:val="a"/>
    <w:rsid w:val="00DD0280"/>
    <w:pPr>
      <w:pBdr>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7">
    <w:name w:val="xl187"/>
    <w:basedOn w:val="a"/>
    <w:rsid w:val="00DD0280"/>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8">
    <w:name w:val="xl188"/>
    <w:basedOn w:val="a"/>
    <w:rsid w:val="00DD0280"/>
    <w:pPr>
      <w:pBdr>
        <w:left w:val="single" w:sz="4" w:space="0" w:color="auto"/>
        <w:right w:val="single" w:sz="8" w:space="0" w:color="auto"/>
      </w:pBdr>
      <w:spacing w:before="100" w:beforeAutospacing="1" w:after="100" w:afterAutospacing="1" w:line="240" w:lineRule="auto"/>
      <w:jc w:val="right"/>
    </w:pPr>
    <w:rPr>
      <w:rFonts w:ascii="Times New Roman" w:eastAsia="Times New Roman" w:hAnsi="Times New Roman"/>
      <w:color w:val="000000"/>
      <w:sz w:val="18"/>
      <w:szCs w:val="18"/>
      <w:lang w:eastAsia="ru-RU"/>
    </w:rPr>
  </w:style>
  <w:style w:type="paragraph" w:customStyle="1" w:styleId="xl189">
    <w:name w:val="xl189"/>
    <w:basedOn w:val="a"/>
    <w:rsid w:val="00DD0280"/>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0">
    <w:name w:val="xl190"/>
    <w:basedOn w:val="a"/>
    <w:rsid w:val="00DD028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1">
    <w:name w:val="xl191"/>
    <w:basedOn w:val="a"/>
    <w:rsid w:val="00DD028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92">
    <w:name w:val="xl192"/>
    <w:basedOn w:val="a"/>
    <w:rsid w:val="00DD0280"/>
    <w:pPr>
      <w:pBdr>
        <w:top w:val="single" w:sz="8"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3">
    <w:name w:val="xl193"/>
    <w:basedOn w:val="a"/>
    <w:rsid w:val="00DD0280"/>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4">
    <w:name w:val="xl194"/>
    <w:basedOn w:val="a"/>
    <w:rsid w:val="00DD0280"/>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5">
    <w:name w:val="xl195"/>
    <w:basedOn w:val="a"/>
    <w:rsid w:val="00DD0280"/>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6">
    <w:name w:val="xl196"/>
    <w:basedOn w:val="a"/>
    <w:rsid w:val="00DD0280"/>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xl197">
    <w:name w:val="xl197"/>
    <w:basedOn w:val="a"/>
    <w:rsid w:val="00DD0280"/>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ConsPlusDocList">
    <w:name w:val="ConsPlusDocList"/>
    <w:rsid w:val="00DD0280"/>
    <w:pPr>
      <w:widowControl w:val="0"/>
      <w:autoSpaceDE w:val="0"/>
      <w:autoSpaceDN w:val="0"/>
    </w:pPr>
    <w:rPr>
      <w:rFonts w:ascii="Courier New" w:eastAsia="Times New Roman" w:hAnsi="Courier New" w:cs="Courier New"/>
    </w:rPr>
  </w:style>
  <w:style w:type="paragraph" w:customStyle="1" w:styleId="ConsPlusTitlePage">
    <w:name w:val="ConsPlusTitlePage"/>
    <w:rsid w:val="00DD0280"/>
    <w:pPr>
      <w:widowControl w:val="0"/>
      <w:autoSpaceDE w:val="0"/>
      <w:autoSpaceDN w:val="0"/>
    </w:pPr>
    <w:rPr>
      <w:rFonts w:ascii="Tahoma" w:eastAsia="Times New Roman" w:hAnsi="Tahoma" w:cs="Tahoma"/>
    </w:rPr>
  </w:style>
  <w:style w:type="paragraph" w:customStyle="1" w:styleId="ConsPlusJurTerm">
    <w:name w:val="ConsPlusJurTerm"/>
    <w:rsid w:val="00DD0280"/>
    <w:pPr>
      <w:widowControl w:val="0"/>
      <w:autoSpaceDE w:val="0"/>
      <w:autoSpaceDN w:val="0"/>
    </w:pPr>
    <w:rPr>
      <w:rFonts w:ascii="Tahoma" w:eastAsia="Times New Roman" w:hAnsi="Tahoma" w:cs="Tahoma"/>
      <w:sz w:val="26"/>
    </w:rPr>
  </w:style>
  <w:style w:type="numbering" w:customStyle="1" w:styleId="200">
    <w:name w:val="Нет списка20"/>
    <w:next w:val="a2"/>
    <w:uiPriority w:val="99"/>
    <w:semiHidden/>
    <w:unhideWhenUsed/>
    <w:rsid w:val="00DD0280"/>
  </w:style>
  <w:style w:type="numbering" w:customStyle="1" w:styleId="1100">
    <w:name w:val="Нет списка110"/>
    <w:next w:val="a2"/>
    <w:uiPriority w:val="99"/>
    <w:semiHidden/>
    <w:unhideWhenUsed/>
    <w:rsid w:val="00DD0280"/>
  </w:style>
  <w:style w:type="numbering" w:customStyle="1" w:styleId="280">
    <w:name w:val="Нет списка28"/>
    <w:next w:val="a2"/>
    <w:uiPriority w:val="99"/>
    <w:semiHidden/>
    <w:unhideWhenUsed/>
    <w:rsid w:val="00DD0280"/>
  </w:style>
  <w:style w:type="table" w:customStyle="1" w:styleId="171">
    <w:name w:val="Сетка таблицы17"/>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0">
    <w:name w:val="Нет списка29"/>
    <w:next w:val="a2"/>
    <w:uiPriority w:val="99"/>
    <w:semiHidden/>
    <w:unhideWhenUsed/>
    <w:rsid w:val="00DD0280"/>
  </w:style>
  <w:style w:type="numbering" w:customStyle="1" w:styleId="1150">
    <w:name w:val="Нет списка115"/>
    <w:next w:val="a2"/>
    <w:uiPriority w:val="99"/>
    <w:semiHidden/>
    <w:unhideWhenUsed/>
    <w:rsid w:val="00DD0280"/>
  </w:style>
  <w:style w:type="numbering" w:customStyle="1" w:styleId="2100">
    <w:name w:val="Нет списка210"/>
    <w:next w:val="a2"/>
    <w:uiPriority w:val="99"/>
    <w:semiHidden/>
    <w:unhideWhenUsed/>
    <w:rsid w:val="00DD0280"/>
  </w:style>
  <w:style w:type="table" w:customStyle="1" w:styleId="182">
    <w:name w:val="Сетка таблицы18"/>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0">
    <w:name w:val="Нет списка30"/>
    <w:next w:val="a2"/>
    <w:uiPriority w:val="99"/>
    <w:semiHidden/>
    <w:unhideWhenUsed/>
    <w:rsid w:val="00DD0280"/>
  </w:style>
  <w:style w:type="numbering" w:customStyle="1" w:styleId="340">
    <w:name w:val="Нет списка34"/>
    <w:next w:val="a2"/>
    <w:uiPriority w:val="99"/>
    <w:semiHidden/>
    <w:unhideWhenUsed/>
    <w:rsid w:val="00DD0280"/>
  </w:style>
  <w:style w:type="numbering" w:customStyle="1" w:styleId="116">
    <w:name w:val="Нет списка116"/>
    <w:next w:val="a2"/>
    <w:uiPriority w:val="99"/>
    <w:semiHidden/>
    <w:unhideWhenUsed/>
    <w:rsid w:val="00DD0280"/>
  </w:style>
  <w:style w:type="table" w:customStyle="1" w:styleId="192">
    <w:name w:val="Сетка таблицы19"/>
    <w:basedOn w:val="a1"/>
    <w:next w:val="aff1"/>
    <w:uiPriority w:val="59"/>
    <w:rsid w:val="00DD02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12"/>
    <w:rsid w:val="00DD0280"/>
  </w:style>
  <w:style w:type="numbering" w:customStyle="1" w:styleId="224">
    <w:name w:val="Стиль22"/>
    <w:rsid w:val="00DD0280"/>
  </w:style>
  <w:style w:type="numbering" w:customStyle="1" w:styleId="322">
    <w:name w:val="Стиль32"/>
    <w:rsid w:val="00DD0280"/>
  </w:style>
  <w:style w:type="numbering" w:customStyle="1" w:styleId="117">
    <w:name w:val="Нет списка117"/>
    <w:next w:val="a2"/>
    <w:uiPriority w:val="99"/>
    <w:semiHidden/>
    <w:unhideWhenUsed/>
    <w:rsid w:val="00DD0280"/>
  </w:style>
  <w:style w:type="numbering" w:customStyle="1" w:styleId="2140">
    <w:name w:val="Нет списка214"/>
    <w:next w:val="a2"/>
    <w:uiPriority w:val="99"/>
    <w:semiHidden/>
    <w:unhideWhenUsed/>
    <w:rsid w:val="00DD0280"/>
  </w:style>
  <w:style w:type="numbering" w:customStyle="1" w:styleId="350">
    <w:name w:val="Нет списка35"/>
    <w:next w:val="a2"/>
    <w:uiPriority w:val="99"/>
    <w:semiHidden/>
    <w:unhideWhenUsed/>
    <w:rsid w:val="00DD0280"/>
  </w:style>
  <w:style w:type="numbering" w:customStyle="1" w:styleId="1240">
    <w:name w:val="Нет списка124"/>
    <w:next w:val="a2"/>
    <w:uiPriority w:val="99"/>
    <w:semiHidden/>
    <w:unhideWhenUsed/>
    <w:rsid w:val="00DD0280"/>
  </w:style>
  <w:style w:type="numbering" w:customStyle="1" w:styleId="2150">
    <w:name w:val="Нет списка215"/>
    <w:next w:val="a2"/>
    <w:uiPriority w:val="99"/>
    <w:semiHidden/>
    <w:unhideWhenUsed/>
    <w:rsid w:val="00DD0280"/>
  </w:style>
  <w:style w:type="numbering" w:customStyle="1" w:styleId="440">
    <w:name w:val="Нет списка44"/>
    <w:next w:val="a2"/>
    <w:uiPriority w:val="99"/>
    <w:semiHidden/>
    <w:unhideWhenUsed/>
    <w:rsid w:val="00DD0280"/>
  </w:style>
  <w:style w:type="numbering" w:customStyle="1" w:styleId="134">
    <w:name w:val="Нет списка134"/>
    <w:next w:val="a2"/>
    <w:uiPriority w:val="99"/>
    <w:semiHidden/>
    <w:unhideWhenUsed/>
    <w:rsid w:val="00DD0280"/>
  </w:style>
  <w:style w:type="numbering" w:customStyle="1" w:styleId="2240">
    <w:name w:val="Нет списка224"/>
    <w:next w:val="a2"/>
    <w:uiPriority w:val="99"/>
    <w:semiHidden/>
    <w:unhideWhenUsed/>
    <w:rsid w:val="00DD0280"/>
  </w:style>
  <w:style w:type="numbering" w:customStyle="1" w:styleId="54">
    <w:name w:val="Нет списка54"/>
    <w:next w:val="a2"/>
    <w:uiPriority w:val="99"/>
    <w:semiHidden/>
    <w:unhideWhenUsed/>
    <w:rsid w:val="00DD0280"/>
  </w:style>
  <w:style w:type="numbering" w:customStyle="1" w:styleId="144">
    <w:name w:val="Нет списка144"/>
    <w:next w:val="a2"/>
    <w:uiPriority w:val="99"/>
    <w:semiHidden/>
    <w:unhideWhenUsed/>
    <w:rsid w:val="00DD0280"/>
  </w:style>
  <w:style w:type="numbering" w:customStyle="1" w:styleId="234">
    <w:name w:val="Нет списка234"/>
    <w:next w:val="a2"/>
    <w:uiPriority w:val="99"/>
    <w:semiHidden/>
    <w:unhideWhenUsed/>
    <w:rsid w:val="00DD0280"/>
  </w:style>
  <w:style w:type="paragraph" w:customStyle="1" w:styleId="1f8">
    <w:name w:val="Схема документа1"/>
    <w:basedOn w:val="a"/>
    <w:next w:val="affff4"/>
    <w:link w:val="affff5"/>
    <w:uiPriority w:val="99"/>
    <w:semiHidden/>
    <w:unhideWhenUsed/>
    <w:rsid w:val="00DD0280"/>
    <w:pPr>
      <w:spacing w:after="0" w:line="240" w:lineRule="auto"/>
    </w:pPr>
    <w:rPr>
      <w:rFonts w:ascii="Tahoma" w:hAnsi="Tahoma" w:cs="Tahoma"/>
      <w:sz w:val="16"/>
      <w:szCs w:val="16"/>
    </w:rPr>
  </w:style>
  <w:style w:type="character" w:customStyle="1" w:styleId="affff5">
    <w:name w:val="Схема документа Знак"/>
    <w:link w:val="1f8"/>
    <w:uiPriority w:val="99"/>
    <w:semiHidden/>
    <w:rsid w:val="00DD0280"/>
    <w:rPr>
      <w:rFonts w:ascii="Tahoma" w:hAnsi="Tahoma" w:cs="Tahoma"/>
      <w:sz w:val="16"/>
      <w:szCs w:val="16"/>
    </w:rPr>
  </w:style>
  <w:style w:type="numbering" w:customStyle="1" w:styleId="11111">
    <w:name w:val="Нет списка11111"/>
    <w:next w:val="a2"/>
    <w:uiPriority w:val="99"/>
    <w:semiHidden/>
    <w:unhideWhenUsed/>
    <w:rsid w:val="00DD0280"/>
  </w:style>
  <w:style w:type="character" w:customStyle="1" w:styleId="65">
    <w:name w:val="Основной текст + 6"/>
    <w:aliases w:val="5 pt,Малые прописные"/>
    <w:rsid w:val="00DD0280"/>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DD0280"/>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5">
    <w:name w:val="Стиль13"/>
    <w:rsid w:val="00DD0280"/>
  </w:style>
  <w:style w:type="numbering" w:customStyle="1" w:styleId="1110">
    <w:name w:val="Стиль111"/>
    <w:rsid w:val="00DD0280"/>
  </w:style>
  <w:style w:type="numbering" w:customStyle="1" w:styleId="235">
    <w:name w:val="Стиль23"/>
    <w:rsid w:val="00DD0280"/>
  </w:style>
  <w:style w:type="numbering" w:customStyle="1" w:styleId="3110">
    <w:name w:val="Стиль311"/>
    <w:rsid w:val="00DD0280"/>
  </w:style>
  <w:style w:type="numbering" w:customStyle="1" w:styleId="2111">
    <w:name w:val="Стиль211"/>
    <w:rsid w:val="00DD0280"/>
  </w:style>
  <w:style w:type="numbering" w:customStyle="1" w:styleId="332">
    <w:name w:val="Стиль33"/>
    <w:rsid w:val="00DD0280"/>
  </w:style>
  <w:style w:type="numbering" w:customStyle="1" w:styleId="360">
    <w:name w:val="Нет списка36"/>
    <w:next w:val="a2"/>
    <w:uiPriority w:val="99"/>
    <w:semiHidden/>
    <w:unhideWhenUsed/>
    <w:rsid w:val="00DD0280"/>
  </w:style>
  <w:style w:type="character" w:customStyle="1" w:styleId="1f9">
    <w:name w:val="Верхний колонтитул Знак1"/>
    <w:basedOn w:val="a0"/>
    <w:uiPriority w:val="99"/>
    <w:semiHidden/>
    <w:rsid w:val="00DD0280"/>
  </w:style>
  <w:style w:type="character" w:customStyle="1" w:styleId="1fa">
    <w:name w:val="Нижний колонтитул Знак1"/>
    <w:basedOn w:val="a0"/>
    <w:uiPriority w:val="99"/>
    <w:semiHidden/>
    <w:rsid w:val="00DD0280"/>
  </w:style>
  <w:style w:type="character" w:customStyle="1" w:styleId="1fb">
    <w:name w:val="Схема документа Знак1"/>
    <w:uiPriority w:val="99"/>
    <w:semiHidden/>
    <w:rsid w:val="00DD0280"/>
    <w:rPr>
      <w:rFonts w:ascii="Tahoma" w:hAnsi="Tahoma" w:cs="Tahoma"/>
      <w:sz w:val="16"/>
      <w:szCs w:val="16"/>
    </w:rPr>
  </w:style>
  <w:style w:type="character" w:customStyle="1" w:styleId="172">
    <w:name w:val="Основной текст (17)"/>
    <w:rsid w:val="00DD0280"/>
    <w:rPr>
      <w:rFonts w:ascii="Times New Roman" w:eastAsia="Times New Roman" w:hAnsi="Times New Roman" w:cs="Times New Roman"/>
      <w:b w:val="0"/>
      <w:bCs w:val="0"/>
      <w:i w:val="0"/>
      <w:iCs w:val="0"/>
      <w:smallCaps w:val="0"/>
      <w:strike w:val="0"/>
      <w:spacing w:val="0"/>
      <w:sz w:val="13"/>
      <w:szCs w:val="13"/>
    </w:rPr>
  </w:style>
  <w:style w:type="numbering" w:customStyle="1" w:styleId="370">
    <w:name w:val="Нет списка37"/>
    <w:next w:val="a2"/>
    <w:uiPriority w:val="99"/>
    <w:semiHidden/>
    <w:unhideWhenUsed/>
    <w:rsid w:val="00DD0280"/>
  </w:style>
  <w:style w:type="numbering" w:customStyle="1" w:styleId="118">
    <w:name w:val="Нет списка118"/>
    <w:next w:val="a2"/>
    <w:uiPriority w:val="99"/>
    <w:semiHidden/>
    <w:unhideWhenUsed/>
    <w:rsid w:val="00DD0280"/>
  </w:style>
  <w:style w:type="numbering" w:customStyle="1" w:styleId="119">
    <w:name w:val="Нет списка119"/>
    <w:next w:val="a2"/>
    <w:uiPriority w:val="99"/>
    <w:semiHidden/>
    <w:unhideWhenUsed/>
    <w:rsid w:val="00DD0280"/>
  </w:style>
  <w:style w:type="numbering" w:customStyle="1" w:styleId="1112">
    <w:name w:val="Нет списка1112"/>
    <w:next w:val="a2"/>
    <w:uiPriority w:val="99"/>
    <w:semiHidden/>
    <w:unhideWhenUsed/>
    <w:rsid w:val="00DD0280"/>
  </w:style>
  <w:style w:type="numbering" w:customStyle="1" w:styleId="2160">
    <w:name w:val="Нет списка216"/>
    <w:next w:val="a2"/>
    <w:uiPriority w:val="99"/>
    <w:semiHidden/>
    <w:unhideWhenUsed/>
    <w:rsid w:val="00DD0280"/>
  </w:style>
  <w:style w:type="numbering" w:customStyle="1" w:styleId="38">
    <w:name w:val="Нет списка38"/>
    <w:next w:val="a2"/>
    <w:uiPriority w:val="99"/>
    <w:semiHidden/>
    <w:unhideWhenUsed/>
    <w:rsid w:val="00DD0280"/>
  </w:style>
  <w:style w:type="numbering" w:customStyle="1" w:styleId="125">
    <w:name w:val="Нет списка125"/>
    <w:next w:val="a2"/>
    <w:uiPriority w:val="99"/>
    <w:semiHidden/>
    <w:unhideWhenUsed/>
    <w:rsid w:val="00DD0280"/>
  </w:style>
  <w:style w:type="numbering" w:customStyle="1" w:styleId="217">
    <w:name w:val="Нет списка217"/>
    <w:next w:val="a2"/>
    <w:uiPriority w:val="99"/>
    <w:semiHidden/>
    <w:unhideWhenUsed/>
    <w:rsid w:val="00DD0280"/>
  </w:style>
  <w:style w:type="numbering" w:customStyle="1" w:styleId="450">
    <w:name w:val="Нет списка45"/>
    <w:next w:val="a2"/>
    <w:uiPriority w:val="99"/>
    <w:semiHidden/>
    <w:unhideWhenUsed/>
    <w:rsid w:val="00DD0280"/>
  </w:style>
  <w:style w:type="numbering" w:customStyle="1" w:styleId="1350">
    <w:name w:val="Нет списка135"/>
    <w:next w:val="a2"/>
    <w:uiPriority w:val="99"/>
    <w:semiHidden/>
    <w:unhideWhenUsed/>
    <w:rsid w:val="00DD0280"/>
  </w:style>
  <w:style w:type="numbering" w:customStyle="1" w:styleId="225">
    <w:name w:val="Нет списка225"/>
    <w:next w:val="a2"/>
    <w:uiPriority w:val="99"/>
    <w:semiHidden/>
    <w:unhideWhenUsed/>
    <w:rsid w:val="00DD0280"/>
  </w:style>
  <w:style w:type="numbering" w:customStyle="1" w:styleId="55">
    <w:name w:val="Нет списка55"/>
    <w:next w:val="a2"/>
    <w:uiPriority w:val="99"/>
    <w:semiHidden/>
    <w:unhideWhenUsed/>
    <w:rsid w:val="00DD0280"/>
  </w:style>
  <w:style w:type="numbering" w:customStyle="1" w:styleId="145">
    <w:name w:val="Нет списка145"/>
    <w:next w:val="a2"/>
    <w:uiPriority w:val="99"/>
    <w:semiHidden/>
    <w:unhideWhenUsed/>
    <w:rsid w:val="00DD0280"/>
  </w:style>
  <w:style w:type="numbering" w:customStyle="1" w:styleId="2350">
    <w:name w:val="Нет списка235"/>
    <w:next w:val="a2"/>
    <w:uiPriority w:val="99"/>
    <w:semiHidden/>
    <w:unhideWhenUsed/>
    <w:rsid w:val="00DD0280"/>
  </w:style>
  <w:style w:type="numbering" w:customStyle="1" w:styleId="611">
    <w:name w:val="Нет списка61"/>
    <w:next w:val="a2"/>
    <w:uiPriority w:val="99"/>
    <w:semiHidden/>
    <w:unhideWhenUsed/>
    <w:rsid w:val="00DD0280"/>
  </w:style>
  <w:style w:type="numbering" w:customStyle="1" w:styleId="1510">
    <w:name w:val="Нет списка151"/>
    <w:next w:val="a2"/>
    <w:uiPriority w:val="99"/>
    <w:semiHidden/>
    <w:unhideWhenUsed/>
    <w:rsid w:val="00DD0280"/>
  </w:style>
  <w:style w:type="numbering" w:customStyle="1" w:styleId="146">
    <w:name w:val="Стиль14"/>
    <w:rsid w:val="00DD0280"/>
  </w:style>
  <w:style w:type="numbering" w:customStyle="1" w:styleId="242">
    <w:name w:val="Стиль24"/>
    <w:rsid w:val="00DD0280"/>
  </w:style>
  <w:style w:type="numbering" w:customStyle="1" w:styleId="341">
    <w:name w:val="Стиль34"/>
    <w:rsid w:val="00DD0280"/>
  </w:style>
  <w:style w:type="numbering" w:customStyle="1" w:styleId="1121">
    <w:name w:val="Нет списка1121"/>
    <w:next w:val="a2"/>
    <w:uiPriority w:val="99"/>
    <w:semiHidden/>
    <w:unhideWhenUsed/>
    <w:rsid w:val="00DD0280"/>
  </w:style>
  <w:style w:type="numbering" w:customStyle="1" w:styleId="2410">
    <w:name w:val="Нет списка241"/>
    <w:next w:val="a2"/>
    <w:uiPriority w:val="99"/>
    <w:semiHidden/>
    <w:unhideWhenUsed/>
    <w:rsid w:val="00DD0280"/>
  </w:style>
  <w:style w:type="numbering" w:customStyle="1" w:styleId="3111">
    <w:name w:val="Нет списка311"/>
    <w:next w:val="a2"/>
    <w:uiPriority w:val="99"/>
    <w:semiHidden/>
    <w:unhideWhenUsed/>
    <w:rsid w:val="00DD0280"/>
  </w:style>
  <w:style w:type="numbering" w:customStyle="1" w:styleId="1211">
    <w:name w:val="Нет списка1211"/>
    <w:next w:val="a2"/>
    <w:uiPriority w:val="99"/>
    <w:semiHidden/>
    <w:unhideWhenUsed/>
    <w:rsid w:val="00DD0280"/>
  </w:style>
  <w:style w:type="numbering" w:customStyle="1" w:styleId="21110">
    <w:name w:val="Нет списка2111"/>
    <w:next w:val="a2"/>
    <w:uiPriority w:val="99"/>
    <w:semiHidden/>
    <w:unhideWhenUsed/>
    <w:rsid w:val="00DD0280"/>
  </w:style>
  <w:style w:type="numbering" w:customStyle="1" w:styleId="4110">
    <w:name w:val="Нет списка411"/>
    <w:next w:val="a2"/>
    <w:uiPriority w:val="99"/>
    <w:semiHidden/>
    <w:unhideWhenUsed/>
    <w:rsid w:val="00DD0280"/>
  </w:style>
  <w:style w:type="numbering" w:customStyle="1" w:styleId="1311">
    <w:name w:val="Нет списка1311"/>
    <w:next w:val="a2"/>
    <w:uiPriority w:val="99"/>
    <w:semiHidden/>
    <w:unhideWhenUsed/>
    <w:rsid w:val="00DD0280"/>
  </w:style>
  <w:style w:type="numbering" w:customStyle="1" w:styleId="2211">
    <w:name w:val="Нет списка2211"/>
    <w:next w:val="a2"/>
    <w:uiPriority w:val="99"/>
    <w:semiHidden/>
    <w:unhideWhenUsed/>
    <w:rsid w:val="00DD0280"/>
  </w:style>
  <w:style w:type="numbering" w:customStyle="1" w:styleId="5110">
    <w:name w:val="Нет списка511"/>
    <w:next w:val="a2"/>
    <w:uiPriority w:val="99"/>
    <w:semiHidden/>
    <w:unhideWhenUsed/>
    <w:rsid w:val="00DD0280"/>
  </w:style>
  <w:style w:type="numbering" w:customStyle="1" w:styleId="1411">
    <w:name w:val="Нет списка1411"/>
    <w:next w:val="a2"/>
    <w:uiPriority w:val="99"/>
    <w:semiHidden/>
    <w:unhideWhenUsed/>
    <w:rsid w:val="00DD0280"/>
  </w:style>
  <w:style w:type="numbering" w:customStyle="1" w:styleId="2311">
    <w:name w:val="Нет списка2311"/>
    <w:next w:val="a2"/>
    <w:uiPriority w:val="99"/>
    <w:semiHidden/>
    <w:unhideWhenUsed/>
    <w:rsid w:val="00DD0280"/>
  </w:style>
  <w:style w:type="numbering" w:customStyle="1" w:styleId="711">
    <w:name w:val="Нет списка71"/>
    <w:next w:val="a2"/>
    <w:uiPriority w:val="99"/>
    <w:semiHidden/>
    <w:unhideWhenUsed/>
    <w:rsid w:val="00DD0280"/>
  </w:style>
  <w:style w:type="numbering" w:customStyle="1" w:styleId="1610">
    <w:name w:val="Нет списка161"/>
    <w:next w:val="a2"/>
    <w:uiPriority w:val="99"/>
    <w:semiHidden/>
    <w:unhideWhenUsed/>
    <w:rsid w:val="00DD0280"/>
  </w:style>
  <w:style w:type="numbering" w:customStyle="1" w:styleId="1122">
    <w:name w:val="Стиль112"/>
    <w:rsid w:val="00DD0280"/>
  </w:style>
  <w:style w:type="numbering" w:customStyle="1" w:styleId="2121">
    <w:name w:val="Стиль212"/>
    <w:rsid w:val="00DD0280"/>
  </w:style>
  <w:style w:type="numbering" w:customStyle="1" w:styleId="3120">
    <w:name w:val="Стиль312"/>
    <w:rsid w:val="00DD0280"/>
  </w:style>
  <w:style w:type="numbering" w:customStyle="1" w:styleId="1131">
    <w:name w:val="Нет списка1131"/>
    <w:next w:val="a2"/>
    <w:uiPriority w:val="99"/>
    <w:semiHidden/>
    <w:unhideWhenUsed/>
    <w:rsid w:val="00DD0280"/>
  </w:style>
  <w:style w:type="numbering" w:customStyle="1" w:styleId="2510">
    <w:name w:val="Нет списка251"/>
    <w:next w:val="a2"/>
    <w:uiPriority w:val="99"/>
    <w:semiHidden/>
    <w:unhideWhenUsed/>
    <w:rsid w:val="00DD0280"/>
  </w:style>
  <w:style w:type="numbering" w:customStyle="1" w:styleId="3210">
    <w:name w:val="Нет списка321"/>
    <w:next w:val="a2"/>
    <w:uiPriority w:val="99"/>
    <w:semiHidden/>
    <w:unhideWhenUsed/>
    <w:rsid w:val="00DD0280"/>
  </w:style>
  <w:style w:type="numbering" w:customStyle="1" w:styleId="1221">
    <w:name w:val="Нет списка1221"/>
    <w:next w:val="a2"/>
    <w:uiPriority w:val="99"/>
    <w:semiHidden/>
    <w:unhideWhenUsed/>
    <w:rsid w:val="00DD0280"/>
  </w:style>
  <w:style w:type="numbering" w:customStyle="1" w:styleId="21210">
    <w:name w:val="Нет списка2121"/>
    <w:next w:val="a2"/>
    <w:uiPriority w:val="99"/>
    <w:semiHidden/>
    <w:unhideWhenUsed/>
    <w:rsid w:val="00DD0280"/>
  </w:style>
  <w:style w:type="numbering" w:customStyle="1" w:styleId="4210">
    <w:name w:val="Нет списка421"/>
    <w:next w:val="a2"/>
    <w:uiPriority w:val="99"/>
    <w:semiHidden/>
    <w:unhideWhenUsed/>
    <w:rsid w:val="00DD0280"/>
  </w:style>
  <w:style w:type="numbering" w:customStyle="1" w:styleId="1321">
    <w:name w:val="Нет списка1321"/>
    <w:next w:val="a2"/>
    <w:uiPriority w:val="99"/>
    <w:semiHidden/>
    <w:unhideWhenUsed/>
    <w:rsid w:val="00DD0280"/>
  </w:style>
  <w:style w:type="numbering" w:customStyle="1" w:styleId="2221">
    <w:name w:val="Нет списка2221"/>
    <w:next w:val="a2"/>
    <w:uiPriority w:val="99"/>
    <w:semiHidden/>
    <w:unhideWhenUsed/>
    <w:rsid w:val="00DD0280"/>
  </w:style>
  <w:style w:type="numbering" w:customStyle="1" w:styleId="5210">
    <w:name w:val="Нет списка521"/>
    <w:next w:val="a2"/>
    <w:uiPriority w:val="99"/>
    <w:semiHidden/>
    <w:unhideWhenUsed/>
    <w:rsid w:val="00DD0280"/>
  </w:style>
  <w:style w:type="numbering" w:customStyle="1" w:styleId="1421">
    <w:name w:val="Нет списка1421"/>
    <w:next w:val="a2"/>
    <w:uiPriority w:val="99"/>
    <w:semiHidden/>
    <w:unhideWhenUsed/>
    <w:rsid w:val="00DD0280"/>
  </w:style>
  <w:style w:type="numbering" w:customStyle="1" w:styleId="2321">
    <w:name w:val="Нет списка2321"/>
    <w:next w:val="a2"/>
    <w:uiPriority w:val="99"/>
    <w:semiHidden/>
    <w:unhideWhenUsed/>
    <w:rsid w:val="00DD0280"/>
  </w:style>
  <w:style w:type="numbering" w:customStyle="1" w:styleId="810">
    <w:name w:val="Нет списка81"/>
    <w:next w:val="a2"/>
    <w:uiPriority w:val="99"/>
    <w:semiHidden/>
    <w:unhideWhenUsed/>
    <w:rsid w:val="00DD0280"/>
  </w:style>
  <w:style w:type="numbering" w:customStyle="1" w:styleId="1710">
    <w:name w:val="Нет списка171"/>
    <w:next w:val="a2"/>
    <w:uiPriority w:val="99"/>
    <w:semiHidden/>
    <w:unhideWhenUsed/>
    <w:rsid w:val="00DD0280"/>
  </w:style>
  <w:style w:type="numbering" w:customStyle="1" w:styleId="910">
    <w:name w:val="Нет списка91"/>
    <w:next w:val="a2"/>
    <w:uiPriority w:val="99"/>
    <w:semiHidden/>
    <w:unhideWhenUsed/>
    <w:rsid w:val="00DD0280"/>
  </w:style>
  <w:style w:type="numbering" w:customStyle="1" w:styleId="1810">
    <w:name w:val="Нет списка181"/>
    <w:next w:val="a2"/>
    <w:uiPriority w:val="99"/>
    <w:semiHidden/>
    <w:unhideWhenUsed/>
    <w:rsid w:val="00DD0280"/>
  </w:style>
  <w:style w:type="numbering" w:customStyle="1" w:styleId="1141">
    <w:name w:val="Нет списка1141"/>
    <w:next w:val="a2"/>
    <w:uiPriority w:val="99"/>
    <w:semiHidden/>
    <w:unhideWhenUsed/>
    <w:rsid w:val="00DD0280"/>
  </w:style>
  <w:style w:type="numbering" w:customStyle="1" w:styleId="2610">
    <w:name w:val="Нет списка261"/>
    <w:next w:val="a2"/>
    <w:uiPriority w:val="99"/>
    <w:semiHidden/>
    <w:unhideWhenUsed/>
    <w:rsid w:val="00DD0280"/>
  </w:style>
  <w:style w:type="numbering" w:customStyle="1" w:styleId="3310">
    <w:name w:val="Нет списка331"/>
    <w:next w:val="a2"/>
    <w:uiPriority w:val="99"/>
    <w:semiHidden/>
    <w:unhideWhenUsed/>
    <w:rsid w:val="00DD0280"/>
  </w:style>
  <w:style w:type="numbering" w:customStyle="1" w:styleId="1231">
    <w:name w:val="Нет списка1231"/>
    <w:next w:val="a2"/>
    <w:uiPriority w:val="99"/>
    <w:semiHidden/>
    <w:unhideWhenUsed/>
    <w:rsid w:val="00DD0280"/>
  </w:style>
  <w:style w:type="numbering" w:customStyle="1" w:styleId="2131">
    <w:name w:val="Нет списка2131"/>
    <w:next w:val="a2"/>
    <w:uiPriority w:val="99"/>
    <w:semiHidden/>
    <w:unhideWhenUsed/>
    <w:rsid w:val="00DD0280"/>
  </w:style>
  <w:style w:type="numbering" w:customStyle="1" w:styleId="4310">
    <w:name w:val="Нет списка431"/>
    <w:next w:val="a2"/>
    <w:uiPriority w:val="99"/>
    <w:semiHidden/>
    <w:unhideWhenUsed/>
    <w:rsid w:val="00DD0280"/>
  </w:style>
  <w:style w:type="numbering" w:customStyle="1" w:styleId="1331">
    <w:name w:val="Нет списка1331"/>
    <w:next w:val="a2"/>
    <w:uiPriority w:val="99"/>
    <w:semiHidden/>
    <w:unhideWhenUsed/>
    <w:rsid w:val="00DD0280"/>
  </w:style>
  <w:style w:type="numbering" w:customStyle="1" w:styleId="2231">
    <w:name w:val="Нет списка2231"/>
    <w:next w:val="a2"/>
    <w:uiPriority w:val="99"/>
    <w:semiHidden/>
    <w:unhideWhenUsed/>
    <w:rsid w:val="00DD0280"/>
  </w:style>
  <w:style w:type="numbering" w:customStyle="1" w:styleId="5310">
    <w:name w:val="Нет списка531"/>
    <w:next w:val="a2"/>
    <w:uiPriority w:val="99"/>
    <w:semiHidden/>
    <w:unhideWhenUsed/>
    <w:rsid w:val="00DD0280"/>
  </w:style>
  <w:style w:type="numbering" w:customStyle="1" w:styleId="1431">
    <w:name w:val="Нет списка1431"/>
    <w:next w:val="a2"/>
    <w:uiPriority w:val="99"/>
    <w:semiHidden/>
    <w:unhideWhenUsed/>
    <w:rsid w:val="00DD0280"/>
  </w:style>
  <w:style w:type="numbering" w:customStyle="1" w:styleId="2331">
    <w:name w:val="Нет списка2331"/>
    <w:next w:val="a2"/>
    <w:uiPriority w:val="99"/>
    <w:semiHidden/>
    <w:unhideWhenUsed/>
    <w:rsid w:val="00DD0280"/>
  </w:style>
  <w:style w:type="numbering" w:customStyle="1" w:styleId="1010">
    <w:name w:val="Нет списка101"/>
    <w:next w:val="a2"/>
    <w:uiPriority w:val="99"/>
    <w:semiHidden/>
    <w:unhideWhenUsed/>
    <w:rsid w:val="00DD0280"/>
  </w:style>
  <w:style w:type="numbering" w:customStyle="1" w:styleId="1910">
    <w:name w:val="Нет списка191"/>
    <w:next w:val="a2"/>
    <w:uiPriority w:val="99"/>
    <w:semiHidden/>
    <w:unhideWhenUsed/>
    <w:rsid w:val="00DD0280"/>
  </w:style>
  <w:style w:type="numbering" w:customStyle="1" w:styleId="271">
    <w:name w:val="Нет списка271"/>
    <w:next w:val="a2"/>
    <w:uiPriority w:val="99"/>
    <w:semiHidden/>
    <w:unhideWhenUsed/>
    <w:rsid w:val="00DD0280"/>
  </w:style>
  <w:style w:type="numbering" w:customStyle="1" w:styleId="201">
    <w:name w:val="Нет списка201"/>
    <w:next w:val="a2"/>
    <w:uiPriority w:val="99"/>
    <w:semiHidden/>
    <w:unhideWhenUsed/>
    <w:rsid w:val="00DD0280"/>
  </w:style>
  <w:style w:type="numbering" w:customStyle="1" w:styleId="1101">
    <w:name w:val="Нет списка1101"/>
    <w:next w:val="a2"/>
    <w:uiPriority w:val="99"/>
    <w:semiHidden/>
    <w:unhideWhenUsed/>
    <w:rsid w:val="00DD0280"/>
  </w:style>
  <w:style w:type="numbering" w:customStyle="1" w:styleId="281">
    <w:name w:val="Нет списка281"/>
    <w:next w:val="a2"/>
    <w:uiPriority w:val="99"/>
    <w:semiHidden/>
    <w:unhideWhenUsed/>
    <w:rsid w:val="00DD0280"/>
  </w:style>
  <w:style w:type="numbering" w:customStyle="1" w:styleId="291">
    <w:name w:val="Нет списка291"/>
    <w:next w:val="a2"/>
    <w:uiPriority w:val="99"/>
    <w:semiHidden/>
    <w:unhideWhenUsed/>
    <w:rsid w:val="00DD0280"/>
  </w:style>
  <w:style w:type="numbering" w:customStyle="1" w:styleId="1151">
    <w:name w:val="Нет списка1151"/>
    <w:next w:val="a2"/>
    <w:uiPriority w:val="99"/>
    <w:semiHidden/>
    <w:unhideWhenUsed/>
    <w:rsid w:val="00DD0280"/>
  </w:style>
  <w:style w:type="numbering" w:customStyle="1" w:styleId="2101">
    <w:name w:val="Нет списка2101"/>
    <w:next w:val="a2"/>
    <w:uiPriority w:val="99"/>
    <w:semiHidden/>
    <w:unhideWhenUsed/>
    <w:rsid w:val="00DD0280"/>
  </w:style>
  <w:style w:type="numbering" w:customStyle="1" w:styleId="301">
    <w:name w:val="Нет списка301"/>
    <w:next w:val="a2"/>
    <w:uiPriority w:val="99"/>
    <w:semiHidden/>
    <w:unhideWhenUsed/>
    <w:rsid w:val="00DD0280"/>
  </w:style>
  <w:style w:type="numbering" w:customStyle="1" w:styleId="3410">
    <w:name w:val="Нет списка341"/>
    <w:next w:val="a2"/>
    <w:uiPriority w:val="99"/>
    <w:semiHidden/>
    <w:unhideWhenUsed/>
    <w:rsid w:val="00DD0280"/>
  </w:style>
  <w:style w:type="numbering" w:customStyle="1" w:styleId="1161">
    <w:name w:val="Нет списка1161"/>
    <w:next w:val="a2"/>
    <w:uiPriority w:val="99"/>
    <w:semiHidden/>
    <w:unhideWhenUsed/>
    <w:rsid w:val="00DD0280"/>
  </w:style>
  <w:style w:type="numbering" w:customStyle="1" w:styleId="1212">
    <w:name w:val="Стиль121"/>
    <w:rsid w:val="00DD0280"/>
  </w:style>
  <w:style w:type="numbering" w:customStyle="1" w:styleId="2212">
    <w:name w:val="Стиль221"/>
    <w:rsid w:val="00DD0280"/>
  </w:style>
  <w:style w:type="numbering" w:customStyle="1" w:styleId="3211">
    <w:name w:val="Стиль321"/>
    <w:rsid w:val="00DD0280"/>
  </w:style>
  <w:style w:type="numbering" w:customStyle="1" w:styleId="1171">
    <w:name w:val="Нет списка1171"/>
    <w:next w:val="a2"/>
    <w:uiPriority w:val="99"/>
    <w:semiHidden/>
    <w:unhideWhenUsed/>
    <w:rsid w:val="00DD0280"/>
  </w:style>
  <w:style w:type="numbering" w:customStyle="1" w:styleId="2141">
    <w:name w:val="Нет списка2141"/>
    <w:next w:val="a2"/>
    <w:uiPriority w:val="99"/>
    <w:semiHidden/>
    <w:unhideWhenUsed/>
    <w:rsid w:val="00DD0280"/>
  </w:style>
  <w:style w:type="numbering" w:customStyle="1" w:styleId="351">
    <w:name w:val="Нет списка351"/>
    <w:next w:val="a2"/>
    <w:uiPriority w:val="99"/>
    <w:semiHidden/>
    <w:unhideWhenUsed/>
    <w:rsid w:val="00DD0280"/>
  </w:style>
  <w:style w:type="numbering" w:customStyle="1" w:styleId="1241">
    <w:name w:val="Нет списка1241"/>
    <w:next w:val="a2"/>
    <w:uiPriority w:val="99"/>
    <w:semiHidden/>
    <w:unhideWhenUsed/>
    <w:rsid w:val="00DD0280"/>
  </w:style>
  <w:style w:type="numbering" w:customStyle="1" w:styleId="2151">
    <w:name w:val="Нет списка2151"/>
    <w:next w:val="a2"/>
    <w:uiPriority w:val="99"/>
    <w:semiHidden/>
    <w:unhideWhenUsed/>
    <w:rsid w:val="00DD0280"/>
  </w:style>
  <w:style w:type="numbering" w:customStyle="1" w:styleId="441">
    <w:name w:val="Нет списка441"/>
    <w:next w:val="a2"/>
    <w:uiPriority w:val="99"/>
    <w:semiHidden/>
    <w:unhideWhenUsed/>
    <w:rsid w:val="00DD0280"/>
  </w:style>
  <w:style w:type="numbering" w:customStyle="1" w:styleId="1341">
    <w:name w:val="Нет списка1341"/>
    <w:next w:val="a2"/>
    <w:uiPriority w:val="99"/>
    <w:semiHidden/>
    <w:unhideWhenUsed/>
    <w:rsid w:val="00DD0280"/>
  </w:style>
  <w:style w:type="numbering" w:customStyle="1" w:styleId="2241">
    <w:name w:val="Нет списка2241"/>
    <w:next w:val="a2"/>
    <w:uiPriority w:val="99"/>
    <w:semiHidden/>
    <w:unhideWhenUsed/>
    <w:rsid w:val="00DD0280"/>
  </w:style>
  <w:style w:type="numbering" w:customStyle="1" w:styleId="541">
    <w:name w:val="Нет списка541"/>
    <w:next w:val="a2"/>
    <w:uiPriority w:val="99"/>
    <w:semiHidden/>
    <w:unhideWhenUsed/>
    <w:rsid w:val="00DD0280"/>
  </w:style>
  <w:style w:type="numbering" w:customStyle="1" w:styleId="1441">
    <w:name w:val="Нет списка1441"/>
    <w:next w:val="a2"/>
    <w:uiPriority w:val="99"/>
    <w:semiHidden/>
    <w:unhideWhenUsed/>
    <w:rsid w:val="00DD0280"/>
  </w:style>
  <w:style w:type="numbering" w:customStyle="1" w:styleId="2341">
    <w:name w:val="Нет списка2341"/>
    <w:next w:val="a2"/>
    <w:uiPriority w:val="99"/>
    <w:semiHidden/>
    <w:unhideWhenUsed/>
    <w:rsid w:val="00DD0280"/>
  </w:style>
  <w:style w:type="numbering" w:customStyle="1" w:styleId="111111">
    <w:name w:val="Нет списка111111"/>
    <w:next w:val="a2"/>
    <w:uiPriority w:val="99"/>
    <w:semiHidden/>
    <w:unhideWhenUsed/>
    <w:rsid w:val="00DD0280"/>
  </w:style>
  <w:style w:type="numbering" w:customStyle="1" w:styleId="1312">
    <w:name w:val="Стиль131"/>
    <w:rsid w:val="00DD0280"/>
  </w:style>
  <w:style w:type="numbering" w:customStyle="1" w:styleId="11110">
    <w:name w:val="Стиль1111"/>
    <w:rsid w:val="00DD0280"/>
  </w:style>
  <w:style w:type="numbering" w:customStyle="1" w:styleId="2312">
    <w:name w:val="Стиль231"/>
    <w:rsid w:val="00DD0280"/>
  </w:style>
  <w:style w:type="numbering" w:customStyle="1" w:styleId="31110">
    <w:name w:val="Стиль3111"/>
    <w:rsid w:val="00DD0280"/>
  </w:style>
  <w:style w:type="numbering" w:customStyle="1" w:styleId="21111">
    <w:name w:val="Стиль2111"/>
    <w:rsid w:val="00DD0280"/>
  </w:style>
  <w:style w:type="numbering" w:customStyle="1" w:styleId="3311">
    <w:name w:val="Стиль331"/>
    <w:rsid w:val="00DD0280"/>
  </w:style>
  <w:style w:type="numbering" w:customStyle="1" w:styleId="361">
    <w:name w:val="Нет списка361"/>
    <w:next w:val="a2"/>
    <w:uiPriority w:val="99"/>
    <w:semiHidden/>
    <w:unhideWhenUsed/>
    <w:rsid w:val="00DD0280"/>
  </w:style>
  <w:style w:type="numbering" w:customStyle="1" w:styleId="152">
    <w:name w:val="Стиль15"/>
    <w:rsid w:val="00DD0280"/>
  </w:style>
  <w:style w:type="numbering" w:customStyle="1" w:styleId="252">
    <w:name w:val="Стиль25"/>
    <w:rsid w:val="00DD0280"/>
  </w:style>
  <w:style w:type="numbering" w:customStyle="1" w:styleId="35">
    <w:name w:val="Стиль35"/>
    <w:rsid w:val="00DD0280"/>
    <w:pPr>
      <w:numPr>
        <w:numId w:val="7"/>
      </w:numPr>
    </w:pPr>
  </w:style>
  <w:style w:type="numbering" w:customStyle="1" w:styleId="1132">
    <w:name w:val="Стиль113"/>
    <w:rsid w:val="00DD0280"/>
  </w:style>
  <w:style w:type="numbering" w:customStyle="1" w:styleId="2132">
    <w:name w:val="Стиль213"/>
    <w:rsid w:val="00DD0280"/>
  </w:style>
  <w:style w:type="numbering" w:customStyle="1" w:styleId="313">
    <w:name w:val="Стиль313"/>
    <w:rsid w:val="00DD0280"/>
  </w:style>
  <w:style w:type="numbering" w:customStyle="1" w:styleId="16">
    <w:name w:val="Стиль16"/>
    <w:rsid w:val="00DD0280"/>
    <w:pPr>
      <w:numPr>
        <w:numId w:val="4"/>
      </w:numPr>
    </w:pPr>
  </w:style>
  <w:style w:type="numbering" w:customStyle="1" w:styleId="26">
    <w:name w:val="Стиль26"/>
    <w:rsid w:val="00DD0280"/>
    <w:pPr>
      <w:numPr>
        <w:numId w:val="5"/>
      </w:numPr>
    </w:pPr>
  </w:style>
  <w:style w:type="numbering" w:customStyle="1" w:styleId="36">
    <w:name w:val="Стиль36"/>
    <w:rsid w:val="00DD0280"/>
    <w:pPr>
      <w:numPr>
        <w:numId w:val="6"/>
      </w:numPr>
    </w:pPr>
  </w:style>
  <w:style w:type="numbering" w:customStyle="1" w:styleId="114">
    <w:name w:val="Стиль114"/>
    <w:rsid w:val="00DD0280"/>
    <w:pPr>
      <w:numPr>
        <w:numId w:val="1"/>
      </w:numPr>
    </w:pPr>
  </w:style>
  <w:style w:type="numbering" w:customStyle="1" w:styleId="214">
    <w:name w:val="Стиль214"/>
    <w:rsid w:val="00DD0280"/>
    <w:pPr>
      <w:numPr>
        <w:numId w:val="2"/>
      </w:numPr>
    </w:pPr>
  </w:style>
  <w:style w:type="numbering" w:customStyle="1" w:styleId="314">
    <w:name w:val="Стиль314"/>
    <w:rsid w:val="00DD0280"/>
    <w:pPr>
      <w:numPr>
        <w:numId w:val="3"/>
      </w:numPr>
    </w:pPr>
  </w:style>
  <w:style w:type="paragraph" w:styleId="a3">
    <w:name w:val="List Paragraph"/>
    <w:aliases w:val="Маркер"/>
    <w:basedOn w:val="a"/>
    <w:uiPriority w:val="34"/>
    <w:qFormat/>
    <w:rsid w:val="00DD0280"/>
    <w:pPr>
      <w:ind w:left="720"/>
      <w:contextualSpacing/>
    </w:pPr>
  </w:style>
  <w:style w:type="paragraph" w:styleId="a5">
    <w:name w:val="header"/>
    <w:basedOn w:val="a"/>
    <w:link w:val="2e"/>
    <w:uiPriority w:val="99"/>
    <w:unhideWhenUsed/>
    <w:rsid w:val="00DD0280"/>
    <w:pPr>
      <w:tabs>
        <w:tab w:val="center" w:pos="4677"/>
        <w:tab w:val="right" w:pos="9355"/>
      </w:tabs>
      <w:spacing w:after="0" w:line="240" w:lineRule="auto"/>
    </w:pPr>
  </w:style>
  <w:style w:type="character" w:customStyle="1" w:styleId="2e">
    <w:name w:val="Верхний колонтитул Знак2"/>
    <w:basedOn w:val="a0"/>
    <w:link w:val="a5"/>
    <w:uiPriority w:val="99"/>
    <w:semiHidden/>
    <w:rsid w:val="00DD0280"/>
  </w:style>
  <w:style w:type="paragraph" w:styleId="a7">
    <w:name w:val="footer"/>
    <w:basedOn w:val="a"/>
    <w:link w:val="2f"/>
    <w:uiPriority w:val="99"/>
    <w:unhideWhenUsed/>
    <w:rsid w:val="00DD0280"/>
    <w:pPr>
      <w:tabs>
        <w:tab w:val="center" w:pos="4677"/>
        <w:tab w:val="right" w:pos="9355"/>
      </w:tabs>
      <w:spacing w:after="0" w:line="240" w:lineRule="auto"/>
    </w:pPr>
  </w:style>
  <w:style w:type="character" w:customStyle="1" w:styleId="2f">
    <w:name w:val="Нижний колонтитул Знак2"/>
    <w:basedOn w:val="a0"/>
    <w:link w:val="a7"/>
    <w:uiPriority w:val="99"/>
    <w:semiHidden/>
    <w:rsid w:val="00DD0280"/>
  </w:style>
  <w:style w:type="paragraph" w:styleId="affff4">
    <w:name w:val="Document Map"/>
    <w:basedOn w:val="a"/>
    <w:link w:val="2f0"/>
    <w:uiPriority w:val="99"/>
    <w:semiHidden/>
    <w:unhideWhenUsed/>
    <w:rsid w:val="00DD0280"/>
    <w:pPr>
      <w:spacing w:after="0" w:line="240" w:lineRule="auto"/>
    </w:pPr>
    <w:rPr>
      <w:rFonts w:ascii="Tahoma" w:hAnsi="Tahoma" w:cs="Tahoma"/>
      <w:sz w:val="16"/>
      <w:szCs w:val="16"/>
    </w:rPr>
  </w:style>
  <w:style w:type="character" w:customStyle="1" w:styleId="2f0">
    <w:name w:val="Схема документа Знак2"/>
    <w:link w:val="affff4"/>
    <w:uiPriority w:val="99"/>
    <w:semiHidden/>
    <w:rsid w:val="00DD0280"/>
    <w:rPr>
      <w:rFonts w:ascii="Tahoma" w:hAnsi="Tahoma" w:cs="Tahoma"/>
      <w:sz w:val="16"/>
      <w:szCs w:val="16"/>
    </w:rPr>
  </w:style>
  <w:style w:type="numbering" w:customStyle="1" w:styleId="39">
    <w:name w:val="Нет списка39"/>
    <w:next w:val="a2"/>
    <w:uiPriority w:val="99"/>
    <w:semiHidden/>
    <w:unhideWhenUsed/>
    <w:rsid w:val="00887337"/>
  </w:style>
  <w:style w:type="numbering" w:customStyle="1" w:styleId="1200">
    <w:name w:val="Нет списка120"/>
    <w:next w:val="a2"/>
    <w:uiPriority w:val="99"/>
    <w:semiHidden/>
    <w:unhideWhenUsed/>
    <w:rsid w:val="00887337"/>
  </w:style>
  <w:style w:type="numbering" w:customStyle="1" w:styleId="11100">
    <w:name w:val="Нет списка1110"/>
    <w:next w:val="a2"/>
    <w:uiPriority w:val="99"/>
    <w:semiHidden/>
    <w:unhideWhenUsed/>
    <w:rsid w:val="00887337"/>
  </w:style>
  <w:style w:type="numbering" w:customStyle="1" w:styleId="1113">
    <w:name w:val="Нет списка1113"/>
    <w:next w:val="a2"/>
    <w:uiPriority w:val="99"/>
    <w:semiHidden/>
    <w:unhideWhenUsed/>
    <w:rsid w:val="00887337"/>
  </w:style>
  <w:style w:type="numbering" w:customStyle="1" w:styleId="218">
    <w:name w:val="Нет списка218"/>
    <w:next w:val="a2"/>
    <w:uiPriority w:val="99"/>
    <w:semiHidden/>
    <w:unhideWhenUsed/>
    <w:rsid w:val="00887337"/>
  </w:style>
  <w:style w:type="table" w:customStyle="1" w:styleId="1102">
    <w:name w:val="Сетка таблицы110"/>
    <w:basedOn w:val="a1"/>
    <w:next w:val="aff1"/>
    <w:uiPriority w:val="9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ветлая заливка - Акцент 35"/>
    <w:basedOn w:val="a1"/>
    <w:next w:val="-3"/>
    <w:uiPriority w:val="60"/>
    <w:rsid w:val="00887337"/>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0">
    <w:name w:val="Нет списка310"/>
    <w:next w:val="a2"/>
    <w:uiPriority w:val="99"/>
    <w:semiHidden/>
    <w:unhideWhenUsed/>
    <w:rsid w:val="00887337"/>
  </w:style>
  <w:style w:type="numbering" w:customStyle="1" w:styleId="126">
    <w:name w:val="Нет списка126"/>
    <w:next w:val="a2"/>
    <w:uiPriority w:val="99"/>
    <w:semiHidden/>
    <w:unhideWhenUsed/>
    <w:rsid w:val="00887337"/>
  </w:style>
  <w:style w:type="numbering" w:customStyle="1" w:styleId="219">
    <w:name w:val="Нет списка219"/>
    <w:next w:val="a2"/>
    <w:uiPriority w:val="99"/>
    <w:semiHidden/>
    <w:unhideWhenUsed/>
    <w:rsid w:val="00887337"/>
  </w:style>
  <w:style w:type="table" w:customStyle="1" w:styleId="1114">
    <w:name w:val="Сетка таблицы11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ветлая заливка - Акцент 312"/>
    <w:basedOn w:val="a1"/>
    <w:next w:val="-3"/>
    <w:uiPriority w:val="60"/>
    <w:rsid w:val="00887337"/>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
    <w:name w:val="Нет списка46"/>
    <w:next w:val="a2"/>
    <w:uiPriority w:val="99"/>
    <w:semiHidden/>
    <w:unhideWhenUsed/>
    <w:rsid w:val="00887337"/>
  </w:style>
  <w:style w:type="numbering" w:customStyle="1" w:styleId="136">
    <w:name w:val="Нет списка136"/>
    <w:next w:val="a2"/>
    <w:uiPriority w:val="99"/>
    <w:semiHidden/>
    <w:unhideWhenUsed/>
    <w:rsid w:val="00887337"/>
  </w:style>
  <w:style w:type="numbering" w:customStyle="1" w:styleId="226">
    <w:name w:val="Нет списка226"/>
    <w:next w:val="a2"/>
    <w:uiPriority w:val="99"/>
    <w:semiHidden/>
    <w:unhideWhenUsed/>
    <w:rsid w:val="00887337"/>
  </w:style>
  <w:style w:type="table" w:customStyle="1" w:styleId="1213">
    <w:name w:val="Сетка таблицы12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ветлая заливка - Акцент 322"/>
    <w:basedOn w:val="a1"/>
    <w:next w:val="-3"/>
    <w:uiPriority w:val="60"/>
    <w:rsid w:val="00887337"/>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6"/>
    <w:next w:val="a2"/>
    <w:uiPriority w:val="99"/>
    <w:semiHidden/>
    <w:unhideWhenUsed/>
    <w:rsid w:val="00887337"/>
  </w:style>
  <w:style w:type="numbering" w:customStyle="1" w:styleId="1460">
    <w:name w:val="Нет списка146"/>
    <w:next w:val="a2"/>
    <w:uiPriority w:val="99"/>
    <w:semiHidden/>
    <w:unhideWhenUsed/>
    <w:rsid w:val="00887337"/>
  </w:style>
  <w:style w:type="numbering" w:customStyle="1" w:styleId="236">
    <w:name w:val="Нет списка236"/>
    <w:next w:val="a2"/>
    <w:uiPriority w:val="99"/>
    <w:semiHidden/>
    <w:unhideWhenUsed/>
    <w:rsid w:val="00887337"/>
  </w:style>
  <w:style w:type="table" w:customStyle="1" w:styleId="1313">
    <w:name w:val="Сетка таблицы13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ветлая заливка - Акцент 332"/>
    <w:basedOn w:val="a1"/>
    <w:next w:val="-3"/>
    <w:uiPriority w:val="60"/>
    <w:rsid w:val="00887337"/>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2">
    <w:name w:val="Нет списка62"/>
    <w:next w:val="a2"/>
    <w:uiPriority w:val="99"/>
    <w:semiHidden/>
    <w:unhideWhenUsed/>
    <w:rsid w:val="00887337"/>
  </w:style>
  <w:style w:type="numbering" w:customStyle="1" w:styleId="1520">
    <w:name w:val="Нет списка152"/>
    <w:next w:val="a2"/>
    <w:uiPriority w:val="99"/>
    <w:semiHidden/>
    <w:unhideWhenUsed/>
    <w:rsid w:val="00887337"/>
  </w:style>
  <w:style w:type="table" w:customStyle="1" w:styleId="1412">
    <w:name w:val="Сетка таблицы14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3">
    <w:name w:val="Стиль17"/>
    <w:rsid w:val="00887337"/>
  </w:style>
  <w:style w:type="numbering" w:customStyle="1" w:styleId="272">
    <w:name w:val="Стиль27"/>
    <w:rsid w:val="00887337"/>
  </w:style>
  <w:style w:type="numbering" w:customStyle="1" w:styleId="371">
    <w:name w:val="Стиль37"/>
    <w:rsid w:val="00887337"/>
  </w:style>
  <w:style w:type="numbering" w:customStyle="1" w:styleId="11220">
    <w:name w:val="Нет списка1122"/>
    <w:next w:val="a2"/>
    <w:uiPriority w:val="99"/>
    <w:semiHidden/>
    <w:unhideWhenUsed/>
    <w:rsid w:val="00887337"/>
  </w:style>
  <w:style w:type="numbering" w:customStyle="1" w:styleId="2420">
    <w:name w:val="Нет списка242"/>
    <w:next w:val="a2"/>
    <w:uiPriority w:val="99"/>
    <w:semiHidden/>
    <w:unhideWhenUsed/>
    <w:rsid w:val="00887337"/>
  </w:style>
  <w:style w:type="numbering" w:customStyle="1" w:styleId="3121">
    <w:name w:val="Нет списка312"/>
    <w:next w:val="a2"/>
    <w:uiPriority w:val="99"/>
    <w:semiHidden/>
    <w:unhideWhenUsed/>
    <w:rsid w:val="00887337"/>
  </w:style>
  <w:style w:type="numbering" w:customStyle="1" w:styleId="12120">
    <w:name w:val="Нет списка1212"/>
    <w:next w:val="a2"/>
    <w:uiPriority w:val="99"/>
    <w:semiHidden/>
    <w:unhideWhenUsed/>
    <w:rsid w:val="00887337"/>
  </w:style>
  <w:style w:type="numbering" w:customStyle="1" w:styleId="2112">
    <w:name w:val="Нет списка2112"/>
    <w:next w:val="a2"/>
    <w:uiPriority w:val="99"/>
    <w:semiHidden/>
    <w:unhideWhenUsed/>
    <w:rsid w:val="00887337"/>
  </w:style>
  <w:style w:type="numbering" w:customStyle="1" w:styleId="4120">
    <w:name w:val="Нет списка412"/>
    <w:next w:val="a2"/>
    <w:uiPriority w:val="99"/>
    <w:semiHidden/>
    <w:unhideWhenUsed/>
    <w:rsid w:val="00887337"/>
  </w:style>
  <w:style w:type="numbering" w:customStyle="1" w:styleId="13120">
    <w:name w:val="Нет списка1312"/>
    <w:next w:val="a2"/>
    <w:uiPriority w:val="99"/>
    <w:semiHidden/>
    <w:unhideWhenUsed/>
    <w:rsid w:val="00887337"/>
  </w:style>
  <w:style w:type="numbering" w:customStyle="1" w:styleId="22120">
    <w:name w:val="Нет списка2212"/>
    <w:next w:val="a2"/>
    <w:uiPriority w:val="99"/>
    <w:semiHidden/>
    <w:unhideWhenUsed/>
    <w:rsid w:val="00887337"/>
  </w:style>
  <w:style w:type="numbering" w:customStyle="1" w:styleId="512">
    <w:name w:val="Нет списка512"/>
    <w:next w:val="a2"/>
    <w:uiPriority w:val="99"/>
    <w:semiHidden/>
    <w:unhideWhenUsed/>
    <w:rsid w:val="00887337"/>
  </w:style>
  <w:style w:type="numbering" w:customStyle="1" w:styleId="14120">
    <w:name w:val="Нет списка1412"/>
    <w:next w:val="a2"/>
    <w:uiPriority w:val="99"/>
    <w:semiHidden/>
    <w:unhideWhenUsed/>
    <w:rsid w:val="00887337"/>
  </w:style>
  <w:style w:type="numbering" w:customStyle="1" w:styleId="23120">
    <w:name w:val="Нет списка2312"/>
    <w:next w:val="a2"/>
    <w:uiPriority w:val="99"/>
    <w:semiHidden/>
    <w:unhideWhenUsed/>
    <w:rsid w:val="00887337"/>
  </w:style>
  <w:style w:type="numbering" w:customStyle="1" w:styleId="722">
    <w:name w:val="Нет списка72"/>
    <w:next w:val="a2"/>
    <w:uiPriority w:val="99"/>
    <w:semiHidden/>
    <w:unhideWhenUsed/>
    <w:rsid w:val="00887337"/>
  </w:style>
  <w:style w:type="numbering" w:customStyle="1" w:styleId="162">
    <w:name w:val="Нет списка162"/>
    <w:next w:val="a2"/>
    <w:uiPriority w:val="99"/>
    <w:semiHidden/>
    <w:unhideWhenUsed/>
    <w:rsid w:val="00887337"/>
  </w:style>
  <w:style w:type="table" w:customStyle="1" w:styleId="1511">
    <w:name w:val="Сетка таблицы15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2">
    <w:name w:val="Стиль115"/>
    <w:rsid w:val="00887337"/>
  </w:style>
  <w:style w:type="numbering" w:customStyle="1" w:styleId="2152">
    <w:name w:val="Стиль215"/>
    <w:rsid w:val="00887337"/>
  </w:style>
  <w:style w:type="numbering" w:customStyle="1" w:styleId="315">
    <w:name w:val="Стиль315"/>
    <w:rsid w:val="00887337"/>
  </w:style>
  <w:style w:type="numbering" w:customStyle="1" w:styleId="11320">
    <w:name w:val="Нет списка1132"/>
    <w:next w:val="a2"/>
    <w:uiPriority w:val="99"/>
    <w:semiHidden/>
    <w:unhideWhenUsed/>
    <w:rsid w:val="00887337"/>
  </w:style>
  <w:style w:type="numbering" w:customStyle="1" w:styleId="2520">
    <w:name w:val="Нет списка252"/>
    <w:next w:val="a2"/>
    <w:uiPriority w:val="99"/>
    <w:semiHidden/>
    <w:unhideWhenUsed/>
    <w:rsid w:val="00887337"/>
  </w:style>
  <w:style w:type="numbering" w:customStyle="1" w:styleId="3220">
    <w:name w:val="Нет списка322"/>
    <w:next w:val="a2"/>
    <w:uiPriority w:val="99"/>
    <w:semiHidden/>
    <w:unhideWhenUsed/>
    <w:rsid w:val="00887337"/>
  </w:style>
  <w:style w:type="numbering" w:customStyle="1" w:styleId="1222">
    <w:name w:val="Нет списка1222"/>
    <w:next w:val="a2"/>
    <w:uiPriority w:val="99"/>
    <w:semiHidden/>
    <w:unhideWhenUsed/>
    <w:rsid w:val="00887337"/>
  </w:style>
  <w:style w:type="numbering" w:customStyle="1" w:styleId="2122">
    <w:name w:val="Нет списка2122"/>
    <w:next w:val="a2"/>
    <w:uiPriority w:val="99"/>
    <w:semiHidden/>
    <w:unhideWhenUsed/>
    <w:rsid w:val="00887337"/>
  </w:style>
  <w:style w:type="numbering" w:customStyle="1" w:styleId="422">
    <w:name w:val="Нет списка422"/>
    <w:next w:val="a2"/>
    <w:uiPriority w:val="99"/>
    <w:semiHidden/>
    <w:unhideWhenUsed/>
    <w:rsid w:val="00887337"/>
  </w:style>
  <w:style w:type="numbering" w:customStyle="1" w:styleId="1322">
    <w:name w:val="Нет списка1322"/>
    <w:next w:val="a2"/>
    <w:uiPriority w:val="99"/>
    <w:semiHidden/>
    <w:unhideWhenUsed/>
    <w:rsid w:val="00887337"/>
  </w:style>
  <w:style w:type="numbering" w:customStyle="1" w:styleId="2222">
    <w:name w:val="Нет списка2222"/>
    <w:next w:val="a2"/>
    <w:uiPriority w:val="99"/>
    <w:semiHidden/>
    <w:unhideWhenUsed/>
    <w:rsid w:val="00887337"/>
  </w:style>
  <w:style w:type="numbering" w:customStyle="1" w:styleId="522">
    <w:name w:val="Нет списка522"/>
    <w:next w:val="a2"/>
    <w:uiPriority w:val="99"/>
    <w:semiHidden/>
    <w:unhideWhenUsed/>
    <w:rsid w:val="00887337"/>
  </w:style>
  <w:style w:type="numbering" w:customStyle="1" w:styleId="1422">
    <w:name w:val="Нет списка1422"/>
    <w:next w:val="a2"/>
    <w:uiPriority w:val="99"/>
    <w:semiHidden/>
    <w:unhideWhenUsed/>
    <w:rsid w:val="00887337"/>
  </w:style>
  <w:style w:type="numbering" w:customStyle="1" w:styleId="2322">
    <w:name w:val="Нет списка2322"/>
    <w:next w:val="a2"/>
    <w:uiPriority w:val="99"/>
    <w:semiHidden/>
    <w:unhideWhenUsed/>
    <w:rsid w:val="00887337"/>
  </w:style>
  <w:style w:type="numbering" w:customStyle="1" w:styleId="820">
    <w:name w:val="Нет списка82"/>
    <w:next w:val="a2"/>
    <w:uiPriority w:val="99"/>
    <w:semiHidden/>
    <w:unhideWhenUsed/>
    <w:rsid w:val="00887337"/>
  </w:style>
  <w:style w:type="numbering" w:customStyle="1" w:styleId="1720">
    <w:name w:val="Нет списка172"/>
    <w:next w:val="a2"/>
    <w:uiPriority w:val="99"/>
    <w:semiHidden/>
    <w:unhideWhenUsed/>
    <w:rsid w:val="00887337"/>
  </w:style>
  <w:style w:type="numbering" w:customStyle="1" w:styleId="920">
    <w:name w:val="Нет списка92"/>
    <w:next w:val="a2"/>
    <w:uiPriority w:val="99"/>
    <w:semiHidden/>
    <w:unhideWhenUsed/>
    <w:rsid w:val="00887337"/>
  </w:style>
  <w:style w:type="numbering" w:customStyle="1" w:styleId="1820">
    <w:name w:val="Нет списка182"/>
    <w:next w:val="a2"/>
    <w:uiPriority w:val="99"/>
    <w:semiHidden/>
    <w:unhideWhenUsed/>
    <w:rsid w:val="00887337"/>
  </w:style>
  <w:style w:type="numbering" w:customStyle="1" w:styleId="1142">
    <w:name w:val="Нет списка1142"/>
    <w:next w:val="a2"/>
    <w:uiPriority w:val="99"/>
    <w:semiHidden/>
    <w:unhideWhenUsed/>
    <w:rsid w:val="00887337"/>
  </w:style>
  <w:style w:type="numbering" w:customStyle="1" w:styleId="262">
    <w:name w:val="Нет списка262"/>
    <w:next w:val="a2"/>
    <w:uiPriority w:val="99"/>
    <w:semiHidden/>
    <w:unhideWhenUsed/>
    <w:rsid w:val="00887337"/>
  </w:style>
  <w:style w:type="numbering" w:customStyle="1" w:styleId="3320">
    <w:name w:val="Нет списка332"/>
    <w:next w:val="a2"/>
    <w:uiPriority w:val="99"/>
    <w:semiHidden/>
    <w:unhideWhenUsed/>
    <w:rsid w:val="00887337"/>
  </w:style>
  <w:style w:type="numbering" w:customStyle="1" w:styleId="1232">
    <w:name w:val="Нет списка1232"/>
    <w:next w:val="a2"/>
    <w:uiPriority w:val="99"/>
    <w:semiHidden/>
    <w:unhideWhenUsed/>
    <w:rsid w:val="00887337"/>
  </w:style>
  <w:style w:type="numbering" w:customStyle="1" w:styleId="21320">
    <w:name w:val="Нет списка2132"/>
    <w:next w:val="a2"/>
    <w:uiPriority w:val="99"/>
    <w:semiHidden/>
    <w:unhideWhenUsed/>
    <w:rsid w:val="00887337"/>
  </w:style>
  <w:style w:type="numbering" w:customStyle="1" w:styleId="432">
    <w:name w:val="Нет списка432"/>
    <w:next w:val="a2"/>
    <w:uiPriority w:val="99"/>
    <w:semiHidden/>
    <w:unhideWhenUsed/>
    <w:rsid w:val="00887337"/>
  </w:style>
  <w:style w:type="numbering" w:customStyle="1" w:styleId="1332">
    <w:name w:val="Нет списка1332"/>
    <w:next w:val="a2"/>
    <w:uiPriority w:val="99"/>
    <w:semiHidden/>
    <w:unhideWhenUsed/>
    <w:rsid w:val="00887337"/>
  </w:style>
  <w:style w:type="numbering" w:customStyle="1" w:styleId="2232">
    <w:name w:val="Нет списка2232"/>
    <w:next w:val="a2"/>
    <w:uiPriority w:val="99"/>
    <w:semiHidden/>
    <w:unhideWhenUsed/>
    <w:rsid w:val="00887337"/>
  </w:style>
  <w:style w:type="numbering" w:customStyle="1" w:styleId="532">
    <w:name w:val="Нет списка532"/>
    <w:next w:val="a2"/>
    <w:uiPriority w:val="99"/>
    <w:semiHidden/>
    <w:unhideWhenUsed/>
    <w:rsid w:val="00887337"/>
  </w:style>
  <w:style w:type="numbering" w:customStyle="1" w:styleId="1432">
    <w:name w:val="Нет списка1432"/>
    <w:next w:val="a2"/>
    <w:uiPriority w:val="99"/>
    <w:semiHidden/>
    <w:unhideWhenUsed/>
    <w:rsid w:val="00887337"/>
  </w:style>
  <w:style w:type="numbering" w:customStyle="1" w:styleId="2332">
    <w:name w:val="Нет списка2332"/>
    <w:next w:val="a2"/>
    <w:uiPriority w:val="99"/>
    <w:semiHidden/>
    <w:unhideWhenUsed/>
    <w:rsid w:val="00887337"/>
  </w:style>
  <w:style w:type="numbering" w:customStyle="1" w:styleId="102">
    <w:name w:val="Нет списка102"/>
    <w:next w:val="a2"/>
    <w:uiPriority w:val="99"/>
    <w:semiHidden/>
    <w:unhideWhenUsed/>
    <w:rsid w:val="00887337"/>
  </w:style>
  <w:style w:type="numbering" w:customStyle="1" w:styleId="1920">
    <w:name w:val="Нет списка192"/>
    <w:next w:val="a2"/>
    <w:uiPriority w:val="99"/>
    <w:semiHidden/>
    <w:unhideWhenUsed/>
    <w:rsid w:val="00887337"/>
  </w:style>
  <w:style w:type="numbering" w:customStyle="1" w:styleId="2720">
    <w:name w:val="Нет списка272"/>
    <w:next w:val="a2"/>
    <w:uiPriority w:val="99"/>
    <w:semiHidden/>
    <w:unhideWhenUsed/>
    <w:rsid w:val="00887337"/>
  </w:style>
  <w:style w:type="numbering" w:customStyle="1" w:styleId="202">
    <w:name w:val="Нет списка202"/>
    <w:next w:val="a2"/>
    <w:uiPriority w:val="99"/>
    <w:semiHidden/>
    <w:unhideWhenUsed/>
    <w:rsid w:val="00887337"/>
  </w:style>
  <w:style w:type="numbering" w:customStyle="1" w:styleId="11020">
    <w:name w:val="Нет списка1102"/>
    <w:next w:val="a2"/>
    <w:uiPriority w:val="99"/>
    <w:semiHidden/>
    <w:unhideWhenUsed/>
    <w:rsid w:val="00887337"/>
  </w:style>
  <w:style w:type="numbering" w:customStyle="1" w:styleId="282">
    <w:name w:val="Нет списка282"/>
    <w:next w:val="a2"/>
    <w:uiPriority w:val="99"/>
    <w:semiHidden/>
    <w:unhideWhenUsed/>
    <w:rsid w:val="00887337"/>
  </w:style>
  <w:style w:type="numbering" w:customStyle="1" w:styleId="292">
    <w:name w:val="Нет списка292"/>
    <w:next w:val="a2"/>
    <w:uiPriority w:val="99"/>
    <w:semiHidden/>
    <w:unhideWhenUsed/>
    <w:rsid w:val="00887337"/>
  </w:style>
  <w:style w:type="numbering" w:customStyle="1" w:styleId="11520">
    <w:name w:val="Нет списка1152"/>
    <w:next w:val="a2"/>
    <w:uiPriority w:val="99"/>
    <w:semiHidden/>
    <w:unhideWhenUsed/>
    <w:rsid w:val="00887337"/>
  </w:style>
  <w:style w:type="numbering" w:customStyle="1" w:styleId="2102">
    <w:name w:val="Нет списка2102"/>
    <w:next w:val="a2"/>
    <w:uiPriority w:val="99"/>
    <w:semiHidden/>
    <w:unhideWhenUsed/>
    <w:rsid w:val="00887337"/>
  </w:style>
  <w:style w:type="numbering" w:customStyle="1" w:styleId="302">
    <w:name w:val="Нет списка302"/>
    <w:next w:val="a2"/>
    <w:uiPriority w:val="99"/>
    <w:semiHidden/>
    <w:unhideWhenUsed/>
    <w:rsid w:val="00887337"/>
  </w:style>
  <w:style w:type="numbering" w:customStyle="1" w:styleId="3420">
    <w:name w:val="Нет списка342"/>
    <w:next w:val="a2"/>
    <w:uiPriority w:val="99"/>
    <w:semiHidden/>
    <w:unhideWhenUsed/>
    <w:rsid w:val="00887337"/>
  </w:style>
  <w:style w:type="numbering" w:customStyle="1" w:styleId="1162">
    <w:name w:val="Нет списка1162"/>
    <w:next w:val="a2"/>
    <w:uiPriority w:val="99"/>
    <w:semiHidden/>
    <w:unhideWhenUsed/>
    <w:rsid w:val="00887337"/>
  </w:style>
  <w:style w:type="table" w:customStyle="1" w:styleId="1911">
    <w:name w:val="Сетка таблицы191"/>
    <w:basedOn w:val="a1"/>
    <w:next w:val="aff1"/>
    <w:uiPriority w:val="59"/>
    <w:rsid w:val="0088733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Стиль122"/>
    <w:rsid w:val="00887337"/>
  </w:style>
  <w:style w:type="numbering" w:customStyle="1" w:styleId="2223">
    <w:name w:val="Стиль222"/>
    <w:rsid w:val="00887337"/>
  </w:style>
  <w:style w:type="numbering" w:customStyle="1" w:styleId="3221">
    <w:name w:val="Стиль322"/>
    <w:rsid w:val="00887337"/>
  </w:style>
  <w:style w:type="numbering" w:customStyle="1" w:styleId="1172">
    <w:name w:val="Нет списка1172"/>
    <w:next w:val="a2"/>
    <w:uiPriority w:val="99"/>
    <w:semiHidden/>
    <w:unhideWhenUsed/>
    <w:rsid w:val="00887337"/>
  </w:style>
  <w:style w:type="numbering" w:customStyle="1" w:styleId="2142">
    <w:name w:val="Нет списка2142"/>
    <w:next w:val="a2"/>
    <w:uiPriority w:val="99"/>
    <w:semiHidden/>
    <w:unhideWhenUsed/>
    <w:rsid w:val="00887337"/>
  </w:style>
  <w:style w:type="numbering" w:customStyle="1" w:styleId="352">
    <w:name w:val="Нет списка352"/>
    <w:next w:val="a2"/>
    <w:uiPriority w:val="99"/>
    <w:semiHidden/>
    <w:unhideWhenUsed/>
    <w:rsid w:val="00887337"/>
  </w:style>
  <w:style w:type="numbering" w:customStyle="1" w:styleId="1242">
    <w:name w:val="Нет списка1242"/>
    <w:next w:val="a2"/>
    <w:uiPriority w:val="99"/>
    <w:semiHidden/>
    <w:unhideWhenUsed/>
    <w:rsid w:val="00887337"/>
  </w:style>
  <w:style w:type="numbering" w:customStyle="1" w:styleId="21520">
    <w:name w:val="Нет списка2152"/>
    <w:next w:val="a2"/>
    <w:uiPriority w:val="99"/>
    <w:semiHidden/>
    <w:unhideWhenUsed/>
    <w:rsid w:val="00887337"/>
  </w:style>
  <w:style w:type="numbering" w:customStyle="1" w:styleId="4420">
    <w:name w:val="Нет списка442"/>
    <w:next w:val="a2"/>
    <w:uiPriority w:val="99"/>
    <w:semiHidden/>
    <w:unhideWhenUsed/>
    <w:rsid w:val="00887337"/>
  </w:style>
  <w:style w:type="numbering" w:customStyle="1" w:styleId="1342">
    <w:name w:val="Нет списка1342"/>
    <w:next w:val="a2"/>
    <w:uiPriority w:val="99"/>
    <w:semiHidden/>
    <w:unhideWhenUsed/>
    <w:rsid w:val="00887337"/>
  </w:style>
  <w:style w:type="numbering" w:customStyle="1" w:styleId="2242">
    <w:name w:val="Нет списка2242"/>
    <w:next w:val="a2"/>
    <w:uiPriority w:val="99"/>
    <w:semiHidden/>
    <w:unhideWhenUsed/>
    <w:rsid w:val="00887337"/>
  </w:style>
  <w:style w:type="numbering" w:customStyle="1" w:styleId="542">
    <w:name w:val="Нет списка542"/>
    <w:next w:val="a2"/>
    <w:uiPriority w:val="99"/>
    <w:semiHidden/>
    <w:unhideWhenUsed/>
    <w:rsid w:val="00887337"/>
  </w:style>
  <w:style w:type="numbering" w:customStyle="1" w:styleId="1442">
    <w:name w:val="Нет списка1442"/>
    <w:next w:val="a2"/>
    <w:uiPriority w:val="99"/>
    <w:semiHidden/>
    <w:unhideWhenUsed/>
    <w:rsid w:val="00887337"/>
  </w:style>
  <w:style w:type="numbering" w:customStyle="1" w:styleId="2342">
    <w:name w:val="Нет списка2342"/>
    <w:next w:val="a2"/>
    <w:uiPriority w:val="99"/>
    <w:semiHidden/>
    <w:unhideWhenUsed/>
    <w:rsid w:val="00887337"/>
  </w:style>
  <w:style w:type="numbering" w:customStyle="1" w:styleId="11112">
    <w:name w:val="Нет списка11112"/>
    <w:next w:val="a2"/>
    <w:uiPriority w:val="99"/>
    <w:semiHidden/>
    <w:unhideWhenUsed/>
    <w:rsid w:val="00887337"/>
  </w:style>
  <w:style w:type="table" w:customStyle="1" w:styleId="-341">
    <w:name w:val="Светлая заливка - Акцент 341"/>
    <w:basedOn w:val="a1"/>
    <w:next w:val="-3"/>
    <w:uiPriority w:val="60"/>
    <w:rsid w:val="00887337"/>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887337"/>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887337"/>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887337"/>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887337"/>
  </w:style>
  <w:style w:type="numbering" w:customStyle="1" w:styleId="11120">
    <w:name w:val="Стиль1112"/>
    <w:rsid w:val="00887337"/>
  </w:style>
  <w:style w:type="numbering" w:customStyle="1" w:styleId="2323">
    <w:name w:val="Стиль232"/>
    <w:rsid w:val="00887337"/>
  </w:style>
  <w:style w:type="numbering" w:customStyle="1" w:styleId="31120">
    <w:name w:val="Стиль3112"/>
    <w:rsid w:val="00887337"/>
  </w:style>
  <w:style w:type="numbering" w:customStyle="1" w:styleId="21120">
    <w:name w:val="Стиль2112"/>
    <w:rsid w:val="00887337"/>
  </w:style>
  <w:style w:type="numbering" w:customStyle="1" w:styleId="3321">
    <w:name w:val="Стиль332"/>
    <w:rsid w:val="00887337"/>
  </w:style>
  <w:style w:type="numbering" w:customStyle="1" w:styleId="362">
    <w:name w:val="Нет списка362"/>
    <w:next w:val="a2"/>
    <w:uiPriority w:val="99"/>
    <w:semiHidden/>
    <w:unhideWhenUsed/>
    <w:rsid w:val="00887337"/>
  </w:style>
  <w:style w:type="numbering" w:customStyle="1" w:styleId="3710">
    <w:name w:val="Нет списка371"/>
    <w:next w:val="a2"/>
    <w:uiPriority w:val="99"/>
    <w:semiHidden/>
    <w:unhideWhenUsed/>
    <w:rsid w:val="00887337"/>
  </w:style>
  <w:style w:type="numbering" w:customStyle="1" w:styleId="1181">
    <w:name w:val="Нет списка1181"/>
    <w:next w:val="a2"/>
    <w:uiPriority w:val="99"/>
    <w:semiHidden/>
    <w:unhideWhenUsed/>
    <w:rsid w:val="00887337"/>
  </w:style>
  <w:style w:type="numbering" w:customStyle="1" w:styleId="1191">
    <w:name w:val="Нет списка1191"/>
    <w:next w:val="a2"/>
    <w:uiPriority w:val="99"/>
    <w:semiHidden/>
    <w:unhideWhenUsed/>
    <w:rsid w:val="00887337"/>
  </w:style>
  <w:style w:type="numbering" w:customStyle="1" w:styleId="11121">
    <w:name w:val="Нет списка11121"/>
    <w:next w:val="a2"/>
    <w:uiPriority w:val="99"/>
    <w:semiHidden/>
    <w:unhideWhenUsed/>
    <w:rsid w:val="00887337"/>
  </w:style>
  <w:style w:type="numbering" w:customStyle="1" w:styleId="2161">
    <w:name w:val="Нет списка2161"/>
    <w:next w:val="a2"/>
    <w:uiPriority w:val="99"/>
    <w:semiHidden/>
    <w:unhideWhenUsed/>
    <w:rsid w:val="00887337"/>
  </w:style>
  <w:style w:type="numbering" w:customStyle="1" w:styleId="381">
    <w:name w:val="Нет списка381"/>
    <w:next w:val="a2"/>
    <w:uiPriority w:val="99"/>
    <w:semiHidden/>
    <w:unhideWhenUsed/>
    <w:rsid w:val="00887337"/>
  </w:style>
  <w:style w:type="numbering" w:customStyle="1" w:styleId="1251">
    <w:name w:val="Нет списка1251"/>
    <w:next w:val="a2"/>
    <w:uiPriority w:val="99"/>
    <w:semiHidden/>
    <w:unhideWhenUsed/>
    <w:rsid w:val="00887337"/>
  </w:style>
  <w:style w:type="numbering" w:customStyle="1" w:styleId="2171">
    <w:name w:val="Нет списка2171"/>
    <w:next w:val="a2"/>
    <w:uiPriority w:val="99"/>
    <w:semiHidden/>
    <w:unhideWhenUsed/>
    <w:rsid w:val="00887337"/>
  </w:style>
  <w:style w:type="numbering" w:customStyle="1" w:styleId="451">
    <w:name w:val="Нет списка451"/>
    <w:next w:val="a2"/>
    <w:uiPriority w:val="99"/>
    <w:semiHidden/>
    <w:unhideWhenUsed/>
    <w:rsid w:val="00887337"/>
  </w:style>
  <w:style w:type="numbering" w:customStyle="1" w:styleId="1351">
    <w:name w:val="Нет списка1351"/>
    <w:next w:val="a2"/>
    <w:uiPriority w:val="99"/>
    <w:semiHidden/>
    <w:unhideWhenUsed/>
    <w:rsid w:val="00887337"/>
  </w:style>
  <w:style w:type="numbering" w:customStyle="1" w:styleId="2251">
    <w:name w:val="Нет списка2251"/>
    <w:next w:val="a2"/>
    <w:uiPriority w:val="99"/>
    <w:semiHidden/>
    <w:unhideWhenUsed/>
    <w:rsid w:val="00887337"/>
  </w:style>
  <w:style w:type="numbering" w:customStyle="1" w:styleId="551">
    <w:name w:val="Нет списка551"/>
    <w:next w:val="a2"/>
    <w:uiPriority w:val="99"/>
    <w:semiHidden/>
    <w:unhideWhenUsed/>
    <w:rsid w:val="00887337"/>
  </w:style>
  <w:style w:type="numbering" w:customStyle="1" w:styleId="1451">
    <w:name w:val="Нет списка1451"/>
    <w:next w:val="a2"/>
    <w:uiPriority w:val="99"/>
    <w:semiHidden/>
    <w:unhideWhenUsed/>
    <w:rsid w:val="00887337"/>
  </w:style>
  <w:style w:type="numbering" w:customStyle="1" w:styleId="2351">
    <w:name w:val="Нет списка2351"/>
    <w:next w:val="a2"/>
    <w:uiPriority w:val="99"/>
    <w:semiHidden/>
    <w:unhideWhenUsed/>
    <w:rsid w:val="00887337"/>
  </w:style>
  <w:style w:type="numbering" w:customStyle="1" w:styleId="6111">
    <w:name w:val="Нет списка611"/>
    <w:next w:val="a2"/>
    <w:uiPriority w:val="99"/>
    <w:semiHidden/>
    <w:unhideWhenUsed/>
    <w:rsid w:val="00887337"/>
  </w:style>
  <w:style w:type="numbering" w:customStyle="1" w:styleId="15110">
    <w:name w:val="Нет списка1511"/>
    <w:next w:val="a2"/>
    <w:uiPriority w:val="99"/>
    <w:semiHidden/>
    <w:unhideWhenUsed/>
    <w:rsid w:val="00887337"/>
  </w:style>
  <w:style w:type="numbering" w:customStyle="1" w:styleId="1413">
    <w:name w:val="Стиль141"/>
    <w:rsid w:val="00887337"/>
  </w:style>
  <w:style w:type="numbering" w:customStyle="1" w:styleId="2411">
    <w:name w:val="Стиль241"/>
    <w:rsid w:val="00887337"/>
  </w:style>
  <w:style w:type="numbering" w:customStyle="1" w:styleId="3411">
    <w:name w:val="Стиль341"/>
    <w:rsid w:val="00887337"/>
  </w:style>
  <w:style w:type="numbering" w:customStyle="1" w:styleId="11211">
    <w:name w:val="Нет списка11211"/>
    <w:next w:val="a2"/>
    <w:uiPriority w:val="99"/>
    <w:semiHidden/>
    <w:unhideWhenUsed/>
    <w:rsid w:val="00887337"/>
  </w:style>
  <w:style w:type="numbering" w:customStyle="1" w:styleId="24110">
    <w:name w:val="Нет списка2411"/>
    <w:next w:val="a2"/>
    <w:uiPriority w:val="99"/>
    <w:semiHidden/>
    <w:unhideWhenUsed/>
    <w:rsid w:val="00887337"/>
  </w:style>
  <w:style w:type="numbering" w:customStyle="1" w:styleId="31111">
    <w:name w:val="Нет списка3111"/>
    <w:next w:val="a2"/>
    <w:uiPriority w:val="99"/>
    <w:semiHidden/>
    <w:unhideWhenUsed/>
    <w:rsid w:val="00887337"/>
  </w:style>
  <w:style w:type="numbering" w:customStyle="1" w:styleId="12111">
    <w:name w:val="Нет списка12111"/>
    <w:next w:val="a2"/>
    <w:uiPriority w:val="99"/>
    <w:semiHidden/>
    <w:unhideWhenUsed/>
    <w:rsid w:val="00887337"/>
  </w:style>
  <w:style w:type="numbering" w:customStyle="1" w:styleId="211110">
    <w:name w:val="Нет списка21111"/>
    <w:next w:val="a2"/>
    <w:uiPriority w:val="99"/>
    <w:semiHidden/>
    <w:unhideWhenUsed/>
    <w:rsid w:val="00887337"/>
  </w:style>
  <w:style w:type="numbering" w:customStyle="1" w:styleId="41110">
    <w:name w:val="Нет списка4111"/>
    <w:next w:val="a2"/>
    <w:uiPriority w:val="99"/>
    <w:semiHidden/>
    <w:unhideWhenUsed/>
    <w:rsid w:val="00887337"/>
  </w:style>
  <w:style w:type="numbering" w:customStyle="1" w:styleId="13111">
    <w:name w:val="Нет списка13111"/>
    <w:next w:val="a2"/>
    <w:uiPriority w:val="99"/>
    <w:semiHidden/>
    <w:unhideWhenUsed/>
    <w:rsid w:val="00887337"/>
  </w:style>
  <w:style w:type="numbering" w:customStyle="1" w:styleId="22111">
    <w:name w:val="Нет списка22111"/>
    <w:next w:val="a2"/>
    <w:uiPriority w:val="99"/>
    <w:semiHidden/>
    <w:unhideWhenUsed/>
    <w:rsid w:val="00887337"/>
  </w:style>
  <w:style w:type="numbering" w:customStyle="1" w:styleId="51110">
    <w:name w:val="Нет списка5111"/>
    <w:next w:val="a2"/>
    <w:uiPriority w:val="99"/>
    <w:semiHidden/>
    <w:unhideWhenUsed/>
    <w:rsid w:val="00887337"/>
  </w:style>
  <w:style w:type="numbering" w:customStyle="1" w:styleId="14111">
    <w:name w:val="Нет списка14111"/>
    <w:next w:val="a2"/>
    <w:uiPriority w:val="99"/>
    <w:semiHidden/>
    <w:unhideWhenUsed/>
    <w:rsid w:val="00887337"/>
  </w:style>
  <w:style w:type="numbering" w:customStyle="1" w:styleId="23111">
    <w:name w:val="Нет списка23111"/>
    <w:next w:val="a2"/>
    <w:uiPriority w:val="99"/>
    <w:semiHidden/>
    <w:unhideWhenUsed/>
    <w:rsid w:val="00887337"/>
  </w:style>
  <w:style w:type="numbering" w:customStyle="1" w:styleId="7111">
    <w:name w:val="Нет списка711"/>
    <w:next w:val="a2"/>
    <w:uiPriority w:val="99"/>
    <w:semiHidden/>
    <w:unhideWhenUsed/>
    <w:rsid w:val="00887337"/>
  </w:style>
  <w:style w:type="numbering" w:customStyle="1" w:styleId="1611">
    <w:name w:val="Нет списка1611"/>
    <w:next w:val="a2"/>
    <w:uiPriority w:val="99"/>
    <w:semiHidden/>
    <w:unhideWhenUsed/>
    <w:rsid w:val="00887337"/>
  </w:style>
  <w:style w:type="numbering" w:customStyle="1" w:styleId="11210">
    <w:name w:val="Стиль1121"/>
    <w:rsid w:val="00887337"/>
  </w:style>
  <w:style w:type="numbering" w:customStyle="1" w:styleId="21211">
    <w:name w:val="Стиль2121"/>
    <w:rsid w:val="00887337"/>
  </w:style>
  <w:style w:type="numbering" w:customStyle="1" w:styleId="31210">
    <w:name w:val="Стиль3121"/>
    <w:rsid w:val="00887337"/>
  </w:style>
  <w:style w:type="numbering" w:customStyle="1" w:styleId="11311">
    <w:name w:val="Нет списка11311"/>
    <w:next w:val="a2"/>
    <w:uiPriority w:val="99"/>
    <w:semiHidden/>
    <w:unhideWhenUsed/>
    <w:rsid w:val="00887337"/>
  </w:style>
  <w:style w:type="numbering" w:customStyle="1" w:styleId="2511">
    <w:name w:val="Нет списка2511"/>
    <w:next w:val="a2"/>
    <w:uiPriority w:val="99"/>
    <w:semiHidden/>
    <w:unhideWhenUsed/>
    <w:rsid w:val="00887337"/>
  </w:style>
  <w:style w:type="numbering" w:customStyle="1" w:styleId="32110">
    <w:name w:val="Нет списка3211"/>
    <w:next w:val="a2"/>
    <w:uiPriority w:val="99"/>
    <w:semiHidden/>
    <w:unhideWhenUsed/>
    <w:rsid w:val="00887337"/>
  </w:style>
  <w:style w:type="numbering" w:customStyle="1" w:styleId="12211">
    <w:name w:val="Нет списка12211"/>
    <w:next w:val="a2"/>
    <w:uiPriority w:val="99"/>
    <w:semiHidden/>
    <w:unhideWhenUsed/>
    <w:rsid w:val="00887337"/>
  </w:style>
  <w:style w:type="numbering" w:customStyle="1" w:styleId="212110">
    <w:name w:val="Нет списка21211"/>
    <w:next w:val="a2"/>
    <w:uiPriority w:val="99"/>
    <w:semiHidden/>
    <w:unhideWhenUsed/>
    <w:rsid w:val="00887337"/>
  </w:style>
  <w:style w:type="numbering" w:customStyle="1" w:styleId="42110">
    <w:name w:val="Нет списка4211"/>
    <w:next w:val="a2"/>
    <w:uiPriority w:val="99"/>
    <w:semiHidden/>
    <w:unhideWhenUsed/>
    <w:rsid w:val="00887337"/>
  </w:style>
  <w:style w:type="numbering" w:customStyle="1" w:styleId="13211">
    <w:name w:val="Нет списка13211"/>
    <w:next w:val="a2"/>
    <w:uiPriority w:val="99"/>
    <w:semiHidden/>
    <w:unhideWhenUsed/>
    <w:rsid w:val="00887337"/>
  </w:style>
  <w:style w:type="numbering" w:customStyle="1" w:styleId="22211">
    <w:name w:val="Нет списка22211"/>
    <w:next w:val="a2"/>
    <w:uiPriority w:val="99"/>
    <w:semiHidden/>
    <w:unhideWhenUsed/>
    <w:rsid w:val="00887337"/>
  </w:style>
  <w:style w:type="numbering" w:customStyle="1" w:styleId="52110">
    <w:name w:val="Нет списка5211"/>
    <w:next w:val="a2"/>
    <w:uiPriority w:val="99"/>
    <w:semiHidden/>
    <w:unhideWhenUsed/>
    <w:rsid w:val="00887337"/>
  </w:style>
  <w:style w:type="numbering" w:customStyle="1" w:styleId="14211">
    <w:name w:val="Нет списка14211"/>
    <w:next w:val="a2"/>
    <w:uiPriority w:val="99"/>
    <w:semiHidden/>
    <w:unhideWhenUsed/>
    <w:rsid w:val="00887337"/>
  </w:style>
  <w:style w:type="numbering" w:customStyle="1" w:styleId="23211">
    <w:name w:val="Нет списка23211"/>
    <w:next w:val="a2"/>
    <w:uiPriority w:val="99"/>
    <w:semiHidden/>
    <w:unhideWhenUsed/>
    <w:rsid w:val="00887337"/>
  </w:style>
  <w:style w:type="numbering" w:customStyle="1" w:styleId="811">
    <w:name w:val="Нет списка811"/>
    <w:next w:val="a2"/>
    <w:uiPriority w:val="99"/>
    <w:semiHidden/>
    <w:unhideWhenUsed/>
    <w:rsid w:val="00887337"/>
  </w:style>
  <w:style w:type="numbering" w:customStyle="1" w:styleId="1711">
    <w:name w:val="Нет списка1711"/>
    <w:next w:val="a2"/>
    <w:uiPriority w:val="99"/>
    <w:semiHidden/>
    <w:unhideWhenUsed/>
    <w:rsid w:val="00887337"/>
  </w:style>
  <w:style w:type="numbering" w:customStyle="1" w:styleId="911">
    <w:name w:val="Нет списка911"/>
    <w:next w:val="a2"/>
    <w:uiPriority w:val="99"/>
    <w:semiHidden/>
    <w:unhideWhenUsed/>
    <w:rsid w:val="00887337"/>
  </w:style>
  <w:style w:type="numbering" w:customStyle="1" w:styleId="1811">
    <w:name w:val="Нет списка1811"/>
    <w:next w:val="a2"/>
    <w:uiPriority w:val="99"/>
    <w:semiHidden/>
    <w:unhideWhenUsed/>
    <w:rsid w:val="00887337"/>
  </w:style>
  <w:style w:type="numbering" w:customStyle="1" w:styleId="11411">
    <w:name w:val="Нет списка11411"/>
    <w:next w:val="a2"/>
    <w:uiPriority w:val="99"/>
    <w:semiHidden/>
    <w:unhideWhenUsed/>
    <w:rsid w:val="00887337"/>
  </w:style>
  <w:style w:type="numbering" w:customStyle="1" w:styleId="2611">
    <w:name w:val="Нет списка2611"/>
    <w:next w:val="a2"/>
    <w:uiPriority w:val="99"/>
    <w:semiHidden/>
    <w:unhideWhenUsed/>
    <w:rsid w:val="00887337"/>
  </w:style>
  <w:style w:type="numbering" w:customStyle="1" w:styleId="33110">
    <w:name w:val="Нет списка3311"/>
    <w:next w:val="a2"/>
    <w:uiPriority w:val="99"/>
    <w:semiHidden/>
    <w:unhideWhenUsed/>
    <w:rsid w:val="00887337"/>
  </w:style>
  <w:style w:type="numbering" w:customStyle="1" w:styleId="12311">
    <w:name w:val="Нет списка12311"/>
    <w:next w:val="a2"/>
    <w:uiPriority w:val="99"/>
    <w:semiHidden/>
    <w:unhideWhenUsed/>
    <w:rsid w:val="00887337"/>
  </w:style>
  <w:style w:type="numbering" w:customStyle="1" w:styleId="21311">
    <w:name w:val="Нет списка21311"/>
    <w:next w:val="a2"/>
    <w:uiPriority w:val="99"/>
    <w:semiHidden/>
    <w:unhideWhenUsed/>
    <w:rsid w:val="00887337"/>
  </w:style>
  <w:style w:type="numbering" w:customStyle="1" w:styleId="43110">
    <w:name w:val="Нет списка4311"/>
    <w:next w:val="a2"/>
    <w:uiPriority w:val="99"/>
    <w:semiHidden/>
    <w:unhideWhenUsed/>
    <w:rsid w:val="00887337"/>
  </w:style>
  <w:style w:type="numbering" w:customStyle="1" w:styleId="13311">
    <w:name w:val="Нет списка13311"/>
    <w:next w:val="a2"/>
    <w:uiPriority w:val="99"/>
    <w:semiHidden/>
    <w:unhideWhenUsed/>
    <w:rsid w:val="00887337"/>
  </w:style>
  <w:style w:type="numbering" w:customStyle="1" w:styleId="22311">
    <w:name w:val="Нет списка22311"/>
    <w:next w:val="a2"/>
    <w:uiPriority w:val="99"/>
    <w:semiHidden/>
    <w:unhideWhenUsed/>
    <w:rsid w:val="00887337"/>
  </w:style>
  <w:style w:type="numbering" w:customStyle="1" w:styleId="53110">
    <w:name w:val="Нет списка5311"/>
    <w:next w:val="a2"/>
    <w:uiPriority w:val="99"/>
    <w:semiHidden/>
    <w:unhideWhenUsed/>
    <w:rsid w:val="00887337"/>
  </w:style>
  <w:style w:type="numbering" w:customStyle="1" w:styleId="14311">
    <w:name w:val="Нет списка14311"/>
    <w:next w:val="a2"/>
    <w:uiPriority w:val="99"/>
    <w:semiHidden/>
    <w:unhideWhenUsed/>
    <w:rsid w:val="00887337"/>
  </w:style>
  <w:style w:type="numbering" w:customStyle="1" w:styleId="23311">
    <w:name w:val="Нет списка23311"/>
    <w:next w:val="a2"/>
    <w:uiPriority w:val="99"/>
    <w:semiHidden/>
    <w:unhideWhenUsed/>
    <w:rsid w:val="00887337"/>
  </w:style>
  <w:style w:type="numbering" w:customStyle="1" w:styleId="1011">
    <w:name w:val="Нет списка1011"/>
    <w:next w:val="a2"/>
    <w:uiPriority w:val="99"/>
    <w:semiHidden/>
    <w:unhideWhenUsed/>
    <w:rsid w:val="00887337"/>
  </w:style>
  <w:style w:type="numbering" w:customStyle="1" w:styleId="19110">
    <w:name w:val="Нет списка1911"/>
    <w:next w:val="a2"/>
    <w:uiPriority w:val="99"/>
    <w:semiHidden/>
    <w:unhideWhenUsed/>
    <w:rsid w:val="00887337"/>
  </w:style>
  <w:style w:type="numbering" w:customStyle="1" w:styleId="2711">
    <w:name w:val="Нет списка2711"/>
    <w:next w:val="a2"/>
    <w:uiPriority w:val="99"/>
    <w:semiHidden/>
    <w:unhideWhenUsed/>
    <w:rsid w:val="00887337"/>
  </w:style>
  <w:style w:type="numbering" w:customStyle="1" w:styleId="2011">
    <w:name w:val="Нет списка2011"/>
    <w:next w:val="a2"/>
    <w:uiPriority w:val="99"/>
    <w:semiHidden/>
    <w:unhideWhenUsed/>
    <w:rsid w:val="00887337"/>
  </w:style>
  <w:style w:type="numbering" w:customStyle="1" w:styleId="11011">
    <w:name w:val="Нет списка11011"/>
    <w:next w:val="a2"/>
    <w:uiPriority w:val="99"/>
    <w:semiHidden/>
    <w:unhideWhenUsed/>
    <w:rsid w:val="00887337"/>
  </w:style>
  <w:style w:type="numbering" w:customStyle="1" w:styleId="2811">
    <w:name w:val="Нет списка2811"/>
    <w:next w:val="a2"/>
    <w:uiPriority w:val="99"/>
    <w:semiHidden/>
    <w:unhideWhenUsed/>
    <w:rsid w:val="00887337"/>
  </w:style>
  <w:style w:type="numbering" w:customStyle="1" w:styleId="2911">
    <w:name w:val="Нет списка2911"/>
    <w:next w:val="a2"/>
    <w:uiPriority w:val="99"/>
    <w:semiHidden/>
    <w:unhideWhenUsed/>
    <w:rsid w:val="00887337"/>
  </w:style>
  <w:style w:type="numbering" w:customStyle="1" w:styleId="11511">
    <w:name w:val="Нет списка11511"/>
    <w:next w:val="a2"/>
    <w:uiPriority w:val="99"/>
    <w:semiHidden/>
    <w:unhideWhenUsed/>
    <w:rsid w:val="00887337"/>
  </w:style>
  <w:style w:type="numbering" w:customStyle="1" w:styleId="21011">
    <w:name w:val="Нет списка21011"/>
    <w:next w:val="a2"/>
    <w:uiPriority w:val="99"/>
    <w:semiHidden/>
    <w:unhideWhenUsed/>
    <w:rsid w:val="00887337"/>
  </w:style>
  <w:style w:type="numbering" w:customStyle="1" w:styleId="3011">
    <w:name w:val="Нет списка3011"/>
    <w:next w:val="a2"/>
    <w:uiPriority w:val="99"/>
    <w:semiHidden/>
    <w:unhideWhenUsed/>
    <w:rsid w:val="00887337"/>
  </w:style>
  <w:style w:type="numbering" w:customStyle="1" w:styleId="34110">
    <w:name w:val="Нет списка3411"/>
    <w:next w:val="a2"/>
    <w:uiPriority w:val="99"/>
    <w:semiHidden/>
    <w:unhideWhenUsed/>
    <w:rsid w:val="00887337"/>
  </w:style>
  <w:style w:type="numbering" w:customStyle="1" w:styleId="11611">
    <w:name w:val="Нет списка11611"/>
    <w:next w:val="a2"/>
    <w:uiPriority w:val="99"/>
    <w:semiHidden/>
    <w:unhideWhenUsed/>
    <w:rsid w:val="00887337"/>
  </w:style>
  <w:style w:type="numbering" w:customStyle="1" w:styleId="12110">
    <w:name w:val="Стиль1211"/>
    <w:rsid w:val="00887337"/>
  </w:style>
  <w:style w:type="numbering" w:customStyle="1" w:styleId="22110">
    <w:name w:val="Стиль2211"/>
    <w:rsid w:val="00887337"/>
  </w:style>
  <w:style w:type="numbering" w:customStyle="1" w:styleId="32111">
    <w:name w:val="Стиль3211"/>
    <w:rsid w:val="00887337"/>
  </w:style>
  <w:style w:type="numbering" w:customStyle="1" w:styleId="11711">
    <w:name w:val="Нет списка11711"/>
    <w:next w:val="a2"/>
    <w:uiPriority w:val="99"/>
    <w:semiHidden/>
    <w:unhideWhenUsed/>
    <w:rsid w:val="00887337"/>
  </w:style>
  <w:style w:type="numbering" w:customStyle="1" w:styleId="21411">
    <w:name w:val="Нет списка21411"/>
    <w:next w:val="a2"/>
    <w:uiPriority w:val="99"/>
    <w:semiHidden/>
    <w:unhideWhenUsed/>
    <w:rsid w:val="00887337"/>
  </w:style>
  <w:style w:type="numbering" w:customStyle="1" w:styleId="3511">
    <w:name w:val="Нет списка3511"/>
    <w:next w:val="a2"/>
    <w:uiPriority w:val="99"/>
    <w:semiHidden/>
    <w:unhideWhenUsed/>
    <w:rsid w:val="00887337"/>
  </w:style>
  <w:style w:type="numbering" w:customStyle="1" w:styleId="12411">
    <w:name w:val="Нет списка12411"/>
    <w:next w:val="a2"/>
    <w:uiPriority w:val="99"/>
    <w:semiHidden/>
    <w:unhideWhenUsed/>
    <w:rsid w:val="00887337"/>
  </w:style>
  <w:style w:type="numbering" w:customStyle="1" w:styleId="21511">
    <w:name w:val="Нет списка21511"/>
    <w:next w:val="a2"/>
    <w:uiPriority w:val="99"/>
    <w:semiHidden/>
    <w:unhideWhenUsed/>
    <w:rsid w:val="00887337"/>
  </w:style>
  <w:style w:type="numbering" w:customStyle="1" w:styleId="4411">
    <w:name w:val="Нет списка4411"/>
    <w:next w:val="a2"/>
    <w:uiPriority w:val="99"/>
    <w:semiHidden/>
    <w:unhideWhenUsed/>
    <w:rsid w:val="00887337"/>
  </w:style>
  <w:style w:type="numbering" w:customStyle="1" w:styleId="13411">
    <w:name w:val="Нет списка13411"/>
    <w:next w:val="a2"/>
    <w:uiPriority w:val="99"/>
    <w:semiHidden/>
    <w:unhideWhenUsed/>
    <w:rsid w:val="00887337"/>
  </w:style>
  <w:style w:type="numbering" w:customStyle="1" w:styleId="22411">
    <w:name w:val="Нет списка22411"/>
    <w:next w:val="a2"/>
    <w:uiPriority w:val="99"/>
    <w:semiHidden/>
    <w:unhideWhenUsed/>
    <w:rsid w:val="00887337"/>
  </w:style>
  <w:style w:type="numbering" w:customStyle="1" w:styleId="5411">
    <w:name w:val="Нет списка5411"/>
    <w:next w:val="a2"/>
    <w:uiPriority w:val="99"/>
    <w:semiHidden/>
    <w:unhideWhenUsed/>
    <w:rsid w:val="00887337"/>
  </w:style>
  <w:style w:type="numbering" w:customStyle="1" w:styleId="14411">
    <w:name w:val="Нет списка14411"/>
    <w:next w:val="a2"/>
    <w:uiPriority w:val="99"/>
    <w:semiHidden/>
    <w:unhideWhenUsed/>
    <w:rsid w:val="00887337"/>
  </w:style>
  <w:style w:type="numbering" w:customStyle="1" w:styleId="23411">
    <w:name w:val="Нет списка23411"/>
    <w:next w:val="a2"/>
    <w:uiPriority w:val="99"/>
    <w:semiHidden/>
    <w:unhideWhenUsed/>
    <w:rsid w:val="00887337"/>
  </w:style>
  <w:style w:type="numbering" w:customStyle="1" w:styleId="111112">
    <w:name w:val="Нет списка111112"/>
    <w:next w:val="a2"/>
    <w:uiPriority w:val="99"/>
    <w:semiHidden/>
    <w:unhideWhenUsed/>
    <w:rsid w:val="00887337"/>
  </w:style>
  <w:style w:type="numbering" w:customStyle="1" w:styleId="13110">
    <w:name w:val="Стиль1311"/>
    <w:rsid w:val="00887337"/>
  </w:style>
  <w:style w:type="numbering" w:customStyle="1" w:styleId="111110">
    <w:name w:val="Стиль11111"/>
    <w:rsid w:val="00887337"/>
  </w:style>
  <w:style w:type="numbering" w:customStyle="1" w:styleId="23110">
    <w:name w:val="Стиль2311"/>
    <w:rsid w:val="00887337"/>
  </w:style>
  <w:style w:type="numbering" w:customStyle="1" w:styleId="311110">
    <w:name w:val="Стиль31111"/>
    <w:rsid w:val="00887337"/>
  </w:style>
  <w:style w:type="numbering" w:customStyle="1" w:styleId="211111">
    <w:name w:val="Стиль21111"/>
    <w:rsid w:val="00887337"/>
  </w:style>
  <w:style w:type="numbering" w:customStyle="1" w:styleId="33111">
    <w:name w:val="Стиль3311"/>
    <w:rsid w:val="00887337"/>
  </w:style>
  <w:style w:type="numbering" w:customStyle="1" w:styleId="3611">
    <w:name w:val="Нет списка3611"/>
    <w:next w:val="a2"/>
    <w:uiPriority w:val="99"/>
    <w:semiHidden/>
    <w:unhideWhenUsed/>
    <w:rsid w:val="00887337"/>
  </w:style>
  <w:style w:type="numbering" w:customStyle="1" w:styleId="1512">
    <w:name w:val="Стиль151"/>
    <w:rsid w:val="00887337"/>
  </w:style>
  <w:style w:type="numbering" w:customStyle="1" w:styleId="2512">
    <w:name w:val="Стиль251"/>
    <w:rsid w:val="00887337"/>
  </w:style>
  <w:style w:type="numbering" w:customStyle="1" w:styleId="3510">
    <w:name w:val="Стиль351"/>
    <w:rsid w:val="00887337"/>
  </w:style>
  <w:style w:type="numbering" w:customStyle="1" w:styleId="11310">
    <w:name w:val="Стиль1131"/>
    <w:rsid w:val="00887337"/>
  </w:style>
  <w:style w:type="numbering" w:customStyle="1" w:styleId="21310">
    <w:name w:val="Стиль2131"/>
    <w:rsid w:val="00887337"/>
  </w:style>
  <w:style w:type="numbering" w:customStyle="1" w:styleId="3131">
    <w:name w:val="Стиль3131"/>
    <w:rsid w:val="00887337"/>
  </w:style>
  <w:style w:type="numbering" w:customStyle="1" w:styleId="1612">
    <w:name w:val="Стиль161"/>
    <w:rsid w:val="00887337"/>
  </w:style>
  <w:style w:type="numbering" w:customStyle="1" w:styleId="2612">
    <w:name w:val="Стиль261"/>
    <w:rsid w:val="00887337"/>
  </w:style>
  <w:style w:type="numbering" w:customStyle="1" w:styleId="3610">
    <w:name w:val="Стиль361"/>
    <w:rsid w:val="00887337"/>
  </w:style>
  <w:style w:type="numbering" w:customStyle="1" w:styleId="11410">
    <w:name w:val="Стиль1141"/>
    <w:rsid w:val="00887337"/>
  </w:style>
  <w:style w:type="numbering" w:customStyle="1" w:styleId="21410">
    <w:name w:val="Стиль2141"/>
    <w:rsid w:val="00887337"/>
  </w:style>
  <w:style w:type="numbering" w:customStyle="1" w:styleId="3141">
    <w:name w:val="Стиль3141"/>
    <w:rsid w:val="00887337"/>
  </w:style>
  <w:style w:type="paragraph" w:customStyle="1" w:styleId="xl198">
    <w:name w:val="xl198"/>
    <w:basedOn w:val="a"/>
    <w:rsid w:val="002C43A0"/>
    <w:pPr>
      <w:pBdr>
        <w:top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199">
    <w:name w:val="xl199"/>
    <w:basedOn w:val="a"/>
    <w:rsid w:val="002C43A0"/>
    <w:pPr>
      <w:pBdr>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olor w:val="000000"/>
      <w:sz w:val="16"/>
      <w:szCs w:val="16"/>
      <w:lang w:eastAsia="ru-RU"/>
    </w:rPr>
  </w:style>
  <w:style w:type="paragraph" w:customStyle="1" w:styleId="xl200">
    <w:name w:val="xl200"/>
    <w:basedOn w:val="a"/>
    <w:rsid w:val="002C43A0"/>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201">
    <w:name w:val="xl201"/>
    <w:basedOn w:val="a"/>
    <w:rsid w:val="002C43A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202">
    <w:name w:val="xl202"/>
    <w:basedOn w:val="a"/>
    <w:rsid w:val="002C43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203">
    <w:name w:val="xl203"/>
    <w:basedOn w:val="a"/>
    <w:rsid w:val="002C43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204">
    <w:name w:val="xl204"/>
    <w:basedOn w:val="a"/>
    <w:rsid w:val="002C43A0"/>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16"/>
      <w:szCs w:val="16"/>
      <w:lang w:eastAsia="ru-RU"/>
    </w:rPr>
  </w:style>
  <w:style w:type="paragraph" w:customStyle="1" w:styleId="xl205">
    <w:name w:val="xl205"/>
    <w:basedOn w:val="a"/>
    <w:rsid w:val="002C43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206">
    <w:name w:val="xl206"/>
    <w:basedOn w:val="a"/>
    <w:rsid w:val="002C43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numbering" w:customStyle="1" w:styleId="400">
    <w:name w:val="Нет списка40"/>
    <w:next w:val="a2"/>
    <w:uiPriority w:val="99"/>
    <w:semiHidden/>
    <w:unhideWhenUsed/>
    <w:rsid w:val="00C35C7E"/>
  </w:style>
  <w:style w:type="numbering" w:customStyle="1" w:styleId="127">
    <w:name w:val="Нет списка127"/>
    <w:next w:val="a2"/>
    <w:uiPriority w:val="99"/>
    <w:semiHidden/>
    <w:unhideWhenUsed/>
    <w:rsid w:val="00C35C7E"/>
  </w:style>
  <w:style w:type="numbering" w:customStyle="1" w:styleId="11140">
    <w:name w:val="Нет списка1114"/>
    <w:next w:val="a2"/>
    <w:uiPriority w:val="99"/>
    <w:semiHidden/>
    <w:unhideWhenUsed/>
    <w:rsid w:val="00C35C7E"/>
  </w:style>
  <w:style w:type="numbering" w:customStyle="1" w:styleId="1115">
    <w:name w:val="Нет списка1115"/>
    <w:next w:val="a2"/>
    <w:uiPriority w:val="99"/>
    <w:semiHidden/>
    <w:unhideWhenUsed/>
    <w:rsid w:val="00C35C7E"/>
  </w:style>
  <w:style w:type="table" w:customStyle="1" w:styleId="203">
    <w:name w:val="Сетка таблицы20"/>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Нет списка11113"/>
    <w:next w:val="a2"/>
    <w:uiPriority w:val="99"/>
    <w:semiHidden/>
    <w:unhideWhenUsed/>
    <w:rsid w:val="00C35C7E"/>
  </w:style>
  <w:style w:type="numbering" w:customStyle="1" w:styleId="2200">
    <w:name w:val="Нет списка220"/>
    <w:next w:val="a2"/>
    <w:uiPriority w:val="99"/>
    <w:semiHidden/>
    <w:unhideWhenUsed/>
    <w:rsid w:val="00C35C7E"/>
  </w:style>
  <w:style w:type="table" w:customStyle="1" w:styleId="1123">
    <w:name w:val="Сетка таблицы11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
    <w:name w:val="Сетка таблицы35"/>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ветлая заливка - Акцент 36"/>
    <w:basedOn w:val="a1"/>
    <w:next w:val="-3"/>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Нет списка313"/>
    <w:next w:val="a2"/>
    <w:uiPriority w:val="99"/>
    <w:semiHidden/>
    <w:unhideWhenUsed/>
    <w:rsid w:val="00C35C7E"/>
  </w:style>
  <w:style w:type="table" w:customStyle="1" w:styleId="812">
    <w:name w:val="Сетка таблицы8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uiPriority w:val="99"/>
    <w:semiHidden/>
    <w:unhideWhenUsed/>
    <w:rsid w:val="00C35C7E"/>
  </w:style>
  <w:style w:type="numbering" w:customStyle="1" w:styleId="21100">
    <w:name w:val="Нет списка2110"/>
    <w:next w:val="a2"/>
    <w:uiPriority w:val="99"/>
    <w:semiHidden/>
    <w:unhideWhenUsed/>
    <w:rsid w:val="00C35C7E"/>
  </w:style>
  <w:style w:type="table" w:customStyle="1" w:styleId="1133">
    <w:name w:val="Сетка таблицы113"/>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ветлая заливка - Акцент 313"/>
    <w:basedOn w:val="a1"/>
    <w:next w:val="-3"/>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7">
    <w:name w:val="Нет списка47"/>
    <w:next w:val="a2"/>
    <w:uiPriority w:val="99"/>
    <w:semiHidden/>
    <w:unhideWhenUsed/>
    <w:rsid w:val="00C35C7E"/>
  </w:style>
  <w:style w:type="table" w:customStyle="1" w:styleId="912">
    <w:name w:val="Сетка таблицы9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
    <w:name w:val="Нет списка137"/>
    <w:next w:val="a2"/>
    <w:uiPriority w:val="99"/>
    <w:semiHidden/>
    <w:unhideWhenUsed/>
    <w:rsid w:val="00C35C7E"/>
  </w:style>
  <w:style w:type="numbering" w:customStyle="1" w:styleId="227">
    <w:name w:val="Нет списка227"/>
    <w:next w:val="a2"/>
    <w:uiPriority w:val="99"/>
    <w:semiHidden/>
    <w:unhideWhenUsed/>
    <w:rsid w:val="00C35C7E"/>
  </w:style>
  <w:style w:type="table" w:customStyle="1" w:styleId="1223">
    <w:name w:val="Сетка таблицы12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
    <w:name w:val="Сетка таблицы22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0">
    <w:name w:val="Сетка таблицы42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0">
    <w:name w:val="Сетка таблицы52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0">
    <w:name w:val="Сетка таблицы62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ветлая заливка - Акцент 323"/>
    <w:basedOn w:val="a1"/>
    <w:next w:val="-3"/>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7">
    <w:name w:val="Нет списка57"/>
    <w:next w:val="a2"/>
    <w:uiPriority w:val="99"/>
    <w:semiHidden/>
    <w:unhideWhenUsed/>
    <w:rsid w:val="00C35C7E"/>
  </w:style>
  <w:style w:type="table" w:customStyle="1" w:styleId="1012">
    <w:name w:val="Сетка таблицы10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7">
    <w:name w:val="Нет списка147"/>
    <w:next w:val="a2"/>
    <w:uiPriority w:val="99"/>
    <w:semiHidden/>
    <w:unhideWhenUsed/>
    <w:rsid w:val="00C35C7E"/>
  </w:style>
  <w:style w:type="numbering" w:customStyle="1" w:styleId="237">
    <w:name w:val="Нет списка237"/>
    <w:next w:val="a2"/>
    <w:uiPriority w:val="99"/>
    <w:semiHidden/>
    <w:unhideWhenUsed/>
    <w:rsid w:val="00C35C7E"/>
  </w:style>
  <w:style w:type="table" w:customStyle="1" w:styleId="1324">
    <w:name w:val="Сетка таблицы13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0">
    <w:name w:val="Сетка таблицы43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0">
    <w:name w:val="Сетка таблицы53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ветлая заливка - Акцент 333"/>
    <w:basedOn w:val="a1"/>
    <w:next w:val="-3"/>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C35C7E"/>
  </w:style>
  <w:style w:type="numbering" w:customStyle="1" w:styleId="153">
    <w:name w:val="Нет списка153"/>
    <w:next w:val="a2"/>
    <w:uiPriority w:val="99"/>
    <w:semiHidden/>
    <w:unhideWhenUsed/>
    <w:rsid w:val="00C35C7E"/>
  </w:style>
  <w:style w:type="table" w:customStyle="1" w:styleId="1423">
    <w:name w:val="Сетка таблицы14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3">
    <w:name w:val="Стиль18"/>
    <w:rsid w:val="00C35C7E"/>
  </w:style>
  <w:style w:type="numbering" w:customStyle="1" w:styleId="283">
    <w:name w:val="Стиль28"/>
    <w:rsid w:val="00C35C7E"/>
  </w:style>
  <w:style w:type="numbering" w:customStyle="1" w:styleId="380">
    <w:name w:val="Стиль38"/>
    <w:rsid w:val="00C35C7E"/>
  </w:style>
  <w:style w:type="numbering" w:customStyle="1" w:styleId="11230">
    <w:name w:val="Нет списка1123"/>
    <w:next w:val="a2"/>
    <w:uiPriority w:val="99"/>
    <w:semiHidden/>
    <w:unhideWhenUsed/>
    <w:rsid w:val="00C35C7E"/>
  </w:style>
  <w:style w:type="numbering" w:customStyle="1" w:styleId="2430">
    <w:name w:val="Нет списка243"/>
    <w:next w:val="a2"/>
    <w:uiPriority w:val="99"/>
    <w:semiHidden/>
    <w:unhideWhenUsed/>
    <w:rsid w:val="00C35C7E"/>
  </w:style>
  <w:style w:type="numbering" w:customStyle="1" w:styleId="3140">
    <w:name w:val="Нет списка314"/>
    <w:next w:val="a2"/>
    <w:uiPriority w:val="99"/>
    <w:semiHidden/>
    <w:unhideWhenUsed/>
    <w:rsid w:val="00C35C7E"/>
  </w:style>
  <w:style w:type="numbering" w:customStyle="1" w:styleId="12130">
    <w:name w:val="Нет списка1213"/>
    <w:next w:val="a2"/>
    <w:uiPriority w:val="99"/>
    <w:semiHidden/>
    <w:unhideWhenUsed/>
    <w:rsid w:val="00C35C7E"/>
  </w:style>
  <w:style w:type="numbering" w:customStyle="1" w:styleId="21130">
    <w:name w:val="Нет списка2113"/>
    <w:next w:val="a2"/>
    <w:uiPriority w:val="99"/>
    <w:semiHidden/>
    <w:unhideWhenUsed/>
    <w:rsid w:val="00C35C7E"/>
  </w:style>
  <w:style w:type="numbering" w:customStyle="1" w:styleId="413">
    <w:name w:val="Нет списка413"/>
    <w:next w:val="a2"/>
    <w:uiPriority w:val="99"/>
    <w:semiHidden/>
    <w:unhideWhenUsed/>
    <w:rsid w:val="00C35C7E"/>
  </w:style>
  <w:style w:type="numbering" w:customStyle="1" w:styleId="13130">
    <w:name w:val="Нет списка1313"/>
    <w:next w:val="a2"/>
    <w:uiPriority w:val="99"/>
    <w:semiHidden/>
    <w:unhideWhenUsed/>
    <w:rsid w:val="00C35C7E"/>
  </w:style>
  <w:style w:type="numbering" w:customStyle="1" w:styleId="22130">
    <w:name w:val="Нет списка2213"/>
    <w:next w:val="a2"/>
    <w:uiPriority w:val="99"/>
    <w:semiHidden/>
    <w:unhideWhenUsed/>
    <w:rsid w:val="00C35C7E"/>
  </w:style>
  <w:style w:type="numbering" w:customStyle="1" w:styleId="513">
    <w:name w:val="Нет списка513"/>
    <w:next w:val="a2"/>
    <w:uiPriority w:val="99"/>
    <w:semiHidden/>
    <w:unhideWhenUsed/>
    <w:rsid w:val="00C35C7E"/>
  </w:style>
  <w:style w:type="numbering" w:customStyle="1" w:styleId="14130">
    <w:name w:val="Нет списка1413"/>
    <w:next w:val="a2"/>
    <w:uiPriority w:val="99"/>
    <w:semiHidden/>
    <w:unhideWhenUsed/>
    <w:rsid w:val="00C35C7E"/>
  </w:style>
  <w:style w:type="numbering" w:customStyle="1" w:styleId="23130">
    <w:name w:val="Нет списка2313"/>
    <w:next w:val="a2"/>
    <w:uiPriority w:val="99"/>
    <w:semiHidden/>
    <w:unhideWhenUsed/>
    <w:rsid w:val="00C35C7E"/>
  </w:style>
  <w:style w:type="numbering" w:customStyle="1" w:styleId="730">
    <w:name w:val="Нет списка73"/>
    <w:next w:val="a2"/>
    <w:uiPriority w:val="99"/>
    <w:semiHidden/>
    <w:unhideWhenUsed/>
    <w:rsid w:val="00C35C7E"/>
  </w:style>
  <w:style w:type="numbering" w:customStyle="1" w:styleId="163">
    <w:name w:val="Нет списка163"/>
    <w:next w:val="a2"/>
    <w:uiPriority w:val="99"/>
    <w:semiHidden/>
    <w:unhideWhenUsed/>
    <w:rsid w:val="00C35C7E"/>
  </w:style>
  <w:style w:type="table" w:customStyle="1" w:styleId="1521">
    <w:name w:val="Сетка таблицы15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Стиль116"/>
    <w:rsid w:val="00C35C7E"/>
  </w:style>
  <w:style w:type="numbering" w:customStyle="1" w:styleId="2162">
    <w:name w:val="Стиль216"/>
    <w:rsid w:val="00C35C7E"/>
  </w:style>
  <w:style w:type="numbering" w:customStyle="1" w:styleId="316">
    <w:name w:val="Стиль316"/>
    <w:rsid w:val="00C35C7E"/>
  </w:style>
  <w:style w:type="numbering" w:customStyle="1" w:styleId="11330">
    <w:name w:val="Нет списка1133"/>
    <w:next w:val="a2"/>
    <w:uiPriority w:val="99"/>
    <w:semiHidden/>
    <w:unhideWhenUsed/>
    <w:rsid w:val="00C35C7E"/>
  </w:style>
  <w:style w:type="numbering" w:customStyle="1" w:styleId="253">
    <w:name w:val="Нет списка253"/>
    <w:next w:val="a2"/>
    <w:uiPriority w:val="99"/>
    <w:semiHidden/>
    <w:unhideWhenUsed/>
    <w:rsid w:val="00C35C7E"/>
  </w:style>
  <w:style w:type="numbering" w:customStyle="1" w:styleId="323">
    <w:name w:val="Нет списка323"/>
    <w:next w:val="a2"/>
    <w:uiPriority w:val="99"/>
    <w:semiHidden/>
    <w:unhideWhenUsed/>
    <w:rsid w:val="00C35C7E"/>
  </w:style>
  <w:style w:type="numbering" w:customStyle="1" w:styleId="12230">
    <w:name w:val="Нет списка1223"/>
    <w:next w:val="a2"/>
    <w:uiPriority w:val="99"/>
    <w:semiHidden/>
    <w:unhideWhenUsed/>
    <w:rsid w:val="00C35C7E"/>
  </w:style>
  <w:style w:type="numbering" w:customStyle="1" w:styleId="2123">
    <w:name w:val="Нет списка2123"/>
    <w:next w:val="a2"/>
    <w:uiPriority w:val="99"/>
    <w:semiHidden/>
    <w:unhideWhenUsed/>
    <w:rsid w:val="00C35C7E"/>
  </w:style>
  <w:style w:type="numbering" w:customStyle="1" w:styleId="423">
    <w:name w:val="Нет списка423"/>
    <w:next w:val="a2"/>
    <w:uiPriority w:val="99"/>
    <w:semiHidden/>
    <w:unhideWhenUsed/>
    <w:rsid w:val="00C35C7E"/>
  </w:style>
  <w:style w:type="numbering" w:customStyle="1" w:styleId="13230">
    <w:name w:val="Нет списка1323"/>
    <w:next w:val="a2"/>
    <w:uiPriority w:val="99"/>
    <w:semiHidden/>
    <w:unhideWhenUsed/>
    <w:rsid w:val="00C35C7E"/>
  </w:style>
  <w:style w:type="numbering" w:customStyle="1" w:styleId="22230">
    <w:name w:val="Нет списка2223"/>
    <w:next w:val="a2"/>
    <w:uiPriority w:val="99"/>
    <w:semiHidden/>
    <w:unhideWhenUsed/>
    <w:rsid w:val="00C35C7E"/>
  </w:style>
  <w:style w:type="numbering" w:customStyle="1" w:styleId="523">
    <w:name w:val="Нет списка523"/>
    <w:next w:val="a2"/>
    <w:uiPriority w:val="99"/>
    <w:semiHidden/>
    <w:unhideWhenUsed/>
    <w:rsid w:val="00C35C7E"/>
  </w:style>
  <w:style w:type="numbering" w:customStyle="1" w:styleId="14230">
    <w:name w:val="Нет списка1423"/>
    <w:next w:val="a2"/>
    <w:uiPriority w:val="99"/>
    <w:semiHidden/>
    <w:unhideWhenUsed/>
    <w:rsid w:val="00C35C7E"/>
  </w:style>
  <w:style w:type="numbering" w:customStyle="1" w:styleId="23230">
    <w:name w:val="Нет списка2323"/>
    <w:next w:val="a2"/>
    <w:uiPriority w:val="99"/>
    <w:semiHidden/>
    <w:unhideWhenUsed/>
    <w:rsid w:val="00C35C7E"/>
  </w:style>
  <w:style w:type="numbering" w:customStyle="1" w:styleId="830">
    <w:name w:val="Нет списка83"/>
    <w:next w:val="a2"/>
    <w:uiPriority w:val="99"/>
    <w:semiHidden/>
    <w:unhideWhenUsed/>
    <w:rsid w:val="00C35C7E"/>
  </w:style>
  <w:style w:type="numbering" w:customStyle="1" w:styleId="1730">
    <w:name w:val="Нет списка173"/>
    <w:next w:val="a2"/>
    <w:uiPriority w:val="99"/>
    <w:semiHidden/>
    <w:unhideWhenUsed/>
    <w:rsid w:val="00C35C7E"/>
  </w:style>
  <w:style w:type="numbering" w:customStyle="1" w:styleId="930">
    <w:name w:val="Нет списка93"/>
    <w:next w:val="a2"/>
    <w:uiPriority w:val="99"/>
    <w:semiHidden/>
    <w:unhideWhenUsed/>
    <w:rsid w:val="00C35C7E"/>
  </w:style>
  <w:style w:type="numbering" w:customStyle="1" w:styleId="1830">
    <w:name w:val="Нет списка183"/>
    <w:next w:val="a2"/>
    <w:uiPriority w:val="99"/>
    <w:semiHidden/>
    <w:unhideWhenUsed/>
    <w:rsid w:val="00C35C7E"/>
  </w:style>
  <w:style w:type="numbering" w:customStyle="1" w:styleId="1143">
    <w:name w:val="Нет списка1143"/>
    <w:next w:val="a2"/>
    <w:uiPriority w:val="99"/>
    <w:semiHidden/>
    <w:unhideWhenUsed/>
    <w:rsid w:val="00C35C7E"/>
  </w:style>
  <w:style w:type="numbering" w:customStyle="1" w:styleId="263">
    <w:name w:val="Нет списка263"/>
    <w:next w:val="a2"/>
    <w:uiPriority w:val="99"/>
    <w:semiHidden/>
    <w:unhideWhenUsed/>
    <w:rsid w:val="00C35C7E"/>
  </w:style>
  <w:style w:type="numbering" w:customStyle="1" w:styleId="333">
    <w:name w:val="Нет списка333"/>
    <w:next w:val="a2"/>
    <w:uiPriority w:val="99"/>
    <w:semiHidden/>
    <w:unhideWhenUsed/>
    <w:rsid w:val="00C35C7E"/>
  </w:style>
  <w:style w:type="numbering" w:customStyle="1" w:styleId="1233">
    <w:name w:val="Нет списка1233"/>
    <w:next w:val="a2"/>
    <w:uiPriority w:val="99"/>
    <w:semiHidden/>
    <w:unhideWhenUsed/>
    <w:rsid w:val="00C35C7E"/>
  </w:style>
  <w:style w:type="numbering" w:customStyle="1" w:styleId="2133">
    <w:name w:val="Нет списка2133"/>
    <w:next w:val="a2"/>
    <w:uiPriority w:val="99"/>
    <w:semiHidden/>
    <w:unhideWhenUsed/>
    <w:rsid w:val="00C35C7E"/>
  </w:style>
  <w:style w:type="numbering" w:customStyle="1" w:styleId="433">
    <w:name w:val="Нет списка433"/>
    <w:next w:val="a2"/>
    <w:uiPriority w:val="99"/>
    <w:semiHidden/>
    <w:unhideWhenUsed/>
    <w:rsid w:val="00C35C7E"/>
  </w:style>
  <w:style w:type="numbering" w:customStyle="1" w:styleId="1333">
    <w:name w:val="Нет списка1333"/>
    <w:next w:val="a2"/>
    <w:uiPriority w:val="99"/>
    <w:semiHidden/>
    <w:unhideWhenUsed/>
    <w:rsid w:val="00C35C7E"/>
  </w:style>
  <w:style w:type="numbering" w:customStyle="1" w:styleId="2233">
    <w:name w:val="Нет списка2233"/>
    <w:next w:val="a2"/>
    <w:uiPriority w:val="99"/>
    <w:semiHidden/>
    <w:unhideWhenUsed/>
    <w:rsid w:val="00C35C7E"/>
  </w:style>
  <w:style w:type="numbering" w:customStyle="1" w:styleId="533">
    <w:name w:val="Нет списка533"/>
    <w:next w:val="a2"/>
    <w:uiPriority w:val="99"/>
    <w:semiHidden/>
    <w:unhideWhenUsed/>
    <w:rsid w:val="00C35C7E"/>
  </w:style>
  <w:style w:type="numbering" w:customStyle="1" w:styleId="1433">
    <w:name w:val="Нет списка1433"/>
    <w:next w:val="a2"/>
    <w:uiPriority w:val="99"/>
    <w:semiHidden/>
    <w:unhideWhenUsed/>
    <w:rsid w:val="00C35C7E"/>
  </w:style>
  <w:style w:type="numbering" w:customStyle="1" w:styleId="2333">
    <w:name w:val="Нет списка2333"/>
    <w:next w:val="a2"/>
    <w:uiPriority w:val="99"/>
    <w:semiHidden/>
    <w:unhideWhenUsed/>
    <w:rsid w:val="00C35C7E"/>
  </w:style>
  <w:style w:type="numbering" w:customStyle="1" w:styleId="103">
    <w:name w:val="Нет списка103"/>
    <w:next w:val="a2"/>
    <w:uiPriority w:val="99"/>
    <w:semiHidden/>
    <w:unhideWhenUsed/>
    <w:rsid w:val="00C35C7E"/>
  </w:style>
  <w:style w:type="numbering" w:customStyle="1" w:styleId="193">
    <w:name w:val="Нет списка193"/>
    <w:next w:val="a2"/>
    <w:uiPriority w:val="99"/>
    <w:semiHidden/>
    <w:unhideWhenUsed/>
    <w:rsid w:val="00C35C7E"/>
  </w:style>
  <w:style w:type="numbering" w:customStyle="1" w:styleId="273">
    <w:name w:val="Нет списка273"/>
    <w:next w:val="a2"/>
    <w:uiPriority w:val="99"/>
    <w:semiHidden/>
    <w:unhideWhenUsed/>
    <w:rsid w:val="00C35C7E"/>
  </w:style>
  <w:style w:type="table" w:customStyle="1" w:styleId="1613">
    <w:name w:val="Сетка таблицы16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30">
    <w:name w:val="Нет списка203"/>
    <w:next w:val="a2"/>
    <w:uiPriority w:val="99"/>
    <w:semiHidden/>
    <w:unhideWhenUsed/>
    <w:rsid w:val="00C35C7E"/>
  </w:style>
  <w:style w:type="numbering" w:customStyle="1" w:styleId="1103">
    <w:name w:val="Нет списка1103"/>
    <w:next w:val="a2"/>
    <w:uiPriority w:val="99"/>
    <w:semiHidden/>
    <w:unhideWhenUsed/>
    <w:rsid w:val="00C35C7E"/>
  </w:style>
  <w:style w:type="numbering" w:customStyle="1" w:styleId="2830">
    <w:name w:val="Нет списка283"/>
    <w:next w:val="a2"/>
    <w:uiPriority w:val="99"/>
    <w:semiHidden/>
    <w:unhideWhenUsed/>
    <w:rsid w:val="00C35C7E"/>
  </w:style>
  <w:style w:type="table" w:customStyle="1" w:styleId="1712">
    <w:name w:val="Сетка таблицы17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
    <w:name w:val="Нет списка293"/>
    <w:next w:val="a2"/>
    <w:uiPriority w:val="99"/>
    <w:semiHidden/>
    <w:unhideWhenUsed/>
    <w:rsid w:val="00C35C7E"/>
  </w:style>
  <w:style w:type="numbering" w:customStyle="1" w:styleId="1153">
    <w:name w:val="Нет списка1153"/>
    <w:next w:val="a2"/>
    <w:uiPriority w:val="99"/>
    <w:semiHidden/>
    <w:unhideWhenUsed/>
    <w:rsid w:val="00C35C7E"/>
  </w:style>
  <w:style w:type="numbering" w:customStyle="1" w:styleId="2103">
    <w:name w:val="Нет списка2103"/>
    <w:next w:val="a2"/>
    <w:uiPriority w:val="99"/>
    <w:semiHidden/>
    <w:unhideWhenUsed/>
    <w:rsid w:val="00C35C7E"/>
  </w:style>
  <w:style w:type="table" w:customStyle="1" w:styleId="1812">
    <w:name w:val="Сетка таблицы181"/>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03">
    <w:name w:val="Нет списка303"/>
    <w:next w:val="a2"/>
    <w:uiPriority w:val="99"/>
    <w:semiHidden/>
    <w:unhideWhenUsed/>
    <w:rsid w:val="00C35C7E"/>
  </w:style>
  <w:style w:type="numbering" w:customStyle="1" w:styleId="343">
    <w:name w:val="Нет списка343"/>
    <w:next w:val="a2"/>
    <w:uiPriority w:val="99"/>
    <w:semiHidden/>
    <w:unhideWhenUsed/>
    <w:rsid w:val="00C35C7E"/>
  </w:style>
  <w:style w:type="numbering" w:customStyle="1" w:styleId="1163">
    <w:name w:val="Нет списка1163"/>
    <w:next w:val="a2"/>
    <w:uiPriority w:val="99"/>
    <w:semiHidden/>
    <w:unhideWhenUsed/>
    <w:rsid w:val="00C35C7E"/>
  </w:style>
  <w:style w:type="table" w:customStyle="1" w:styleId="1921">
    <w:name w:val="Сетка таблицы192"/>
    <w:basedOn w:val="a1"/>
    <w:next w:val="aff1"/>
    <w:uiPriority w:val="59"/>
    <w:rsid w:val="00C35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Стиль123"/>
    <w:rsid w:val="00C35C7E"/>
  </w:style>
  <w:style w:type="numbering" w:customStyle="1" w:styleId="2230">
    <w:name w:val="Стиль223"/>
    <w:rsid w:val="00C35C7E"/>
  </w:style>
  <w:style w:type="numbering" w:customStyle="1" w:styleId="3230">
    <w:name w:val="Стиль323"/>
    <w:rsid w:val="00C35C7E"/>
  </w:style>
  <w:style w:type="numbering" w:customStyle="1" w:styleId="1173">
    <w:name w:val="Нет списка1173"/>
    <w:next w:val="a2"/>
    <w:uiPriority w:val="99"/>
    <w:semiHidden/>
    <w:unhideWhenUsed/>
    <w:rsid w:val="00C35C7E"/>
  </w:style>
  <w:style w:type="numbering" w:customStyle="1" w:styleId="2143">
    <w:name w:val="Нет списка2143"/>
    <w:next w:val="a2"/>
    <w:uiPriority w:val="99"/>
    <w:semiHidden/>
    <w:unhideWhenUsed/>
    <w:rsid w:val="00C35C7E"/>
  </w:style>
  <w:style w:type="numbering" w:customStyle="1" w:styleId="3530">
    <w:name w:val="Нет списка353"/>
    <w:next w:val="a2"/>
    <w:uiPriority w:val="99"/>
    <w:semiHidden/>
    <w:unhideWhenUsed/>
    <w:rsid w:val="00C35C7E"/>
  </w:style>
  <w:style w:type="numbering" w:customStyle="1" w:styleId="1243">
    <w:name w:val="Нет списка1243"/>
    <w:next w:val="a2"/>
    <w:uiPriority w:val="99"/>
    <w:semiHidden/>
    <w:unhideWhenUsed/>
    <w:rsid w:val="00C35C7E"/>
  </w:style>
  <w:style w:type="numbering" w:customStyle="1" w:styleId="2153">
    <w:name w:val="Нет списка2153"/>
    <w:next w:val="a2"/>
    <w:uiPriority w:val="99"/>
    <w:semiHidden/>
    <w:unhideWhenUsed/>
    <w:rsid w:val="00C35C7E"/>
  </w:style>
  <w:style w:type="numbering" w:customStyle="1" w:styleId="443">
    <w:name w:val="Нет списка443"/>
    <w:next w:val="a2"/>
    <w:uiPriority w:val="99"/>
    <w:semiHidden/>
    <w:unhideWhenUsed/>
    <w:rsid w:val="00C35C7E"/>
  </w:style>
  <w:style w:type="numbering" w:customStyle="1" w:styleId="1343">
    <w:name w:val="Нет списка1343"/>
    <w:next w:val="a2"/>
    <w:uiPriority w:val="99"/>
    <w:semiHidden/>
    <w:unhideWhenUsed/>
    <w:rsid w:val="00C35C7E"/>
  </w:style>
  <w:style w:type="numbering" w:customStyle="1" w:styleId="2243">
    <w:name w:val="Нет списка2243"/>
    <w:next w:val="a2"/>
    <w:uiPriority w:val="99"/>
    <w:semiHidden/>
    <w:unhideWhenUsed/>
    <w:rsid w:val="00C35C7E"/>
  </w:style>
  <w:style w:type="numbering" w:customStyle="1" w:styleId="543">
    <w:name w:val="Нет списка543"/>
    <w:next w:val="a2"/>
    <w:uiPriority w:val="99"/>
    <w:semiHidden/>
    <w:unhideWhenUsed/>
    <w:rsid w:val="00C35C7E"/>
  </w:style>
  <w:style w:type="numbering" w:customStyle="1" w:styleId="1443">
    <w:name w:val="Нет списка1443"/>
    <w:next w:val="a2"/>
    <w:uiPriority w:val="99"/>
    <w:semiHidden/>
    <w:unhideWhenUsed/>
    <w:rsid w:val="00C35C7E"/>
  </w:style>
  <w:style w:type="numbering" w:customStyle="1" w:styleId="2343">
    <w:name w:val="Нет списка2343"/>
    <w:next w:val="a2"/>
    <w:uiPriority w:val="99"/>
    <w:semiHidden/>
    <w:unhideWhenUsed/>
    <w:rsid w:val="00C35C7E"/>
  </w:style>
  <w:style w:type="numbering" w:customStyle="1" w:styleId="111113">
    <w:name w:val="Нет списка111113"/>
    <w:next w:val="a2"/>
    <w:uiPriority w:val="99"/>
    <w:semiHidden/>
    <w:unhideWhenUsed/>
    <w:rsid w:val="00C35C7E"/>
  </w:style>
  <w:style w:type="table" w:customStyle="1" w:styleId="-342">
    <w:name w:val="Светлая заливка - Акцент 342"/>
    <w:basedOn w:val="a1"/>
    <w:next w:val="-3"/>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C35C7E"/>
    <w:rPr>
      <w:color w:val="76923C"/>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C35C7E"/>
  </w:style>
  <w:style w:type="numbering" w:customStyle="1" w:styleId="11130">
    <w:name w:val="Стиль1113"/>
    <w:rsid w:val="00C35C7E"/>
  </w:style>
  <w:style w:type="numbering" w:customStyle="1" w:styleId="2330">
    <w:name w:val="Стиль233"/>
    <w:rsid w:val="00C35C7E"/>
  </w:style>
  <w:style w:type="numbering" w:customStyle="1" w:styleId="3113">
    <w:name w:val="Стиль3113"/>
    <w:rsid w:val="00C35C7E"/>
  </w:style>
  <w:style w:type="numbering" w:customStyle="1" w:styleId="21131">
    <w:name w:val="Стиль2113"/>
    <w:rsid w:val="00C35C7E"/>
  </w:style>
  <w:style w:type="numbering" w:customStyle="1" w:styleId="3330">
    <w:name w:val="Стиль333"/>
    <w:rsid w:val="00C35C7E"/>
  </w:style>
  <w:style w:type="numbering" w:customStyle="1" w:styleId="363">
    <w:name w:val="Нет списка363"/>
    <w:next w:val="a2"/>
    <w:uiPriority w:val="99"/>
    <w:semiHidden/>
    <w:unhideWhenUsed/>
    <w:rsid w:val="00C35C7E"/>
  </w:style>
  <w:style w:type="numbering" w:customStyle="1" w:styleId="372">
    <w:name w:val="Нет списка372"/>
    <w:next w:val="a2"/>
    <w:uiPriority w:val="99"/>
    <w:semiHidden/>
    <w:unhideWhenUsed/>
    <w:rsid w:val="00C35C7E"/>
  </w:style>
  <w:style w:type="numbering" w:customStyle="1" w:styleId="1182">
    <w:name w:val="Нет списка1182"/>
    <w:next w:val="a2"/>
    <w:uiPriority w:val="99"/>
    <w:semiHidden/>
    <w:unhideWhenUsed/>
    <w:rsid w:val="00C35C7E"/>
  </w:style>
  <w:style w:type="numbering" w:customStyle="1" w:styleId="1192">
    <w:name w:val="Нет списка1192"/>
    <w:next w:val="a2"/>
    <w:uiPriority w:val="99"/>
    <w:semiHidden/>
    <w:unhideWhenUsed/>
    <w:rsid w:val="00C35C7E"/>
  </w:style>
  <w:style w:type="numbering" w:customStyle="1" w:styleId="11122">
    <w:name w:val="Нет списка11122"/>
    <w:next w:val="a2"/>
    <w:uiPriority w:val="99"/>
    <w:semiHidden/>
    <w:unhideWhenUsed/>
    <w:rsid w:val="00C35C7E"/>
  </w:style>
  <w:style w:type="numbering" w:customStyle="1" w:styleId="21620">
    <w:name w:val="Нет списка2162"/>
    <w:next w:val="a2"/>
    <w:uiPriority w:val="99"/>
    <w:semiHidden/>
    <w:unhideWhenUsed/>
    <w:rsid w:val="00C35C7E"/>
  </w:style>
  <w:style w:type="numbering" w:customStyle="1" w:styleId="382">
    <w:name w:val="Нет списка382"/>
    <w:next w:val="a2"/>
    <w:uiPriority w:val="99"/>
    <w:semiHidden/>
    <w:unhideWhenUsed/>
    <w:rsid w:val="00C35C7E"/>
  </w:style>
  <w:style w:type="numbering" w:customStyle="1" w:styleId="1252">
    <w:name w:val="Нет списка1252"/>
    <w:next w:val="a2"/>
    <w:uiPriority w:val="99"/>
    <w:semiHidden/>
    <w:unhideWhenUsed/>
    <w:rsid w:val="00C35C7E"/>
  </w:style>
  <w:style w:type="numbering" w:customStyle="1" w:styleId="2172">
    <w:name w:val="Нет списка2172"/>
    <w:next w:val="a2"/>
    <w:uiPriority w:val="99"/>
    <w:semiHidden/>
    <w:unhideWhenUsed/>
    <w:rsid w:val="00C35C7E"/>
  </w:style>
  <w:style w:type="numbering" w:customStyle="1" w:styleId="4520">
    <w:name w:val="Нет списка452"/>
    <w:next w:val="a2"/>
    <w:uiPriority w:val="99"/>
    <w:semiHidden/>
    <w:unhideWhenUsed/>
    <w:rsid w:val="00C35C7E"/>
  </w:style>
  <w:style w:type="numbering" w:customStyle="1" w:styleId="1352">
    <w:name w:val="Нет списка1352"/>
    <w:next w:val="a2"/>
    <w:uiPriority w:val="99"/>
    <w:semiHidden/>
    <w:unhideWhenUsed/>
    <w:rsid w:val="00C35C7E"/>
  </w:style>
  <w:style w:type="numbering" w:customStyle="1" w:styleId="2252">
    <w:name w:val="Нет списка2252"/>
    <w:next w:val="a2"/>
    <w:uiPriority w:val="99"/>
    <w:semiHidden/>
    <w:unhideWhenUsed/>
    <w:rsid w:val="00C35C7E"/>
  </w:style>
  <w:style w:type="numbering" w:customStyle="1" w:styleId="552">
    <w:name w:val="Нет списка552"/>
    <w:next w:val="a2"/>
    <w:uiPriority w:val="99"/>
    <w:semiHidden/>
    <w:unhideWhenUsed/>
    <w:rsid w:val="00C35C7E"/>
  </w:style>
  <w:style w:type="numbering" w:customStyle="1" w:styleId="1452">
    <w:name w:val="Нет списка1452"/>
    <w:next w:val="a2"/>
    <w:uiPriority w:val="99"/>
    <w:semiHidden/>
    <w:unhideWhenUsed/>
    <w:rsid w:val="00C35C7E"/>
  </w:style>
  <w:style w:type="numbering" w:customStyle="1" w:styleId="2352">
    <w:name w:val="Нет списка2352"/>
    <w:next w:val="a2"/>
    <w:uiPriority w:val="99"/>
    <w:semiHidden/>
    <w:unhideWhenUsed/>
    <w:rsid w:val="00C35C7E"/>
  </w:style>
  <w:style w:type="numbering" w:customStyle="1" w:styleId="6120">
    <w:name w:val="Нет списка612"/>
    <w:next w:val="a2"/>
    <w:uiPriority w:val="99"/>
    <w:semiHidden/>
    <w:unhideWhenUsed/>
    <w:rsid w:val="00C35C7E"/>
  </w:style>
  <w:style w:type="numbering" w:customStyle="1" w:styleId="15120">
    <w:name w:val="Нет списка1512"/>
    <w:next w:val="a2"/>
    <w:uiPriority w:val="99"/>
    <w:semiHidden/>
    <w:unhideWhenUsed/>
    <w:rsid w:val="00C35C7E"/>
  </w:style>
  <w:style w:type="numbering" w:customStyle="1" w:styleId="1424">
    <w:name w:val="Стиль142"/>
    <w:rsid w:val="00C35C7E"/>
  </w:style>
  <w:style w:type="numbering" w:customStyle="1" w:styleId="2421">
    <w:name w:val="Стиль242"/>
    <w:rsid w:val="00C35C7E"/>
  </w:style>
  <w:style w:type="numbering" w:customStyle="1" w:styleId="3421">
    <w:name w:val="Стиль342"/>
    <w:rsid w:val="00C35C7E"/>
  </w:style>
  <w:style w:type="numbering" w:customStyle="1" w:styleId="11212">
    <w:name w:val="Нет списка11212"/>
    <w:next w:val="a2"/>
    <w:uiPriority w:val="99"/>
    <w:semiHidden/>
    <w:unhideWhenUsed/>
    <w:rsid w:val="00C35C7E"/>
  </w:style>
  <w:style w:type="numbering" w:customStyle="1" w:styleId="2412">
    <w:name w:val="Нет списка2412"/>
    <w:next w:val="a2"/>
    <w:uiPriority w:val="99"/>
    <w:semiHidden/>
    <w:unhideWhenUsed/>
    <w:rsid w:val="00C35C7E"/>
  </w:style>
  <w:style w:type="numbering" w:customStyle="1" w:styleId="31121">
    <w:name w:val="Нет списка3112"/>
    <w:next w:val="a2"/>
    <w:uiPriority w:val="99"/>
    <w:semiHidden/>
    <w:unhideWhenUsed/>
    <w:rsid w:val="00C35C7E"/>
  </w:style>
  <w:style w:type="numbering" w:customStyle="1" w:styleId="12112">
    <w:name w:val="Нет списка12112"/>
    <w:next w:val="a2"/>
    <w:uiPriority w:val="99"/>
    <w:semiHidden/>
    <w:unhideWhenUsed/>
    <w:rsid w:val="00C35C7E"/>
  </w:style>
  <w:style w:type="numbering" w:customStyle="1" w:styleId="21112">
    <w:name w:val="Нет списка21112"/>
    <w:next w:val="a2"/>
    <w:uiPriority w:val="99"/>
    <w:semiHidden/>
    <w:unhideWhenUsed/>
    <w:rsid w:val="00C35C7E"/>
  </w:style>
  <w:style w:type="numbering" w:customStyle="1" w:styleId="4112">
    <w:name w:val="Нет списка4112"/>
    <w:next w:val="a2"/>
    <w:uiPriority w:val="99"/>
    <w:semiHidden/>
    <w:unhideWhenUsed/>
    <w:rsid w:val="00C35C7E"/>
  </w:style>
  <w:style w:type="numbering" w:customStyle="1" w:styleId="13112">
    <w:name w:val="Нет списка13112"/>
    <w:next w:val="a2"/>
    <w:uiPriority w:val="99"/>
    <w:semiHidden/>
    <w:unhideWhenUsed/>
    <w:rsid w:val="00C35C7E"/>
  </w:style>
  <w:style w:type="numbering" w:customStyle="1" w:styleId="22112">
    <w:name w:val="Нет списка22112"/>
    <w:next w:val="a2"/>
    <w:uiPriority w:val="99"/>
    <w:semiHidden/>
    <w:unhideWhenUsed/>
    <w:rsid w:val="00C35C7E"/>
  </w:style>
  <w:style w:type="numbering" w:customStyle="1" w:styleId="5112">
    <w:name w:val="Нет списка5112"/>
    <w:next w:val="a2"/>
    <w:uiPriority w:val="99"/>
    <w:semiHidden/>
    <w:unhideWhenUsed/>
    <w:rsid w:val="00C35C7E"/>
  </w:style>
  <w:style w:type="numbering" w:customStyle="1" w:styleId="14112">
    <w:name w:val="Нет списка14112"/>
    <w:next w:val="a2"/>
    <w:uiPriority w:val="99"/>
    <w:semiHidden/>
    <w:unhideWhenUsed/>
    <w:rsid w:val="00C35C7E"/>
  </w:style>
  <w:style w:type="numbering" w:customStyle="1" w:styleId="23112">
    <w:name w:val="Нет списка23112"/>
    <w:next w:val="a2"/>
    <w:uiPriority w:val="99"/>
    <w:semiHidden/>
    <w:unhideWhenUsed/>
    <w:rsid w:val="00C35C7E"/>
  </w:style>
  <w:style w:type="numbering" w:customStyle="1" w:styleId="7120">
    <w:name w:val="Нет списка712"/>
    <w:next w:val="a2"/>
    <w:uiPriority w:val="99"/>
    <w:semiHidden/>
    <w:unhideWhenUsed/>
    <w:rsid w:val="00C35C7E"/>
  </w:style>
  <w:style w:type="numbering" w:customStyle="1" w:styleId="16120">
    <w:name w:val="Нет списка1612"/>
    <w:next w:val="a2"/>
    <w:uiPriority w:val="99"/>
    <w:semiHidden/>
    <w:unhideWhenUsed/>
    <w:rsid w:val="00C35C7E"/>
  </w:style>
  <w:style w:type="numbering" w:customStyle="1" w:styleId="11221">
    <w:name w:val="Стиль1122"/>
    <w:rsid w:val="00C35C7E"/>
  </w:style>
  <w:style w:type="numbering" w:customStyle="1" w:styleId="21220">
    <w:name w:val="Стиль2122"/>
    <w:rsid w:val="00C35C7E"/>
  </w:style>
  <w:style w:type="numbering" w:customStyle="1" w:styleId="31220">
    <w:name w:val="Стиль3122"/>
    <w:rsid w:val="00C35C7E"/>
  </w:style>
  <w:style w:type="numbering" w:customStyle="1" w:styleId="11312">
    <w:name w:val="Нет списка11312"/>
    <w:next w:val="a2"/>
    <w:uiPriority w:val="99"/>
    <w:semiHidden/>
    <w:unhideWhenUsed/>
    <w:rsid w:val="00C35C7E"/>
  </w:style>
  <w:style w:type="numbering" w:customStyle="1" w:styleId="25120">
    <w:name w:val="Нет списка2512"/>
    <w:next w:val="a2"/>
    <w:uiPriority w:val="99"/>
    <w:semiHidden/>
    <w:unhideWhenUsed/>
    <w:rsid w:val="00C35C7E"/>
  </w:style>
  <w:style w:type="numbering" w:customStyle="1" w:styleId="32120">
    <w:name w:val="Нет списка3212"/>
    <w:next w:val="a2"/>
    <w:uiPriority w:val="99"/>
    <w:semiHidden/>
    <w:unhideWhenUsed/>
    <w:rsid w:val="00C35C7E"/>
  </w:style>
  <w:style w:type="numbering" w:customStyle="1" w:styleId="12212">
    <w:name w:val="Нет списка12212"/>
    <w:next w:val="a2"/>
    <w:uiPriority w:val="99"/>
    <w:semiHidden/>
    <w:unhideWhenUsed/>
    <w:rsid w:val="00C35C7E"/>
  </w:style>
  <w:style w:type="numbering" w:customStyle="1" w:styleId="21212">
    <w:name w:val="Нет списка21212"/>
    <w:next w:val="a2"/>
    <w:uiPriority w:val="99"/>
    <w:semiHidden/>
    <w:unhideWhenUsed/>
    <w:rsid w:val="00C35C7E"/>
  </w:style>
  <w:style w:type="numbering" w:customStyle="1" w:styleId="4212">
    <w:name w:val="Нет списка4212"/>
    <w:next w:val="a2"/>
    <w:uiPriority w:val="99"/>
    <w:semiHidden/>
    <w:unhideWhenUsed/>
    <w:rsid w:val="00C35C7E"/>
  </w:style>
  <w:style w:type="numbering" w:customStyle="1" w:styleId="13212">
    <w:name w:val="Нет списка13212"/>
    <w:next w:val="a2"/>
    <w:uiPriority w:val="99"/>
    <w:semiHidden/>
    <w:unhideWhenUsed/>
    <w:rsid w:val="00C35C7E"/>
  </w:style>
  <w:style w:type="numbering" w:customStyle="1" w:styleId="22212">
    <w:name w:val="Нет списка22212"/>
    <w:next w:val="a2"/>
    <w:uiPriority w:val="99"/>
    <w:semiHidden/>
    <w:unhideWhenUsed/>
    <w:rsid w:val="00C35C7E"/>
  </w:style>
  <w:style w:type="numbering" w:customStyle="1" w:styleId="5212">
    <w:name w:val="Нет списка5212"/>
    <w:next w:val="a2"/>
    <w:uiPriority w:val="99"/>
    <w:semiHidden/>
    <w:unhideWhenUsed/>
    <w:rsid w:val="00C35C7E"/>
  </w:style>
  <w:style w:type="numbering" w:customStyle="1" w:styleId="14212">
    <w:name w:val="Нет списка14212"/>
    <w:next w:val="a2"/>
    <w:uiPriority w:val="99"/>
    <w:semiHidden/>
    <w:unhideWhenUsed/>
    <w:rsid w:val="00C35C7E"/>
  </w:style>
  <w:style w:type="numbering" w:customStyle="1" w:styleId="23212">
    <w:name w:val="Нет списка23212"/>
    <w:next w:val="a2"/>
    <w:uiPriority w:val="99"/>
    <w:semiHidden/>
    <w:unhideWhenUsed/>
    <w:rsid w:val="00C35C7E"/>
  </w:style>
  <w:style w:type="numbering" w:customStyle="1" w:styleId="8120">
    <w:name w:val="Нет списка812"/>
    <w:next w:val="a2"/>
    <w:uiPriority w:val="99"/>
    <w:semiHidden/>
    <w:unhideWhenUsed/>
    <w:rsid w:val="00C35C7E"/>
  </w:style>
  <w:style w:type="numbering" w:customStyle="1" w:styleId="17120">
    <w:name w:val="Нет списка1712"/>
    <w:next w:val="a2"/>
    <w:uiPriority w:val="99"/>
    <w:semiHidden/>
    <w:unhideWhenUsed/>
    <w:rsid w:val="00C35C7E"/>
  </w:style>
  <w:style w:type="numbering" w:customStyle="1" w:styleId="9120">
    <w:name w:val="Нет списка912"/>
    <w:next w:val="a2"/>
    <w:uiPriority w:val="99"/>
    <w:semiHidden/>
    <w:unhideWhenUsed/>
    <w:rsid w:val="00C35C7E"/>
  </w:style>
  <w:style w:type="numbering" w:customStyle="1" w:styleId="18120">
    <w:name w:val="Нет списка1812"/>
    <w:next w:val="a2"/>
    <w:uiPriority w:val="99"/>
    <w:semiHidden/>
    <w:unhideWhenUsed/>
    <w:rsid w:val="00C35C7E"/>
  </w:style>
  <w:style w:type="numbering" w:customStyle="1" w:styleId="11412">
    <w:name w:val="Нет списка11412"/>
    <w:next w:val="a2"/>
    <w:uiPriority w:val="99"/>
    <w:semiHidden/>
    <w:unhideWhenUsed/>
    <w:rsid w:val="00C35C7E"/>
  </w:style>
  <w:style w:type="numbering" w:customStyle="1" w:styleId="26120">
    <w:name w:val="Нет списка2612"/>
    <w:next w:val="a2"/>
    <w:uiPriority w:val="99"/>
    <w:semiHidden/>
    <w:unhideWhenUsed/>
    <w:rsid w:val="00C35C7E"/>
  </w:style>
  <w:style w:type="numbering" w:customStyle="1" w:styleId="33120">
    <w:name w:val="Нет списка3312"/>
    <w:next w:val="a2"/>
    <w:uiPriority w:val="99"/>
    <w:semiHidden/>
    <w:unhideWhenUsed/>
    <w:rsid w:val="00C35C7E"/>
  </w:style>
  <w:style w:type="numbering" w:customStyle="1" w:styleId="12312">
    <w:name w:val="Нет списка12312"/>
    <w:next w:val="a2"/>
    <w:uiPriority w:val="99"/>
    <w:semiHidden/>
    <w:unhideWhenUsed/>
    <w:rsid w:val="00C35C7E"/>
  </w:style>
  <w:style w:type="numbering" w:customStyle="1" w:styleId="21312">
    <w:name w:val="Нет списка21312"/>
    <w:next w:val="a2"/>
    <w:uiPriority w:val="99"/>
    <w:semiHidden/>
    <w:unhideWhenUsed/>
    <w:rsid w:val="00C35C7E"/>
  </w:style>
  <w:style w:type="numbering" w:customStyle="1" w:styleId="4312">
    <w:name w:val="Нет списка4312"/>
    <w:next w:val="a2"/>
    <w:uiPriority w:val="99"/>
    <w:semiHidden/>
    <w:unhideWhenUsed/>
    <w:rsid w:val="00C35C7E"/>
  </w:style>
  <w:style w:type="numbering" w:customStyle="1" w:styleId="13312">
    <w:name w:val="Нет списка13312"/>
    <w:next w:val="a2"/>
    <w:uiPriority w:val="99"/>
    <w:semiHidden/>
    <w:unhideWhenUsed/>
    <w:rsid w:val="00C35C7E"/>
  </w:style>
  <w:style w:type="numbering" w:customStyle="1" w:styleId="22312">
    <w:name w:val="Нет списка22312"/>
    <w:next w:val="a2"/>
    <w:uiPriority w:val="99"/>
    <w:semiHidden/>
    <w:unhideWhenUsed/>
    <w:rsid w:val="00C35C7E"/>
  </w:style>
  <w:style w:type="numbering" w:customStyle="1" w:styleId="5312">
    <w:name w:val="Нет списка5312"/>
    <w:next w:val="a2"/>
    <w:uiPriority w:val="99"/>
    <w:semiHidden/>
    <w:unhideWhenUsed/>
    <w:rsid w:val="00C35C7E"/>
  </w:style>
  <w:style w:type="numbering" w:customStyle="1" w:styleId="14312">
    <w:name w:val="Нет списка14312"/>
    <w:next w:val="a2"/>
    <w:uiPriority w:val="99"/>
    <w:semiHidden/>
    <w:unhideWhenUsed/>
    <w:rsid w:val="00C35C7E"/>
  </w:style>
  <w:style w:type="numbering" w:customStyle="1" w:styleId="23312">
    <w:name w:val="Нет списка23312"/>
    <w:next w:val="a2"/>
    <w:uiPriority w:val="99"/>
    <w:semiHidden/>
    <w:unhideWhenUsed/>
    <w:rsid w:val="00C35C7E"/>
  </w:style>
  <w:style w:type="numbering" w:customStyle="1" w:styleId="10120">
    <w:name w:val="Нет списка1012"/>
    <w:next w:val="a2"/>
    <w:uiPriority w:val="99"/>
    <w:semiHidden/>
    <w:unhideWhenUsed/>
    <w:rsid w:val="00C35C7E"/>
  </w:style>
  <w:style w:type="numbering" w:customStyle="1" w:styleId="1912">
    <w:name w:val="Нет списка1912"/>
    <w:next w:val="a2"/>
    <w:uiPriority w:val="99"/>
    <w:semiHidden/>
    <w:unhideWhenUsed/>
    <w:rsid w:val="00C35C7E"/>
  </w:style>
  <w:style w:type="numbering" w:customStyle="1" w:styleId="2712">
    <w:name w:val="Нет списка2712"/>
    <w:next w:val="a2"/>
    <w:uiPriority w:val="99"/>
    <w:semiHidden/>
    <w:unhideWhenUsed/>
    <w:rsid w:val="00C35C7E"/>
  </w:style>
  <w:style w:type="numbering" w:customStyle="1" w:styleId="2012">
    <w:name w:val="Нет списка2012"/>
    <w:next w:val="a2"/>
    <w:uiPriority w:val="99"/>
    <w:semiHidden/>
    <w:unhideWhenUsed/>
    <w:rsid w:val="00C35C7E"/>
  </w:style>
  <w:style w:type="numbering" w:customStyle="1" w:styleId="11012">
    <w:name w:val="Нет списка11012"/>
    <w:next w:val="a2"/>
    <w:uiPriority w:val="99"/>
    <w:semiHidden/>
    <w:unhideWhenUsed/>
    <w:rsid w:val="00C35C7E"/>
  </w:style>
  <w:style w:type="numbering" w:customStyle="1" w:styleId="2812">
    <w:name w:val="Нет списка2812"/>
    <w:next w:val="a2"/>
    <w:uiPriority w:val="99"/>
    <w:semiHidden/>
    <w:unhideWhenUsed/>
    <w:rsid w:val="00C35C7E"/>
  </w:style>
  <w:style w:type="numbering" w:customStyle="1" w:styleId="2912">
    <w:name w:val="Нет списка2912"/>
    <w:next w:val="a2"/>
    <w:uiPriority w:val="99"/>
    <w:semiHidden/>
    <w:unhideWhenUsed/>
    <w:rsid w:val="00C35C7E"/>
  </w:style>
  <w:style w:type="numbering" w:customStyle="1" w:styleId="11512">
    <w:name w:val="Нет списка11512"/>
    <w:next w:val="a2"/>
    <w:uiPriority w:val="99"/>
    <w:semiHidden/>
    <w:unhideWhenUsed/>
    <w:rsid w:val="00C35C7E"/>
  </w:style>
  <w:style w:type="numbering" w:customStyle="1" w:styleId="21012">
    <w:name w:val="Нет списка21012"/>
    <w:next w:val="a2"/>
    <w:uiPriority w:val="99"/>
    <w:semiHidden/>
    <w:unhideWhenUsed/>
    <w:rsid w:val="00C35C7E"/>
  </w:style>
  <w:style w:type="numbering" w:customStyle="1" w:styleId="3012">
    <w:name w:val="Нет списка3012"/>
    <w:next w:val="a2"/>
    <w:uiPriority w:val="99"/>
    <w:semiHidden/>
    <w:unhideWhenUsed/>
    <w:rsid w:val="00C35C7E"/>
  </w:style>
  <w:style w:type="numbering" w:customStyle="1" w:styleId="3412">
    <w:name w:val="Нет списка3412"/>
    <w:next w:val="a2"/>
    <w:uiPriority w:val="99"/>
    <w:semiHidden/>
    <w:unhideWhenUsed/>
    <w:rsid w:val="00C35C7E"/>
  </w:style>
  <w:style w:type="numbering" w:customStyle="1" w:styleId="11612">
    <w:name w:val="Нет списка11612"/>
    <w:next w:val="a2"/>
    <w:uiPriority w:val="99"/>
    <w:semiHidden/>
    <w:unhideWhenUsed/>
    <w:rsid w:val="00C35C7E"/>
  </w:style>
  <w:style w:type="numbering" w:customStyle="1" w:styleId="12121">
    <w:name w:val="Стиль1212"/>
    <w:rsid w:val="00C35C7E"/>
  </w:style>
  <w:style w:type="numbering" w:customStyle="1" w:styleId="22121">
    <w:name w:val="Стиль2212"/>
    <w:rsid w:val="00C35C7E"/>
  </w:style>
  <w:style w:type="numbering" w:customStyle="1" w:styleId="32121">
    <w:name w:val="Стиль3212"/>
    <w:rsid w:val="00C35C7E"/>
  </w:style>
  <w:style w:type="numbering" w:customStyle="1" w:styleId="11712">
    <w:name w:val="Нет списка11712"/>
    <w:next w:val="a2"/>
    <w:uiPriority w:val="99"/>
    <w:semiHidden/>
    <w:unhideWhenUsed/>
    <w:rsid w:val="00C35C7E"/>
  </w:style>
  <w:style w:type="numbering" w:customStyle="1" w:styleId="21412">
    <w:name w:val="Нет списка21412"/>
    <w:next w:val="a2"/>
    <w:uiPriority w:val="99"/>
    <w:semiHidden/>
    <w:unhideWhenUsed/>
    <w:rsid w:val="00C35C7E"/>
  </w:style>
  <w:style w:type="numbering" w:customStyle="1" w:styleId="3512">
    <w:name w:val="Нет списка3512"/>
    <w:next w:val="a2"/>
    <w:uiPriority w:val="99"/>
    <w:semiHidden/>
    <w:unhideWhenUsed/>
    <w:rsid w:val="00C35C7E"/>
  </w:style>
  <w:style w:type="numbering" w:customStyle="1" w:styleId="12412">
    <w:name w:val="Нет списка12412"/>
    <w:next w:val="a2"/>
    <w:uiPriority w:val="99"/>
    <w:semiHidden/>
    <w:unhideWhenUsed/>
    <w:rsid w:val="00C35C7E"/>
  </w:style>
  <w:style w:type="numbering" w:customStyle="1" w:styleId="21512">
    <w:name w:val="Нет списка21512"/>
    <w:next w:val="a2"/>
    <w:uiPriority w:val="99"/>
    <w:semiHidden/>
    <w:unhideWhenUsed/>
    <w:rsid w:val="00C35C7E"/>
  </w:style>
  <w:style w:type="numbering" w:customStyle="1" w:styleId="4412">
    <w:name w:val="Нет списка4412"/>
    <w:next w:val="a2"/>
    <w:uiPriority w:val="99"/>
    <w:semiHidden/>
    <w:unhideWhenUsed/>
    <w:rsid w:val="00C35C7E"/>
  </w:style>
  <w:style w:type="numbering" w:customStyle="1" w:styleId="13412">
    <w:name w:val="Нет списка13412"/>
    <w:next w:val="a2"/>
    <w:uiPriority w:val="99"/>
    <w:semiHidden/>
    <w:unhideWhenUsed/>
    <w:rsid w:val="00C35C7E"/>
  </w:style>
  <w:style w:type="numbering" w:customStyle="1" w:styleId="22412">
    <w:name w:val="Нет списка22412"/>
    <w:next w:val="a2"/>
    <w:uiPriority w:val="99"/>
    <w:semiHidden/>
    <w:unhideWhenUsed/>
    <w:rsid w:val="00C35C7E"/>
  </w:style>
  <w:style w:type="numbering" w:customStyle="1" w:styleId="5412">
    <w:name w:val="Нет списка5412"/>
    <w:next w:val="a2"/>
    <w:uiPriority w:val="99"/>
    <w:semiHidden/>
    <w:unhideWhenUsed/>
    <w:rsid w:val="00C35C7E"/>
  </w:style>
  <w:style w:type="numbering" w:customStyle="1" w:styleId="14412">
    <w:name w:val="Нет списка14412"/>
    <w:next w:val="a2"/>
    <w:uiPriority w:val="99"/>
    <w:semiHidden/>
    <w:unhideWhenUsed/>
    <w:rsid w:val="00C35C7E"/>
  </w:style>
  <w:style w:type="numbering" w:customStyle="1" w:styleId="23412">
    <w:name w:val="Нет списка23412"/>
    <w:next w:val="a2"/>
    <w:uiPriority w:val="99"/>
    <w:semiHidden/>
    <w:unhideWhenUsed/>
    <w:rsid w:val="00C35C7E"/>
  </w:style>
  <w:style w:type="numbering" w:customStyle="1" w:styleId="1111111">
    <w:name w:val="Нет списка1111111"/>
    <w:next w:val="a2"/>
    <w:uiPriority w:val="99"/>
    <w:semiHidden/>
    <w:unhideWhenUsed/>
    <w:rsid w:val="00C35C7E"/>
  </w:style>
  <w:style w:type="numbering" w:customStyle="1" w:styleId="13121">
    <w:name w:val="Стиль1312"/>
    <w:rsid w:val="00C35C7E"/>
  </w:style>
  <w:style w:type="numbering" w:customStyle="1" w:styleId="111120">
    <w:name w:val="Стиль11112"/>
    <w:rsid w:val="00C35C7E"/>
  </w:style>
  <w:style w:type="numbering" w:customStyle="1" w:styleId="23121">
    <w:name w:val="Стиль2312"/>
    <w:rsid w:val="00C35C7E"/>
  </w:style>
  <w:style w:type="numbering" w:customStyle="1" w:styleId="31112">
    <w:name w:val="Стиль31112"/>
    <w:rsid w:val="00C35C7E"/>
  </w:style>
  <w:style w:type="numbering" w:customStyle="1" w:styleId="211120">
    <w:name w:val="Стиль21112"/>
    <w:rsid w:val="00C35C7E"/>
  </w:style>
  <w:style w:type="numbering" w:customStyle="1" w:styleId="33121">
    <w:name w:val="Стиль3312"/>
    <w:rsid w:val="00C35C7E"/>
  </w:style>
  <w:style w:type="numbering" w:customStyle="1" w:styleId="3612">
    <w:name w:val="Нет списка3612"/>
    <w:next w:val="a2"/>
    <w:uiPriority w:val="99"/>
    <w:semiHidden/>
    <w:unhideWhenUsed/>
    <w:rsid w:val="00C35C7E"/>
  </w:style>
  <w:style w:type="numbering" w:customStyle="1" w:styleId="1522">
    <w:name w:val="Стиль152"/>
    <w:rsid w:val="00C35C7E"/>
  </w:style>
  <w:style w:type="numbering" w:customStyle="1" w:styleId="2521">
    <w:name w:val="Стиль252"/>
    <w:rsid w:val="00C35C7E"/>
  </w:style>
  <w:style w:type="numbering" w:customStyle="1" w:styleId="11321">
    <w:name w:val="Стиль1132"/>
    <w:rsid w:val="00C35C7E"/>
  </w:style>
  <w:style w:type="numbering" w:customStyle="1" w:styleId="21321">
    <w:name w:val="Стиль2132"/>
    <w:rsid w:val="00C35C7E"/>
  </w:style>
  <w:style w:type="numbering" w:customStyle="1" w:styleId="3132">
    <w:name w:val="Стиль3132"/>
    <w:rsid w:val="00C35C7E"/>
  </w:style>
  <w:style w:type="numbering" w:customStyle="1" w:styleId="391">
    <w:name w:val="Нет списка391"/>
    <w:next w:val="a2"/>
    <w:uiPriority w:val="99"/>
    <w:semiHidden/>
    <w:unhideWhenUsed/>
    <w:rsid w:val="00C35C7E"/>
  </w:style>
  <w:style w:type="numbering" w:customStyle="1" w:styleId="1201">
    <w:name w:val="Нет списка1201"/>
    <w:next w:val="a2"/>
    <w:uiPriority w:val="99"/>
    <w:semiHidden/>
    <w:unhideWhenUsed/>
    <w:rsid w:val="00C35C7E"/>
  </w:style>
  <w:style w:type="numbering" w:customStyle="1" w:styleId="11101">
    <w:name w:val="Нет списка11101"/>
    <w:next w:val="a2"/>
    <w:uiPriority w:val="99"/>
    <w:semiHidden/>
    <w:unhideWhenUsed/>
    <w:rsid w:val="00C35C7E"/>
  </w:style>
  <w:style w:type="numbering" w:customStyle="1" w:styleId="11131">
    <w:name w:val="Нет списка11131"/>
    <w:next w:val="a2"/>
    <w:uiPriority w:val="99"/>
    <w:semiHidden/>
    <w:unhideWhenUsed/>
    <w:rsid w:val="00C35C7E"/>
  </w:style>
  <w:style w:type="numbering" w:customStyle="1" w:styleId="2181">
    <w:name w:val="Нет списка2181"/>
    <w:next w:val="a2"/>
    <w:uiPriority w:val="99"/>
    <w:semiHidden/>
    <w:unhideWhenUsed/>
    <w:rsid w:val="00C35C7E"/>
  </w:style>
  <w:style w:type="table" w:customStyle="1" w:styleId="11010">
    <w:name w:val="Сетка таблицы1101"/>
    <w:basedOn w:val="a1"/>
    <w:next w:val="aff1"/>
    <w:uiPriority w:val="9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3">
    <w:name w:val="Сетка таблицы34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0">
    <w:name w:val="Сетка таблицы44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0">
    <w:name w:val="Сетка таблицы54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ветлая заливка - Акцент 351"/>
    <w:basedOn w:val="a1"/>
    <w:next w:val="-3"/>
    <w:uiPriority w:val="60"/>
    <w:rsid w:val="00C35C7E"/>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1"/>
    <w:next w:val="a2"/>
    <w:uiPriority w:val="99"/>
    <w:semiHidden/>
    <w:unhideWhenUsed/>
    <w:rsid w:val="00C35C7E"/>
  </w:style>
  <w:style w:type="numbering" w:customStyle="1" w:styleId="1261">
    <w:name w:val="Нет списка1261"/>
    <w:next w:val="a2"/>
    <w:uiPriority w:val="99"/>
    <w:semiHidden/>
    <w:unhideWhenUsed/>
    <w:rsid w:val="00C35C7E"/>
  </w:style>
  <w:style w:type="numbering" w:customStyle="1" w:styleId="2191">
    <w:name w:val="Нет списка2191"/>
    <w:next w:val="a2"/>
    <w:uiPriority w:val="99"/>
    <w:semiHidden/>
    <w:unhideWhenUsed/>
    <w:rsid w:val="00C35C7E"/>
  </w:style>
  <w:style w:type="table" w:customStyle="1" w:styleId="11114">
    <w:name w:val="Сетка таблицы11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
    <w:name w:val="Сетка таблицы31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ветлая заливка - Акцент 3121"/>
    <w:basedOn w:val="a1"/>
    <w:next w:val="-3"/>
    <w:uiPriority w:val="60"/>
    <w:rsid w:val="00C35C7E"/>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61">
    <w:name w:val="Нет списка461"/>
    <w:next w:val="a2"/>
    <w:uiPriority w:val="99"/>
    <w:semiHidden/>
    <w:unhideWhenUsed/>
    <w:rsid w:val="00C35C7E"/>
  </w:style>
  <w:style w:type="numbering" w:customStyle="1" w:styleId="1361">
    <w:name w:val="Нет списка1361"/>
    <w:next w:val="a2"/>
    <w:uiPriority w:val="99"/>
    <w:semiHidden/>
    <w:unhideWhenUsed/>
    <w:rsid w:val="00C35C7E"/>
  </w:style>
  <w:style w:type="numbering" w:customStyle="1" w:styleId="2261">
    <w:name w:val="Нет списка2261"/>
    <w:next w:val="a2"/>
    <w:uiPriority w:val="99"/>
    <w:semiHidden/>
    <w:unhideWhenUsed/>
    <w:rsid w:val="00C35C7E"/>
  </w:style>
  <w:style w:type="table" w:customStyle="1" w:styleId="12113">
    <w:name w:val="Сетка таблицы12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ветлая заливка - Акцент 3221"/>
    <w:basedOn w:val="a1"/>
    <w:next w:val="-3"/>
    <w:uiPriority w:val="60"/>
    <w:rsid w:val="00C35C7E"/>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1">
    <w:name w:val="Нет списка561"/>
    <w:next w:val="a2"/>
    <w:uiPriority w:val="99"/>
    <w:semiHidden/>
    <w:unhideWhenUsed/>
    <w:rsid w:val="00C35C7E"/>
  </w:style>
  <w:style w:type="numbering" w:customStyle="1" w:styleId="1461">
    <w:name w:val="Нет списка1461"/>
    <w:next w:val="a2"/>
    <w:uiPriority w:val="99"/>
    <w:semiHidden/>
    <w:unhideWhenUsed/>
    <w:rsid w:val="00C35C7E"/>
  </w:style>
  <w:style w:type="numbering" w:customStyle="1" w:styleId="2361">
    <w:name w:val="Нет списка2361"/>
    <w:next w:val="a2"/>
    <w:uiPriority w:val="99"/>
    <w:semiHidden/>
    <w:unhideWhenUsed/>
    <w:rsid w:val="00C35C7E"/>
  </w:style>
  <w:style w:type="table" w:customStyle="1" w:styleId="13113">
    <w:name w:val="Сетка таблицы13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ветлая заливка - Акцент 3321"/>
    <w:basedOn w:val="a1"/>
    <w:next w:val="-3"/>
    <w:uiPriority w:val="60"/>
    <w:rsid w:val="00C35C7E"/>
    <w:rPr>
      <w:color w:val="76923C"/>
      <w:sz w:val="22"/>
      <w:szCs w:val="22"/>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2"/>
    <w:uiPriority w:val="99"/>
    <w:semiHidden/>
    <w:unhideWhenUsed/>
    <w:rsid w:val="00C35C7E"/>
  </w:style>
  <w:style w:type="numbering" w:customStyle="1" w:styleId="15210">
    <w:name w:val="Нет списка1521"/>
    <w:next w:val="a2"/>
    <w:uiPriority w:val="99"/>
    <w:semiHidden/>
    <w:unhideWhenUsed/>
    <w:rsid w:val="00C35C7E"/>
  </w:style>
  <w:style w:type="table" w:customStyle="1" w:styleId="14110">
    <w:name w:val="Сетка таблицы14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3">
    <w:name w:val="Стиль171"/>
    <w:rsid w:val="00C35C7E"/>
  </w:style>
  <w:style w:type="numbering" w:customStyle="1" w:styleId="2710">
    <w:name w:val="Стиль271"/>
    <w:rsid w:val="00C35C7E"/>
  </w:style>
  <w:style w:type="numbering" w:customStyle="1" w:styleId="3711">
    <w:name w:val="Стиль371"/>
    <w:rsid w:val="00C35C7E"/>
  </w:style>
  <w:style w:type="numbering" w:customStyle="1" w:styleId="112210">
    <w:name w:val="Нет списка11221"/>
    <w:next w:val="a2"/>
    <w:uiPriority w:val="99"/>
    <w:semiHidden/>
    <w:unhideWhenUsed/>
    <w:rsid w:val="00C35C7E"/>
  </w:style>
  <w:style w:type="numbering" w:customStyle="1" w:styleId="24210">
    <w:name w:val="Нет списка2421"/>
    <w:next w:val="a2"/>
    <w:uiPriority w:val="99"/>
    <w:semiHidden/>
    <w:unhideWhenUsed/>
    <w:rsid w:val="00C35C7E"/>
  </w:style>
  <w:style w:type="numbering" w:customStyle="1" w:styleId="31211">
    <w:name w:val="Нет списка3121"/>
    <w:next w:val="a2"/>
    <w:uiPriority w:val="99"/>
    <w:semiHidden/>
    <w:unhideWhenUsed/>
    <w:rsid w:val="00C35C7E"/>
  </w:style>
  <w:style w:type="numbering" w:customStyle="1" w:styleId="121210">
    <w:name w:val="Нет списка12121"/>
    <w:next w:val="a2"/>
    <w:uiPriority w:val="99"/>
    <w:semiHidden/>
    <w:unhideWhenUsed/>
    <w:rsid w:val="00C35C7E"/>
  </w:style>
  <w:style w:type="numbering" w:customStyle="1" w:styleId="21121">
    <w:name w:val="Нет списка21121"/>
    <w:next w:val="a2"/>
    <w:uiPriority w:val="99"/>
    <w:semiHidden/>
    <w:unhideWhenUsed/>
    <w:rsid w:val="00C35C7E"/>
  </w:style>
  <w:style w:type="numbering" w:customStyle="1" w:styleId="41210">
    <w:name w:val="Нет списка4121"/>
    <w:next w:val="a2"/>
    <w:uiPriority w:val="99"/>
    <w:semiHidden/>
    <w:unhideWhenUsed/>
    <w:rsid w:val="00C35C7E"/>
  </w:style>
  <w:style w:type="numbering" w:customStyle="1" w:styleId="131210">
    <w:name w:val="Нет списка13121"/>
    <w:next w:val="a2"/>
    <w:uiPriority w:val="99"/>
    <w:semiHidden/>
    <w:unhideWhenUsed/>
    <w:rsid w:val="00C35C7E"/>
  </w:style>
  <w:style w:type="numbering" w:customStyle="1" w:styleId="221210">
    <w:name w:val="Нет списка22121"/>
    <w:next w:val="a2"/>
    <w:uiPriority w:val="99"/>
    <w:semiHidden/>
    <w:unhideWhenUsed/>
    <w:rsid w:val="00C35C7E"/>
  </w:style>
  <w:style w:type="numbering" w:customStyle="1" w:styleId="5121">
    <w:name w:val="Нет списка5121"/>
    <w:next w:val="a2"/>
    <w:uiPriority w:val="99"/>
    <w:semiHidden/>
    <w:unhideWhenUsed/>
    <w:rsid w:val="00C35C7E"/>
  </w:style>
  <w:style w:type="numbering" w:customStyle="1" w:styleId="14121">
    <w:name w:val="Нет списка14121"/>
    <w:next w:val="a2"/>
    <w:uiPriority w:val="99"/>
    <w:semiHidden/>
    <w:unhideWhenUsed/>
    <w:rsid w:val="00C35C7E"/>
  </w:style>
  <w:style w:type="numbering" w:customStyle="1" w:styleId="231210">
    <w:name w:val="Нет списка23121"/>
    <w:next w:val="a2"/>
    <w:uiPriority w:val="99"/>
    <w:semiHidden/>
    <w:unhideWhenUsed/>
    <w:rsid w:val="00C35C7E"/>
  </w:style>
  <w:style w:type="numbering" w:customStyle="1" w:styleId="7210">
    <w:name w:val="Нет списка721"/>
    <w:next w:val="a2"/>
    <w:uiPriority w:val="99"/>
    <w:semiHidden/>
    <w:unhideWhenUsed/>
    <w:rsid w:val="00C35C7E"/>
  </w:style>
  <w:style w:type="numbering" w:customStyle="1" w:styleId="1621">
    <w:name w:val="Нет списка1621"/>
    <w:next w:val="a2"/>
    <w:uiPriority w:val="99"/>
    <w:semiHidden/>
    <w:unhideWhenUsed/>
    <w:rsid w:val="00C35C7E"/>
  </w:style>
  <w:style w:type="table" w:customStyle="1" w:styleId="15111">
    <w:name w:val="Сетка таблицы15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0">
    <w:name w:val="Стиль1151"/>
    <w:rsid w:val="00C35C7E"/>
  </w:style>
  <w:style w:type="numbering" w:customStyle="1" w:styleId="21510">
    <w:name w:val="Стиль2151"/>
    <w:rsid w:val="00C35C7E"/>
  </w:style>
  <w:style w:type="numbering" w:customStyle="1" w:styleId="3151">
    <w:name w:val="Стиль3151"/>
    <w:rsid w:val="00C35C7E"/>
  </w:style>
  <w:style w:type="numbering" w:customStyle="1" w:styleId="113210">
    <w:name w:val="Нет списка11321"/>
    <w:next w:val="a2"/>
    <w:uiPriority w:val="99"/>
    <w:semiHidden/>
    <w:unhideWhenUsed/>
    <w:rsid w:val="00C35C7E"/>
  </w:style>
  <w:style w:type="numbering" w:customStyle="1" w:styleId="25210">
    <w:name w:val="Нет списка2521"/>
    <w:next w:val="a2"/>
    <w:uiPriority w:val="99"/>
    <w:semiHidden/>
    <w:unhideWhenUsed/>
    <w:rsid w:val="00C35C7E"/>
  </w:style>
  <w:style w:type="numbering" w:customStyle="1" w:styleId="32210">
    <w:name w:val="Нет списка3221"/>
    <w:next w:val="a2"/>
    <w:uiPriority w:val="99"/>
    <w:semiHidden/>
    <w:unhideWhenUsed/>
    <w:rsid w:val="00C35C7E"/>
  </w:style>
  <w:style w:type="numbering" w:customStyle="1" w:styleId="12221">
    <w:name w:val="Нет списка12221"/>
    <w:next w:val="a2"/>
    <w:uiPriority w:val="99"/>
    <w:semiHidden/>
    <w:unhideWhenUsed/>
    <w:rsid w:val="00C35C7E"/>
  </w:style>
  <w:style w:type="numbering" w:customStyle="1" w:styleId="21221">
    <w:name w:val="Нет списка21221"/>
    <w:next w:val="a2"/>
    <w:uiPriority w:val="99"/>
    <w:semiHidden/>
    <w:unhideWhenUsed/>
    <w:rsid w:val="00C35C7E"/>
  </w:style>
  <w:style w:type="numbering" w:customStyle="1" w:styleId="4221">
    <w:name w:val="Нет списка4221"/>
    <w:next w:val="a2"/>
    <w:uiPriority w:val="99"/>
    <w:semiHidden/>
    <w:unhideWhenUsed/>
    <w:rsid w:val="00C35C7E"/>
  </w:style>
  <w:style w:type="numbering" w:customStyle="1" w:styleId="13221">
    <w:name w:val="Нет списка13221"/>
    <w:next w:val="a2"/>
    <w:uiPriority w:val="99"/>
    <w:semiHidden/>
    <w:unhideWhenUsed/>
    <w:rsid w:val="00C35C7E"/>
  </w:style>
  <w:style w:type="numbering" w:customStyle="1" w:styleId="22221">
    <w:name w:val="Нет списка22221"/>
    <w:next w:val="a2"/>
    <w:uiPriority w:val="99"/>
    <w:semiHidden/>
    <w:unhideWhenUsed/>
    <w:rsid w:val="00C35C7E"/>
  </w:style>
  <w:style w:type="numbering" w:customStyle="1" w:styleId="5221">
    <w:name w:val="Нет списка5221"/>
    <w:next w:val="a2"/>
    <w:uiPriority w:val="99"/>
    <w:semiHidden/>
    <w:unhideWhenUsed/>
    <w:rsid w:val="00C35C7E"/>
  </w:style>
  <w:style w:type="numbering" w:customStyle="1" w:styleId="14221">
    <w:name w:val="Нет списка14221"/>
    <w:next w:val="a2"/>
    <w:uiPriority w:val="99"/>
    <w:semiHidden/>
    <w:unhideWhenUsed/>
    <w:rsid w:val="00C35C7E"/>
  </w:style>
  <w:style w:type="numbering" w:customStyle="1" w:styleId="23221">
    <w:name w:val="Нет списка23221"/>
    <w:next w:val="a2"/>
    <w:uiPriority w:val="99"/>
    <w:semiHidden/>
    <w:unhideWhenUsed/>
    <w:rsid w:val="00C35C7E"/>
  </w:style>
  <w:style w:type="numbering" w:customStyle="1" w:styleId="821">
    <w:name w:val="Нет списка821"/>
    <w:next w:val="a2"/>
    <w:uiPriority w:val="99"/>
    <w:semiHidden/>
    <w:unhideWhenUsed/>
    <w:rsid w:val="00C35C7E"/>
  </w:style>
  <w:style w:type="numbering" w:customStyle="1" w:styleId="1721">
    <w:name w:val="Нет списка1721"/>
    <w:next w:val="a2"/>
    <w:uiPriority w:val="99"/>
    <w:semiHidden/>
    <w:unhideWhenUsed/>
    <w:rsid w:val="00C35C7E"/>
  </w:style>
  <w:style w:type="numbering" w:customStyle="1" w:styleId="921">
    <w:name w:val="Нет списка921"/>
    <w:next w:val="a2"/>
    <w:uiPriority w:val="99"/>
    <w:semiHidden/>
    <w:unhideWhenUsed/>
    <w:rsid w:val="00C35C7E"/>
  </w:style>
  <w:style w:type="numbering" w:customStyle="1" w:styleId="1821">
    <w:name w:val="Нет списка1821"/>
    <w:next w:val="a2"/>
    <w:uiPriority w:val="99"/>
    <w:semiHidden/>
    <w:unhideWhenUsed/>
    <w:rsid w:val="00C35C7E"/>
  </w:style>
  <w:style w:type="numbering" w:customStyle="1" w:styleId="11421">
    <w:name w:val="Нет списка11421"/>
    <w:next w:val="a2"/>
    <w:uiPriority w:val="99"/>
    <w:semiHidden/>
    <w:unhideWhenUsed/>
    <w:rsid w:val="00C35C7E"/>
  </w:style>
  <w:style w:type="numbering" w:customStyle="1" w:styleId="2621">
    <w:name w:val="Нет списка2621"/>
    <w:next w:val="a2"/>
    <w:uiPriority w:val="99"/>
    <w:semiHidden/>
    <w:unhideWhenUsed/>
    <w:rsid w:val="00C35C7E"/>
  </w:style>
  <w:style w:type="numbering" w:customStyle="1" w:styleId="33210">
    <w:name w:val="Нет списка3321"/>
    <w:next w:val="a2"/>
    <w:uiPriority w:val="99"/>
    <w:semiHidden/>
    <w:unhideWhenUsed/>
    <w:rsid w:val="00C35C7E"/>
  </w:style>
  <w:style w:type="numbering" w:customStyle="1" w:styleId="12321">
    <w:name w:val="Нет списка12321"/>
    <w:next w:val="a2"/>
    <w:uiPriority w:val="99"/>
    <w:semiHidden/>
    <w:unhideWhenUsed/>
    <w:rsid w:val="00C35C7E"/>
  </w:style>
  <w:style w:type="numbering" w:customStyle="1" w:styleId="213210">
    <w:name w:val="Нет списка21321"/>
    <w:next w:val="a2"/>
    <w:uiPriority w:val="99"/>
    <w:semiHidden/>
    <w:unhideWhenUsed/>
    <w:rsid w:val="00C35C7E"/>
  </w:style>
  <w:style w:type="numbering" w:customStyle="1" w:styleId="4321">
    <w:name w:val="Нет списка4321"/>
    <w:next w:val="a2"/>
    <w:uiPriority w:val="99"/>
    <w:semiHidden/>
    <w:unhideWhenUsed/>
    <w:rsid w:val="00C35C7E"/>
  </w:style>
  <w:style w:type="numbering" w:customStyle="1" w:styleId="13321">
    <w:name w:val="Нет списка13321"/>
    <w:next w:val="a2"/>
    <w:uiPriority w:val="99"/>
    <w:semiHidden/>
    <w:unhideWhenUsed/>
    <w:rsid w:val="00C35C7E"/>
  </w:style>
  <w:style w:type="numbering" w:customStyle="1" w:styleId="22321">
    <w:name w:val="Нет списка22321"/>
    <w:next w:val="a2"/>
    <w:uiPriority w:val="99"/>
    <w:semiHidden/>
    <w:unhideWhenUsed/>
    <w:rsid w:val="00C35C7E"/>
  </w:style>
  <w:style w:type="numbering" w:customStyle="1" w:styleId="5321">
    <w:name w:val="Нет списка5321"/>
    <w:next w:val="a2"/>
    <w:uiPriority w:val="99"/>
    <w:semiHidden/>
    <w:unhideWhenUsed/>
    <w:rsid w:val="00C35C7E"/>
  </w:style>
  <w:style w:type="numbering" w:customStyle="1" w:styleId="14321">
    <w:name w:val="Нет списка14321"/>
    <w:next w:val="a2"/>
    <w:uiPriority w:val="99"/>
    <w:semiHidden/>
    <w:unhideWhenUsed/>
    <w:rsid w:val="00C35C7E"/>
  </w:style>
  <w:style w:type="numbering" w:customStyle="1" w:styleId="23321">
    <w:name w:val="Нет списка23321"/>
    <w:next w:val="a2"/>
    <w:uiPriority w:val="99"/>
    <w:semiHidden/>
    <w:unhideWhenUsed/>
    <w:rsid w:val="00C35C7E"/>
  </w:style>
  <w:style w:type="numbering" w:customStyle="1" w:styleId="1021">
    <w:name w:val="Нет списка1021"/>
    <w:next w:val="a2"/>
    <w:uiPriority w:val="99"/>
    <w:semiHidden/>
    <w:unhideWhenUsed/>
    <w:rsid w:val="00C35C7E"/>
  </w:style>
  <w:style w:type="numbering" w:customStyle="1" w:styleId="19210">
    <w:name w:val="Нет списка1921"/>
    <w:next w:val="a2"/>
    <w:uiPriority w:val="99"/>
    <w:semiHidden/>
    <w:unhideWhenUsed/>
    <w:rsid w:val="00C35C7E"/>
  </w:style>
  <w:style w:type="numbering" w:customStyle="1" w:styleId="2721">
    <w:name w:val="Нет списка2721"/>
    <w:next w:val="a2"/>
    <w:uiPriority w:val="99"/>
    <w:semiHidden/>
    <w:unhideWhenUsed/>
    <w:rsid w:val="00C35C7E"/>
  </w:style>
  <w:style w:type="numbering" w:customStyle="1" w:styleId="2021">
    <w:name w:val="Нет списка2021"/>
    <w:next w:val="a2"/>
    <w:uiPriority w:val="99"/>
    <w:semiHidden/>
    <w:unhideWhenUsed/>
    <w:rsid w:val="00C35C7E"/>
  </w:style>
  <w:style w:type="numbering" w:customStyle="1" w:styleId="11021">
    <w:name w:val="Нет списка11021"/>
    <w:next w:val="a2"/>
    <w:uiPriority w:val="99"/>
    <w:semiHidden/>
    <w:unhideWhenUsed/>
    <w:rsid w:val="00C35C7E"/>
  </w:style>
  <w:style w:type="numbering" w:customStyle="1" w:styleId="2821">
    <w:name w:val="Нет списка2821"/>
    <w:next w:val="a2"/>
    <w:uiPriority w:val="99"/>
    <w:semiHidden/>
    <w:unhideWhenUsed/>
    <w:rsid w:val="00C35C7E"/>
  </w:style>
  <w:style w:type="numbering" w:customStyle="1" w:styleId="2921">
    <w:name w:val="Нет списка2921"/>
    <w:next w:val="a2"/>
    <w:uiPriority w:val="99"/>
    <w:semiHidden/>
    <w:unhideWhenUsed/>
    <w:rsid w:val="00C35C7E"/>
  </w:style>
  <w:style w:type="numbering" w:customStyle="1" w:styleId="11521">
    <w:name w:val="Нет списка11521"/>
    <w:next w:val="a2"/>
    <w:uiPriority w:val="99"/>
    <w:semiHidden/>
    <w:unhideWhenUsed/>
    <w:rsid w:val="00C35C7E"/>
  </w:style>
  <w:style w:type="numbering" w:customStyle="1" w:styleId="21021">
    <w:name w:val="Нет списка21021"/>
    <w:next w:val="a2"/>
    <w:uiPriority w:val="99"/>
    <w:semiHidden/>
    <w:unhideWhenUsed/>
    <w:rsid w:val="00C35C7E"/>
  </w:style>
  <w:style w:type="numbering" w:customStyle="1" w:styleId="3021">
    <w:name w:val="Нет списка3021"/>
    <w:next w:val="a2"/>
    <w:uiPriority w:val="99"/>
    <w:semiHidden/>
    <w:unhideWhenUsed/>
    <w:rsid w:val="00C35C7E"/>
  </w:style>
  <w:style w:type="numbering" w:customStyle="1" w:styleId="34210">
    <w:name w:val="Нет списка3421"/>
    <w:next w:val="a2"/>
    <w:uiPriority w:val="99"/>
    <w:semiHidden/>
    <w:unhideWhenUsed/>
    <w:rsid w:val="00C35C7E"/>
  </w:style>
  <w:style w:type="numbering" w:customStyle="1" w:styleId="11621">
    <w:name w:val="Нет списка11621"/>
    <w:next w:val="a2"/>
    <w:uiPriority w:val="99"/>
    <w:semiHidden/>
    <w:unhideWhenUsed/>
    <w:rsid w:val="00C35C7E"/>
  </w:style>
  <w:style w:type="table" w:customStyle="1" w:styleId="19111">
    <w:name w:val="Сетка таблицы1911"/>
    <w:basedOn w:val="a1"/>
    <w:next w:val="aff1"/>
    <w:uiPriority w:val="59"/>
    <w:rsid w:val="00C35C7E"/>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Стиль1221"/>
    <w:rsid w:val="00C35C7E"/>
  </w:style>
  <w:style w:type="numbering" w:customStyle="1" w:styleId="22210">
    <w:name w:val="Стиль2221"/>
    <w:rsid w:val="00C35C7E"/>
  </w:style>
  <w:style w:type="numbering" w:customStyle="1" w:styleId="32211">
    <w:name w:val="Стиль3221"/>
    <w:rsid w:val="00C35C7E"/>
  </w:style>
  <w:style w:type="numbering" w:customStyle="1" w:styleId="11721">
    <w:name w:val="Нет списка11721"/>
    <w:next w:val="a2"/>
    <w:uiPriority w:val="99"/>
    <w:semiHidden/>
    <w:unhideWhenUsed/>
    <w:rsid w:val="00C35C7E"/>
  </w:style>
  <w:style w:type="numbering" w:customStyle="1" w:styleId="21421">
    <w:name w:val="Нет списка21421"/>
    <w:next w:val="a2"/>
    <w:uiPriority w:val="99"/>
    <w:semiHidden/>
    <w:unhideWhenUsed/>
    <w:rsid w:val="00C35C7E"/>
  </w:style>
  <w:style w:type="numbering" w:customStyle="1" w:styleId="3521">
    <w:name w:val="Нет списка3521"/>
    <w:next w:val="a2"/>
    <w:uiPriority w:val="99"/>
    <w:semiHidden/>
    <w:unhideWhenUsed/>
    <w:rsid w:val="00C35C7E"/>
  </w:style>
  <w:style w:type="numbering" w:customStyle="1" w:styleId="12421">
    <w:name w:val="Нет списка12421"/>
    <w:next w:val="a2"/>
    <w:uiPriority w:val="99"/>
    <w:semiHidden/>
    <w:unhideWhenUsed/>
    <w:rsid w:val="00C35C7E"/>
  </w:style>
  <w:style w:type="numbering" w:customStyle="1" w:styleId="21521">
    <w:name w:val="Нет списка21521"/>
    <w:next w:val="a2"/>
    <w:uiPriority w:val="99"/>
    <w:semiHidden/>
    <w:unhideWhenUsed/>
    <w:rsid w:val="00C35C7E"/>
  </w:style>
  <w:style w:type="numbering" w:customStyle="1" w:styleId="4421">
    <w:name w:val="Нет списка4421"/>
    <w:next w:val="a2"/>
    <w:uiPriority w:val="99"/>
    <w:semiHidden/>
    <w:unhideWhenUsed/>
    <w:rsid w:val="00C35C7E"/>
  </w:style>
  <w:style w:type="numbering" w:customStyle="1" w:styleId="13421">
    <w:name w:val="Нет списка13421"/>
    <w:next w:val="a2"/>
    <w:uiPriority w:val="99"/>
    <w:semiHidden/>
    <w:unhideWhenUsed/>
    <w:rsid w:val="00C35C7E"/>
  </w:style>
  <w:style w:type="numbering" w:customStyle="1" w:styleId="22421">
    <w:name w:val="Нет списка22421"/>
    <w:next w:val="a2"/>
    <w:uiPriority w:val="99"/>
    <w:semiHidden/>
    <w:unhideWhenUsed/>
    <w:rsid w:val="00C35C7E"/>
  </w:style>
  <w:style w:type="numbering" w:customStyle="1" w:styleId="5421">
    <w:name w:val="Нет списка5421"/>
    <w:next w:val="a2"/>
    <w:uiPriority w:val="99"/>
    <w:semiHidden/>
    <w:unhideWhenUsed/>
    <w:rsid w:val="00C35C7E"/>
  </w:style>
  <w:style w:type="numbering" w:customStyle="1" w:styleId="14421">
    <w:name w:val="Нет списка14421"/>
    <w:next w:val="a2"/>
    <w:uiPriority w:val="99"/>
    <w:semiHidden/>
    <w:unhideWhenUsed/>
    <w:rsid w:val="00C35C7E"/>
  </w:style>
  <w:style w:type="numbering" w:customStyle="1" w:styleId="23421">
    <w:name w:val="Нет списка23421"/>
    <w:next w:val="a2"/>
    <w:uiPriority w:val="99"/>
    <w:semiHidden/>
    <w:unhideWhenUsed/>
    <w:rsid w:val="00C35C7E"/>
  </w:style>
  <w:style w:type="numbering" w:customStyle="1" w:styleId="111121">
    <w:name w:val="Нет списка111121"/>
    <w:next w:val="a2"/>
    <w:uiPriority w:val="99"/>
    <w:semiHidden/>
    <w:unhideWhenUsed/>
    <w:rsid w:val="00C35C7E"/>
  </w:style>
  <w:style w:type="table" w:customStyle="1" w:styleId="-3411">
    <w:name w:val="Светлая заливка - Акцент 3411"/>
    <w:basedOn w:val="a1"/>
    <w:next w:val="-3"/>
    <w:uiPriority w:val="60"/>
    <w:rsid w:val="00C35C7E"/>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C35C7E"/>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C35C7E"/>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C35C7E"/>
    <w:rPr>
      <w:color w:val="76923C"/>
      <w:sz w:val="22"/>
      <w:szCs w:val="22"/>
      <w:lang w:eastAsia="en-US"/>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C35C7E"/>
  </w:style>
  <w:style w:type="numbering" w:customStyle="1" w:styleId="111210">
    <w:name w:val="Стиль11121"/>
    <w:rsid w:val="00C35C7E"/>
  </w:style>
  <w:style w:type="numbering" w:customStyle="1" w:styleId="23210">
    <w:name w:val="Стиль2321"/>
    <w:rsid w:val="00C35C7E"/>
  </w:style>
  <w:style w:type="numbering" w:customStyle="1" w:styleId="311210">
    <w:name w:val="Стиль31121"/>
    <w:rsid w:val="00C35C7E"/>
  </w:style>
  <w:style w:type="numbering" w:customStyle="1" w:styleId="211210">
    <w:name w:val="Стиль21121"/>
    <w:rsid w:val="00C35C7E"/>
  </w:style>
  <w:style w:type="numbering" w:customStyle="1" w:styleId="33211">
    <w:name w:val="Стиль3321"/>
    <w:rsid w:val="00C35C7E"/>
  </w:style>
  <w:style w:type="numbering" w:customStyle="1" w:styleId="3621">
    <w:name w:val="Нет списка3621"/>
    <w:next w:val="a2"/>
    <w:uiPriority w:val="99"/>
    <w:semiHidden/>
    <w:unhideWhenUsed/>
    <w:rsid w:val="00C35C7E"/>
  </w:style>
  <w:style w:type="numbering" w:customStyle="1" w:styleId="37110">
    <w:name w:val="Нет списка3711"/>
    <w:next w:val="a2"/>
    <w:uiPriority w:val="99"/>
    <w:semiHidden/>
    <w:unhideWhenUsed/>
    <w:rsid w:val="00C35C7E"/>
  </w:style>
  <w:style w:type="numbering" w:customStyle="1" w:styleId="11811">
    <w:name w:val="Нет списка11811"/>
    <w:next w:val="a2"/>
    <w:uiPriority w:val="99"/>
    <w:semiHidden/>
    <w:unhideWhenUsed/>
    <w:rsid w:val="00C35C7E"/>
  </w:style>
  <w:style w:type="numbering" w:customStyle="1" w:styleId="11911">
    <w:name w:val="Нет списка11911"/>
    <w:next w:val="a2"/>
    <w:uiPriority w:val="99"/>
    <w:semiHidden/>
    <w:unhideWhenUsed/>
    <w:rsid w:val="00C35C7E"/>
  </w:style>
  <w:style w:type="numbering" w:customStyle="1" w:styleId="111211">
    <w:name w:val="Нет списка111211"/>
    <w:next w:val="a2"/>
    <w:uiPriority w:val="99"/>
    <w:semiHidden/>
    <w:unhideWhenUsed/>
    <w:rsid w:val="00C35C7E"/>
  </w:style>
  <w:style w:type="numbering" w:customStyle="1" w:styleId="21611">
    <w:name w:val="Нет списка21611"/>
    <w:next w:val="a2"/>
    <w:uiPriority w:val="99"/>
    <w:semiHidden/>
    <w:unhideWhenUsed/>
    <w:rsid w:val="00C35C7E"/>
  </w:style>
  <w:style w:type="numbering" w:customStyle="1" w:styleId="3811">
    <w:name w:val="Нет списка3811"/>
    <w:next w:val="a2"/>
    <w:uiPriority w:val="99"/>
    <w:semiHidden/>
    <w:unhideWhenUsed/>
    <w:rsid w:val="00C35C7E"/>
  </w:style>
  <w:style w:type="numbering" w:customStyle="1" w:styleId="12511">
    <w:name w:val="Нет списка12511"/>
    <w:next w:val="a2"/>
    <w:uiPriority w:val="99"/>
    <w:semiHidden/>
    <w:unhideWhenUsed/>
    <w:rsid w:val="00C35C7E"/>
  </w:style>
  <w:style w:type="numbering" w:customStyle="1" w:styleId="21711">
    <w:name w:val="Нет списка21711"/>
    <w:next w:val="a2"/>
    <w:uiPriority w:val="99"/>
    <w:semiHidden/>
    <w:unhideWhenUsed/>
    <w:rsid w:val="00C35C7E"/>
  </w:style>
  <w:style w:type="numbering" w:customStyle="1" w:styleId="4511">
    <w:name w:val="Нет списка4511"/>
    <w:next w:val="a2"/>
    <w:uiPriority w:val="99"/>
    <w:semiHidden/>
    <w:unhideWhenUsed/>
    <w:rsid w:val="00C35C7E"/>
  </w:style>
  <w:style w:type="numbering" w:customStyle="1" w:styleId="13511">
    <w:name w:val="Нет списка13511"/>
    <w:next w:val="a2"/>
    <w:uiPriority w:val="99"/>
    <w:semiHidden/>
    <w:unhideWhenUsed/>
    <w:rsid w:val="00C35C7E"/>
  </w:style>
  <w:style w:type="numbering" w:customStyle="1" w:styleId="22511">
    <w:name w:val="Нет списка22511"/>
    <w:next w:val="a2"/>
    <w:uiPriority w:val="99"/>
    <w:semiHidden/>
    <w:unhideWhenUsed/>
    <w:rsid w:val="00C35C7E"/>
  </w:style>
  <w:style w:type="numbering" w:customStyle="1" w:styleId="5511">
    <w:name w:val="Нет списка5511"/>
    <w:next w:val="a2"/>
    <w:uiPriority w:val="99"/>
    <w:semiHidden/>
    <w:unhideWhenUsed/>
    <w:rsid w:val="00C35C7E"/>
  </w:style>
  <w:style w:type="numbering" w:customStyle="1" w:styleId="14511">
    <w:name w:val="Нет списка14511"/>
    <w:next w:val="a2"/>
    <w:uiPriority w:val="99"/>
    <w:semiHidden/>
    <w:unhideWhenUsed/>
    <w:rsid w:val="00C35C7E"/>
  </w:style>
  <w:style w:type="numbering" w:customStyle="1" w:styleId="23511">
    <w:name w:val="Нет списка23511"/>
    <w:next w:val="a2"/>
    <w:uiPriority w:val="99"/>
    <w:semiHidden/>
    <w:unhideWhenUsed/>
    <w:rsid w:val="00C35C7E"/>
  </w:style>
  <w:style w:type="numbering" w:customStyle="1" w:styleId="61111">
    <w:name w:val="Нет списка6111"/>
    <w:next w:val="a2"/>
    <w:uiPriority w:val="99"/>
    <w:semiHidden/>
    <w:unhideWhenUsed/>
    <w:rsid w:val="00C35C7E"/>
  </w:style>
  <w:style w:type="numbering" w:customStyle="1" w:styleId="151110">
    <w:name w:val="Нет списка15111"/>
    <w:next w:val="a2"/>
    <w:uiPriority w:val="99"/>
    <w:semiHidden/>
    <w:unhideWhenUsed/>
    <w:rsid w:val="00C35C7E"/>
  </w:style>
  <w:style w:type="numbering" w:customStyle="1" w:styleId="14113">
    <w:name w:val="Стиль1411"/>
    <w:rsid w:val="00C35C7E"/>
  </w:style>
  <w:style w:type="numbering" w:customStyle="1" w:styleId="24111">
    <w:name w:val="Стиль2411"/>
    <w:rsid w:val="00C35C7E"/>
  </w:style>
  <w:style w:type="numbering" w:customStyle="1" w:styleId="34111">
    <w:name w:val="Стиль3411"/>
    <w:rsid w:val="00C35C7E"/>
  </w:style>
  <w:style w:type="numbering" w:customStyle="1" w:styleId="112111">
    <w:name w:val="Нет списка112111"/>
    <w:next w:val="a2"/>
    <w:uiPriority w:val="99"/>
    <w:semiHidden/>
    <w:unhideWhenUsed/>
    <w:rsid w:val="00C35C7E"/>
  </w:style>
  <w:style w:type="numbering" w:customStyle="1" w:styleId="241110">
    <w:name w:val="Нет списка24111"/>
    <w:next w:val="a2"/>
    <w:uiPriority w:val="99"/>
    <w:semiHidden/>
    <w:unhideWhenUsed/>
    <w:rsid w:val="00C35C7E"/>
  </w:style>
  <w:style w:type="numbering" w:customStyle="1" w:styleId="311111">
    <w:name w:val="Нет списка31111"/>
    <w:next w:val="a2"/>
    <w:uiPriority w:val="99"/>
    <w:semiHidden/>
    <w:unhideWhenUsed/>
    <w:rsid w:val="00C35C7E"/>
  </w:style>
  <w:style w:type="numbering" w:customStyle="1" w:styleId="121111">
    <w:name w:val="Нет списка121111"/>
    <w:next w:val="a2"/>
    <w:uiPriority w:val="99"/>
    <w:semiHidden/>
    <w:unhideWhenUsed/>
    <w:rsid w:val="00C35C7E"/>
  </w:style>
  <w:style w:type="numbering" w:customStyle="1" w:styleId="2111110">
    <w:name w:val="Нет списка211111"/>
    <w:next w:val="a2"/>
    <w:uiPriority w:val="99"/>
    <w:semiHidden/>
    <w:unhideWhenUsed/>
    <w:rsid w:val="00C35C7E"/>
  </w:style>
  <w:style w:type="numbering" w:customStyle="1" w:styleId="411110">
    <w:name w:val="Нет списка41111"/>
    <w:next w:val="a2"/>
    <w:uiPriority w:val="99"/>
    <w:semiHidden/>
    <w:unhideWhenUsed/>
    <w:rsid w:val="00C35C7E"/>
  </w:style>
  <w:style w:type="numbering" w:customStyle="1" w:styleId="131111">
    <w:name w:val="Нет списка131111"/>
    <w:next w:val="a2"/>
    <w:uiPriority w:val="99"/>
    <w:semiHidden/>
    <w:unhideWhenUsed/>
    <w:rsid w:val="00C35C7E"/>
  </w:style>
  <w:style w:type="numbering" w:customStyle="1" w:styleId="221111">
    <w:name w:val="Нет списка221111"/>
    <w:next w:val="a2"/>
    <w:uiPriority w:val="99"/>
    <w:semiHidden/>
    <w:unhideWhenUsed/>
    <w:rsid w:val="00C35C7E"/>
  </w:style>
  <w:style w:type="numbering" w:customStyle="1" w:styleId="511110">
    <w:name w:val="Нет списка51111"/>
    <w:next w:val="a2"/>
    <w:uiPriority w:val="99"/>
    <w:semiHidden/>
    <w:unhideWhenUsed/>
    <w:rsid w:val="00C35C7E"/>
  </w:style>
  <w:style w:type="numbering" w:customStyle="1" w:styleId="141111">
    <w:name w:val="Нет списка141111"/>
    <w:next w:val="a2"/>
    <w:uiPriority w:val="99"/>
    <w:semiHidden/>
    <w:unhideWhenUsed/>
    <w:rsid w:val="00C35C7E"/>
  </w:style>
  <w:style w:type="numbering" w:customStyle="1" w:styleId="231111">
    <w:name w:val="Нет списка231111"/>
    <w:next w:val="a2"/>
    <w:uiPriority w:val="99"/>
    <w:semiHidden/>
    <w:unhideWhenUsed/>
    <w:rsid w:val="00C35C7E"/>
  </w:style>
  <w:style w:type="numbering" w:customStyle="1" w:styleId="71111">
    <w:name w:val="Нет списка7111"/>
    <w:next w:val="a2"/>
    <w:uiPriority w:val="99"/>
    <w:semiHidden/>
    <w:unhideWhenUsed/>
    <w:rsid w:val="00C35C7E"/>
  </w:style>
  <w:style w:type="numbering" w:customStyle="1" w:styleId="16111">
    <w:name w:val="Нет списка16111"/>
    <w:next w:val="a2"/>
    <w:uiPriority w:val="99"/>
    <w:semiHidden/>
    <w:unhideWhenUsed/>
    <w:rsid w:val="00C35C7E"/>
  </w:style>
  <w:style w:type="numbering" w:customStyle="1" w:styleId="112110">
    <w:name w:val="Стиль11211"/>
    <w:rsid w:val="00C35C7E"/>
  </w:style>
  <w:style w:type="numbering" w:customStyle="1" w:styleId="212111">
    <w:name w:val="Стиль21211"/>
    <w:rsid w:val="00C35C7E"/>
  </w:style>
  <w:style w:type="numbering" w:customStyle="1" w:styleId="312110">
    <w:name w:val="Стиль31211"/>
    <w:rsid w:val="00C35C7E"/>
  </w:style>
  <w:style w:type="numbering" w:customStyle="1" w:styleId="113111">
    <w:name w:val="Нет списка113111"/>
    <w:next w:val="a2"/>
    <w:uiPriority w:val="99"/>
    <w:semiHidden/>
    <w:unhideWhenUsed/>
    <w:rsid w:val="00C35C7E"/>
  </w:style>
  <w:style w:type="numbering" w:customStyle="1" w:styleId="25111">
    <w:name w:val="Нет списка25111"/>
    <w:next w:val="a2"/>
    <w:uiPriority w:val="99"/>
    <w:semiHidden/>
    <w:unhideWhenUsed/>
    <w:rsid w:val="00C35C7E"/>
  </w:style>
  <w:style w:type="numbering" w:customStyle="1" w:styleId="321110">
    <w:name w:val="Нет списка32111"/>
    <w:next w:val="a2"/>
    <w:uiPriority w:val="99"/>
    <w:semiHidden/>
    <w:unhideWhenUsed/>
    <w:rsid w:val="00C35C7E"/>
  </w:style>
  <w:style w:type="numbering" w:customStyle="1" w:styleId="122111">
    <w:name w:val="Нет списка122111"/>
    <w:next w:val="a2"/>
    <w:uiPriority w:val="99"/>
    <w:semiHidden/>
    <w:unhideWhenUsed/>
    <w:rsid w:val="00C35C7E"/>
  </w:style>
  <w:style w:type="numbering" w:customStyle="1" w:styleId="2121110">
    <w:name w:val="Нет списка212111"/>
    <w:next w:val="a2"/>
    <w:uiPriority w:val="99"/>
    <w:semiHidden/>
    <w:unhideWhenUsed/>
    <w:rsid w:val="00C35C7E"/>
  </w:style>
  <w:style w:type="numbering" w:customStyle="1" w:styleId="421110">
    <w:name w:val="Нет списка42111"/>
    <w:next w:val="a2"/>
    <w:uiPriority w:val="99"/>
    <w:semiHidden/>
    <w:unhideWhenUsed/>
    <w:rsid w:val="00C35C7E"/>
  </w:style>
  <w:style w:type="numbering" w:customStyle="1" w:styleId="132111">
    <w:name w:val="Нет списка132111"/>
    <w:next w:val="a2"/>
    <w:uiPriority w:val="99"/>
    <w:semiHidden/>
    <w:unhideWhenUsed/>
    <w:rsid w:val="00C35C7E"/>
  </w:style>
  <w:style w:type="numbering" w:customStyle="1" w:styleId="222111">
    <w:name w:val="Нет списка222111"/>
    <w:next w:val="a2"/>
    <w:uiPriority w:val="99"/>
    <w:semiHidden/>
    <w:unhideWhenUsed/>
    <w:rsid w:val="00C35C7E"/>
  </w:style>
  <w:style w:type="numbering" w:customStyle="1" w:styleId="521110">
    <w:name w:val="Нет списка52111"/>
    <w:next w:val="a2"/>
    <w:uiPriority w:val="99"/>
    <w:semiHidden/>
    <w:unhideWhenUsed/>
    <w:rsid w:val="00C35C7E"/>
  </w:style>
  <w:style w:type="numbering" w:customStyle="1" w:styleId="142111">
    <w:name w:val="Нет списка142111"/>
    <w:next w:val="a2"/>
    <w:uiPriority w:val="99"/>
    <w:semiHidden/>
    <w:unhideWhenUsed/>
    <w:rsid w:val="00C35C7E"/>
  </w:style>
  <w:style w:type="numbering" w:customStyle="1" w:styleId="232111">
    <w:name w:val="Нет списка232111"/>
    <w:next w:val="a2"/>
    <w:uiPriority w:val="99"/>
    <w:semiHidden/>
    <w:unhideWhenUsed/>
    <w:rsid w:val="00C35C7E"/>
  </w:style>
  <w:style w:type="numbering" w:customStyle="1" w:styleId="8111">
    <w:name w:val="Нет списка8111"/>
    <w:next w:val="a2"/>
    <w:uiPriority w:val="99"/>
    <w:semiHidden/>
    <w:unhideWhenUsed/>
    <w:rsid w:val="00C35C7E"/>
  </w:style>
  <w:style w:type="numbering" w:customStyle="1" w:styleId="17111">
    <w:name w:val="Нет списка17111"/>
    <w:next w:val="a2"/>
    <w:uiPriority w:val="99"/>
    <w:semiHidden/>
    <w:unhideWhenUsed/>
    <w:rsid w:val="00C35C7E"/>
  </w:style>
  <w:style w:type="numbering" w:customStyle="1" w:styleId="9111">
    <w:name w:val="Нет списка9111"/>
    <w:next w:val="a2"/>
    <w:uiPriority w:val="99"/>
    <w:semiHidden/>
    <w:unhideWhenUsed/>
    <w:rsid w:val="00C35C7E"/>
  </w:style>
  <w:style w:type="numbering" w:customStyle="1" w:styleId="18111">
    <w:name w:val="Нет списка18111"/>
    <w:next w:val="a2"/>
    <w:uiPriority w:val="99"/>
    <w:semiHidden/>
    <w:unhideWhenUsed/>
    <w:rsid w:val="00C35C7E"/>
  </w:style>
  <w:style w:type="numbering" w:customStyle="1" w:styleId="114111">
    <w:name w:val="Нет списка114111"/>
    <w:next w:val="a2"/>
    <w:uiPriority w:val="99"/>
    <w:semiHidden/>
    <w:unhideWhenUsed/>
    <w:rsid w:val="00C35C7E"/>
  </w:style>
  <w:style w:type="numbering" w:customStyle="1" w:styleId="26111">
    <w:name w:val="Нет списка26111"/>
    <w:next w:val="a2"/>
    <w:uiPriority w:val="99"/>
    <w:semiHidden/>
    <w:unhideWhenUsed/>
    <w:rsid w:val="00C35C7E"/>
  </w:style>
  <w:style w:type="numbering" w:customStyle="1" w:styleId="331110">
    <w:name w:val="Нет списка33111"/>
    <w:next w:val="a2"/>
    <w:uiPriority w:val="99"/>
    <w:semiHidden/>
    <w:unhideWhenUsed/>
    <w:rsid w:val="00C35C7E"/>
  </w:style>
  <w:style w:type="numbering" w:customStyle="1" w:styleId="123111">
    <w:name w:val="Нет списка123111"/>
    <w:next w:val="a2"/>
    <w:uiPriority w:val="99"/>
    <w:semiHidden/>
    <w:unhideWhenUsed/>
    <w:rsid w:val="00C35C7E"/>
  </w:style>
  <w:style w:type="numbering" w:customStyle="1" w:styleId="213111">
    <w:name w:val="Нет списка213111"/>
    <w:next w:val="a2"/>
    <w:uiPriority w:val="99"/>
    <w:semiHidden/>
    <w:unhideWhenUsed/>
    <w:rsid w:val="00C35C7E"/>
  </w:style>
  <w:style w:type="numbering" w:customStyle="1" w:styleId="431110">
    <w:name w:val="Нет списка43111"/>
    <w:next w:val="a2"/>
    <w:uiPriority w:val="99"/>
    <w:semiHidden/>
    <w:unhideWhenUsed/>
    <w:rsid w:val="00C35C7E"/>
  </w:style>
  <w:style w:type="numbering" w:customStyle="1" w:styleId="133111">
    <w:name w:val="Нет списка133111"/>
    <w:next w:val="a2"/>
    <w:uiPriority w:val="99"/>
    <w:semiHidden/>
    <w:unhideWhenUsed/>
    <w:rsid w:val="00C35C7E"/>
  </w:style>
  <w:style w:type="numbering" w:customStyle="1" w:styleId="223111">
    <w:name w:val="Нет списка223111"/>
    <w:next w:val="a2"/>
    <w:uiPriority w:val="99"/>
    <w:semiHidden/>
    <w:unhideWhenUsed/>
    <w:rsid w:val="00C35C7E"/>
  </w:style>
  <w:style w:type="numbering" w:customStyle="1" w:styleId="531110">
    <w:name w:val="Нет списка53111"/>
    <w:next w:val="a2"/>
    <w:uiPriority w:val="99"/>
    <w:semiHidden/>
    <w:unhideWhenUsed/>
    <w:rsid w:val="00C35C7E"/>
  </w:style>
  <w:style w:type="numbering" w:customStyle="1" w:styleId="143111">
    <w:name w:val="Нет списка143111"/>
    <w:next w:val="a2"/>
    <w:uiPriority w:val="99"/>
    <w:semiHidden/>
    <w:unhideWhenUsed/>
    <w:rsid w:val="00C35C7E"/>
  </w:style>
  <w:style w:type="numbering" w:customStyle="1" w:styleId="233111">
    <w:name w:val="Нет списка233111"/>
    <w:next w:val="a2"/>
    <w:uiPriority w:val="99"/>
    <w:semiHidden/>
    <w:unhideWhenUsed/>
    <w:rsid w:val="00C35C7E"/>
  </w:style>
  <w:style w:type="numbering" w:customStyle="1" w:styleId="10111">
    <w:name w:val="Нет списка10111"/>
    <w:next w:val="a2"/>
    <w:uiPriority w:val="99"/>
    <w:semiHidden/>
    <w:unhideWhenUsed/>
    <w:rsid w:val="00C35C7E"/>
  </w:style>
  <w:style w:type="numbering" w:customStyle="1" w:styleId="191110">
    <w:name w:val="Нет списка19111"/>
    <w:next w:val="a2"/>
    <w:uiPriority w:val="99"/>
    <w:semiHidden/>
    <w:unhideWhenUsed/>
    <w:rsid w:val="00C35C7E"/>
  </w:style>
  <w:style w:type="numbering" w:customStyle="1" w:styleId="27111">
    <w:name w:val="Нет списка27111"/>
    <w:next w:val="a2"/>
    <w:uiPriority w:val="99"/>
    <w:semiHidden/>
    <w:unhideWhenUsed/>
    <w:rsid w:val="00C35C7E"/>
  </w:style>
  <w:style w:type="numbering" w:customStyle="1" w:styleId="20111">
    <w:name w:val="Нет списка20111"/>
    <w:next w:val="a2"/>
    <w:uiPriority w:val="99"/>
    <w:semiHidden/>
    <w:unhideWhenUsed/>
    <w:rsid w:val="00C35C7E"/>
  </w:style>
  <w:style w:type="numbering" w:customStyle="1" w:styleId="110111">
    <w:name w:val="Нет списка110111"/>
    <w:next w:val="a2"/>
    <w:uiPriority w:val="99"/>
    <w:semiHidden/>
    <w:unhideWhenUsed/>
    <w:rsid w:val="00C35C7E"/>
  </w:style>
  <w:style w:type="numbering" w:customStyle="1" w:styleId="28111">
    <w:name w:val="Нет списка28111"/>
    <w:next w:val="a2"/>
    <w:uiPriority w:val="99"/>
    <w:semiHidden/>
    <w:unhideWhenUsed/>
    <w:rsid w:val="00C35C7E"/>
  </w:style>
  <w:style w:type="numbering" w:customStyle="1" w:styleId="29111">
    <w:name w:val="Нет списка29111"/>
    <w:next w:val="a2"/>
    <w:uiPriority w:val="99"/>
    <w:semiHidden/>
    <w:unhideWhenUsed/>
    <w:rsid w:val="00C35C7E"/>
  </w:style>
  <w:style w:type="numbering" w:customStyle="1" w:styleId="115111">
    <w:name w:val="Нет списка115111"/>
    <w:next w:val="a2"/>
    <w:uiPriority w:val="99"/>
    <w:semiHidden/>
    <w:unhideWhenUsed/>
    <w:rsid w:val="00C35C7E"/>
  </w:style>
  <w:style w:type="numbering" w:customStyle="1" w:styleId="210111">
    <w:name w:val="Нет списка210111"/>
    <w:next w:val="a2"/>
    <w:uiPriority w:val="99"/>
    <w:semiHidden/>
    <w:unhideWhenUsed/>
    <w:rsid w:val="00C35C7E"/>
  </w:style>
  <w:style w:type="numbering" w:customStyle="1" w:styleId="30111">
    <w:name w:val="Нет списка30111"/>
    <w:next w:val="a2"/>
    <w:uiPriority w:val="99"/>
    <w:semiHidden/>
    <w:unhideWhenUsed/>
    <w:rsid w:val="00C35C7E"/>
  </w:style>
  <w:style w:type="numbering" w:customStyle="1" w:styleId="341110">
    <w:name w:val="Нет списка34111"/>
    <w:next w:val="a2"/>
    <w:uiPriority w:val="99"/>
    <w:semiHidden/>
    <w:unhideWhenUsed/>
    <w:rsid w:val="00C35C7E"/>
  </w:style>
  <w:style w:type="numbering" w:customStyle="1" w:styleId="116111">
    <w:name w:val="Нет списка116111"/>
    <w:next w:val="a2"/>
    <w:uiPriority w:val="99"/>
    <w:semiHidden/>
    <w:unhideWhenUsed/>
    <w:rsid w:val="00C35C7E"/>
  </w:style>
  <w:style w:type="numbering" w:customStyle="1" w:styleId="121110">
    <w:name w:val="Стиль12111"/>
    <w:rsid w:val="00C35C7E"/>
  </w:style>
  <w:style w:type="numbering" w:customStyle="1" w:styleId="221110">
    <w:name w:val="Стиль22111"/>
    <w:rsid w:val="00C35C7E"/>
  </w:style>
  <w:style w:type="numbering" w:customStyle="1" w:styleId="321111">
    <w:name w:val="Стиль32111"/>
    <w:rsid w:val="00C35C7E"/>
  </w:style>
  <w:style w:type="numbering" w:customStyle="1" w:styleId="117111">
    <w:name w:val="Нет списка117111"/>
    <w:next w:val="a2"/>
    <w:uiPriority w:val="99"/>
    <w:semiHidden/>
    <w:unhideWhenUsed/>
    <w:rsid w:val="00C35C7E"/>
  </w:style>
  <w:style w:type="numbering" w:customStyle="1" w:styleId="214111">
    <w:name w:val="Нет списка214111"/>
    <w:next w:val="a2"/>
    <w:uiPriority w:val="99"/>
    <w:semiHidden/>
    <w:unhideWhenUsed/>
    <w:rsid w:val="00C35C7E"/>
  </w:style>
  <w:style w:type="numbering" w:customStyle="1" w:styleId="35111">
    <w:name w:val="Нет списка35111"/>
    <w:next w:val="a2"/>
    <w:uiPriority w:val="99"/>
    <w:semiHidden/>
    <w:unhideWhenUsed/>
    <w:rsid w:val="00C35C7E"/>
  </w:style>
  <w:style w:type="numbering" w:customStyle="1" w:styleId="124111">
    <w:name w:val="Нет списка124111"/>
    <w:next w:val="a2"/>
    <w:uiPriority w:val="99"/>
    <w:semiHidden/>
    <w:unhideWhenUsed/>
    <w:rsid w:val="00C35C7E"/>
  </w:style>
  <w:style w:type="numbering" w:customStyle="1" w:styleId="215111">
    <w:name w:val="Нет списка215111"/>
    <w:next w:val="a2"/>
    <w:uiPriority w:val="99"/>
    <w:semiHidden/>
    <w:unhideWhenUsed/>
    <w:rsid w:val="00C35C7E"/>
  </w:style>
  <w:style w:type="numbering" w:customStyle="1" w:styleId="44111">
    <w:name w:val="Нет списка44111"/>
    <w:next w:val="a2"/>
    <w:uiPriority w:val="99"/>
    <w:semiHidden/>
    <w:unhideWhenUsed/>
    <w:rsid w:val="00C35C7E"/>
  </w:style>
  <w:style w:type="numbering" w:customStyle="1" w:styleId="134111">
    <w:name w:val="Нет списка134111"/>
    <w:next w:val="a2"/>
    <w:uiPriority w:val="99"/>
    <w:semiHidden/>
    <w:unhideWhenUsed/>
    <w:rsid w:val="00C35C7E"/>
  </w:style>
  <w:style w:type="numbering" w:customStyle="1" w:styleId="224111">
    <w:name w:val="Нет списка224111"/>
    <w:next w:val="a2"/>
    <w:uiPriority w:val="99"/>
    <w:semiHidden/>
    <w:unhideWhenUsed/>
    <w:rsid w:val="00C35C7E"/>
  </w:style>
  <w:style w:type="numbering" w:customStyle="1" w:styleId="54111">
    <w:name w:val="Нет списка54111"/>
    <w:next w:val="a2"/>
    <w:uiPriority w:val="99"/>
    <w:semiHidden/>
    <w:unhideWhenUsed/>
    <w:rsid w:val="00C35C7E"/>
  </w:style>
  <w:style w:type="numbering" w:customStyle="1" w:styleId="144111">
    <w:name w:val="Нет списка144111"/>
    <w:next w:val="a2"/>
    <w:uiPriority w:val="99"/>
    <w:semiHidden/>
    <w:unhideWhenUsed/>
    <w:rsid w:val="00C35C7E"/>
  </w:style>
  <w:style w:type="numbering" w:customStyle="1" w:styleId="234111">
    <w:name w:val="Нет списка234111"/>
    <w:next w:val="a2"/>
    <w:uiPriority w:val="99"/>
    <w:semiHidden/>
    <w:unhideWhenUsed/>
    <w:rsid w:val="00C35C7E"/>
  </w:style>
  <w:style w:type="numbering" w:customStyle="1" w:styleId="1111121">
    <w:name w:val="Нет списка1111121"/>
    <w:next w:val="a2"/>
    <w:uiPriority w:val="99"/>
    <w:semiHidden/>
    <w:unhideWhenUsed/>
    <w:rsid w:val="00C35C7E"/>
  </w:style>
  <w:style w:type="numbering" w:customStyle="1" w:styleId="131110">
    <w:name w:val="Стиль13111"/>
    <w:rsid w:val="00C35C7E"/>
  </w:style>
  <w:style w:type="numbering" w:customStyle="1" w:styleId="1111110">
    <w:name w:val="Стиль111111"/>
    <w:rsid w:val="00C35C7E"/>
  </w:style>
  <w:style w:type="numbering" w:customStyle="1" w:styleId="231110">
    <w:name w:val="Стиль23111"/>
    <w:rsid w:val="00C35C7E"/>
  </w:style>
  <w:style w:type="numbering" w:customStyle="1" w:styleId="3111110">
    <w:name w:val="Стиль311111"/>
    <w:rsid w:val="00C35C7E"/>
  </w:style>
  <w:style w:type="numbering" w:customStyle="1" w:styleId="2111111">
    <w:name w:val="Стиль211111"/>
    <w:rsid w:val="00C35C7E"/>
  </w:style>
  <w:style w:type="numbering" w:customStyle="1" w:styleId="331111">
    <w:name w:val="Стиль33111"/>
    <w:rsid w:val="00C35C7E"/>
  </w:style>
  <w:style w:type="numbering" w:customStyle="1" w:styleId="36111">
    <w:name w:val="Нет списка36111"/>
    <w:next w:val="a2"/>
    <w:uiPriority w:val="99"/>
    <w:semiHidden/>
    <w:unhideWhenUsed/>
    <w:rsid w:val="00C35C7E"/>
  </w:style>
  <w:style w:type="numbering" w:customStyle="1" w:styleId="15112">
    <w:name w:val="Стиль1511"/>
    <w:rsid w:val="00C35C7E"/>
  </w:style>
  <w:style w:type="numbering" w:customStyle="1" w:styleId="25110">
    <w:name w:val="Стиль2511"/>
    <w:rsid w:val="00C35C7E"/>
  </w:style>
  <w:style w:type="numbering" w:customStyle="1" w:styleId="35110">
    <w:name w:val="Стиль3511"/>
    <w:rsid w:val="00C35C7E"/>
  </w:style>
  <w:style w:type="numbering" w:customStyle="1" w:styleId="113110">
    <w:name w:val="Стиль11311"/>
    <w:rsid w:val="00C35C7E"/>
  </w:style>
  <w:style w:type="numbering" w:customStyle="1" w:styleId="213110">
    <w:name w:val="Стиль21311"/>
    <w:rsid w:val="00C35C7E"/>
  </w:style>
  <w:style w:type="numbering" w:customStyle="1" w:styleId="31311">
    <w:name w:val="Стиль31311"/>
    <w:rsid w:val="00C35C7E"/>
  </w:style>
  <w:style w:type="numbering" w:customStyle="1" w:styleId="16110">
    <w:name w:val="Стиль1611"/>
    <w:rsid w:val="00C35C7E"/>
  </w:style>
  <w:style w:type="numbering" w:customStyle="1" w:styleId="26110">
    <w:name w:val="Стиль2611"/>
    <w:rsid w:val="00C35C7E"/>
  </w:style>
  <w:style w:type="numbering" w:customStyle="1" w:styleId="36110">
    <w:name w:val="Стиль3611"/>
    <w:rsid w:val="00C35C7E"/>
  </w:style>
  <w:style w:type="numbering" w:customStyle="1" w:styleId="114110">
    <w:name w:val="Стиль11411"/>
    <w:rsid w:val="00C35C7E"/>
  </w:style>
  <w:style w:type="numbering" w:customStyle="1" w:styleId="214110">
    <w:name w:val="Стиль21411"/>
    <w:rsid w:val="00C35C7E"/>
  </w:style>
  <w:style w:type="numbering" w:customStyle="1" w:styleId="31411">
    <w:name w:val="Стиль31411"/>
    <w:rsid w:val="00C35C7E"/>
  </w:style>
  <w:style w:type="table" w:customStyle="1" w:styleId="254">
    <w:name w:val="Сетка таблицы25"/>
    <w:basedOn w:val="a1"/>
    <w:next w:val="aff1"/>
    <w:uiPriority w:val="59"/>
    <w:rsid w:val="00D2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a"/>
    <w:rsid w:val="007D21A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normaltextrun">
    <w:name w:val="normaltextrun"/>
    <w:basedOn w:val="a0"/>
    <w:rsid w:val="007D21AE"/>
  </w:style>
  <w:style w:type="character" w:customStyle="1" w:styleId="eop">
    <w:name w:val="eop"/>
    <w:basedOn w:val="a0"/>
    <w:rsid w:val="007D2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8832">
      <w:bodyDiv w:val="1"/>
      <w:marLeft w:val="0"/>
      <w:marRight w:val="0"/>
      <w:marTop w:val="0"/>
      <w:marBottom w:val="0"/>
      <w:divBdr>
        <w:top w:val="none" w:sz="0" w:space="0" w:color="auto"/>
        <w:left w:val="none" w:sz="0" w:space="0" w:color="auto"/>
        <w:bottom w:val="none" w:sz="0" w:space="0" w:color="auto"/>
        <w:right w:val="none" w:sz="0" w:space="0" w:color="auto"/>
      </w:divBdr>
    </w:div>
    <w:div w:id="91242604">
      <w:bodyDiv w:val="1"/>
      <w:marLeft w:val="0"/>
      <w:marRight w:val="0"/>
      <w:marTop w:val="0"/>
      <w:marBottom w:val="0"/>
      <w:divBdr>
        <w:top w:val="none" w:sz="0" w:space="0" w:color="auto"/>
        <w:left w:val="none" w:sz="0" w:space="0" w:color="auto"/>
        <w:bottom w:val="none" w:sz="0" w:space="0" w:color="auto"/>
        <w:right w:val="none" w:sz="0" w:space="0" w:color="auto"/>
      </w:divBdr>
    </w:div>
    <w:div w:id="114107191">
      <w:bodyDiv w:val="1"/>
      <w:marLeft w:val="0"/>
      <w:marRight w:val="0"/>
      <w:marTop w:val="0"/>
      <w:marBottom w:val="0"/>
      <w:divBdr>
        <w:top w:val="none" w:sz="0" w:space="0" w:color="auto"/>
        <w:left w:val="none" w:sz="0" w:space="0" w:color="auto"/>
        <w:bottom w:val="none" w:sz="0" w:space="0" w:color="auto"/>
        <w:right w:val="none" w:sz="0" w:space="0" w:color="auto"/>
      </w:divBdr>
    </w:div>
    <w:div w:id="159278969">
      <w:bodyDiv w:val="1"/>
      <w:marLeft w:val="0"/>
      <w:marRight w:val="0"/>
      <w:marTop w:val="0"/>
      <w:marBottom w:val="0"/>
      <w:divBdr>
        <w:top w:val="none" w:sz="0" w:space="0" w:color="auto"/>
        <w:left w:val="none" w:sz="0" w:space="0" w:color="auto"/>
        <w:bottom w:val="none" w:sz="0" w:space="0" w:color="auto"/>
        <w:right w:val="none" w:sz="0" w:space="0" w:color="auto"/>
      </w:divBdr>
    </w:div>
    <w:div w:id="278685916">
      <w:bodyDiv w:val="1"/>
      <w:marLeft w:val="0"/>
      <w:marRight w:val="0"/>
      <w:marTop w:val="0"/>
      <w:marBottom w:val="0"/>
      <w:divBdr>
        <w:top w:val="none" w:sz="0" w:space="0" w:color="auto"/>
        <w:left w:val="none" w:sz="0" w:space="0" w:color="auto"/>
        <w:bottom w:val="none" w:sz="0" w:space="0" w:color="auto"/>
        <w:right w:val="none" w:sz="0" w:space="0" w:color="auto"/>
      </w:divBdr>
    </w:div>
    <w:div w:id="307324019">
      <w:bodyDiv w:val="1"/>
      <w:marLeft w:val="0"/>
      <w:marRight w:val="0"/>
      <w:marTop w:val="0"/>
      <w:marBottom w:val="0"/>
      <w:divBdr>
        <w:top w:val="none" w:sz="0" w:space="0" w:color="auto"/>
        <w:left w:val="none" w:sz="0" w:space="0" w:color="auto"/>
        <w:bottom w:val="none" w:sz="0" w:space="0" w:color="auto"/>
        <w:right w:val="none" w:sz="0" w:space="0" w:color="auto"/>
      </w:divBdr>
    </w:div>
    <w:div w:id="333067310">
      <w:bodyDiv w:val="1"/>
      <w:marLeft w:val="0"/>
      <w:marRight w:val="0"/>
      <w:marTop w:val="0"/>
      <w:marBottom w:val="0"/>
      <w:divBdr>
        <w:top w:val="none" w:sz="0" w:space="0" w:color="auto"/>
        <w:left w:val="none" w:sz="0" w:space="0" w:color="auto"/>
        <w:bottom w:val="none" w:sz="0" w:space="0" w:color="auto"/>
        <w:right w:val="none" w:sz="0" w:space="0" w:color="auto"/>
      </w:divBdr>
    </w:div>
    <w:div w:id="366416303">
      <w:bodyDiv w:val="1"/>
      <w:marLeft w:val="0"/>
      <w:marRight w:val="0"/>
      <w:marTop w:val="0"/>
      <w:marBottom w:val="0"/>
      <w:divBdr>
        <w:top w:val="none" w:sz="0" w:space="0" w:color="auto"/>
        <w:left w:val="none" w:sz="0" w:space="0" w:color="auto"/>
        <w:bottom w:val="none" w:sz="0" w:space="0" w:color="auto"/>
        <w:right w:val="none" w:sz="0" w:space="0" w:color="auto"/>
      </w:divBdr>
    </w:div>
    <w:div w:id="378818218">
      <w:bodyDiv w:val="1"/>
      <w:marLeft w:val="0"/>
      <w:marRight w:val="0"/>
      <w:marTop w:val="0"/>
      <w:marBottom w:val="0"/>
      <w:divBdr>
        <w:top w:val="none" w:sz="0" w:space="0" w:color="auto"/>
        <w:left w:val="none" w:sz="0" w:space="0" w:color="auto"/>
        <w:bottom w:val="none" w:sz="0" w:space="0" w:color="auto"/>
        <w:right w:val="none" w:sz="0" w:space="0" w:color="auto"/>
      </w:divBdr>
    </w:div>
    <w:div w:id="465899686">
      <w:bodyDiv w:val="1"/>
      <w:marLeft w:val="0"/>
      <w:marRight w:val="0"/>
      <w:marTop w:val="0"/>
      <w:marBottom w:val="0"/>
      <w:divBdr>
        <w:top w:val="none" w:sz="0" w:space="0" w:color="auto"/>
        <w:left w:val="none" w:sz="0" w:space="0" w:color="auto"/>
        <w:bottom w:val="none" w:sz="0" w:space="0" w:color="auto"/>
        <w:right w:val="none" w:sz="0" w:space="0" w:color="auto"/>
      </w:divBdr>
    </w:div>
    <w:div w:id="477461566">
      <w:bodyDiv w:val="1"/>
      <w:marLeft w:val="0"/>
      <w:marRight w:val="0"/>
      <w:marTop w:val="0"/>
      <w:marBottom w:val="0"/>
      <w:divBdr>
        <w:top w:val="none" w:sz="0" w:space="0" w:color="auto"/>
        <w:left w:val="none" w:sz="0" w:space="0" w:color="auto"/>
        <w:bottom w:val="none" w:sz="0" w:space="0" w:color="auto"/>
        <w:right w:val="none" w:sz="0" w:space="0" w:color="auto"/>
      </w:divBdr>
    </w:div>
    <w:div w:id="542862225">
      <w:bodyDiv w:val="1"/>
      <w:marLeft w:val="0"/>
      <w:marRight w:val="0"/>
      <w:marTop w:val="0"/>
      <w:marBottom w:val="0"/>
      <w:divBdr>
        <w:top w:val="none" w:sz="0" w:space="0" w:color="auto"/>
        <w:left w:val="none" w:sz="0" w:space="0" w:color="auto"/>
        <w:bottom w:val="none" w:sz="0" w:space="0" w:color="auto"/>
        <w:right w:val="none" w:sz="0" w:space="0" w:color="auto"/>
      </w:divBdr>
      <w:divsChild>
        <w:div w:id="1912689799">
          <w:marLeft w:val="0"/>
          <w:marRight w:val="0"/>
          <w:marTop w:val="0"/>
          <w:marBottom w:val="0"/>
          <w:divBdr>
            <w:top w:val="none" w:sz="0" w:space="0" w:color="auto"/>
            <w:left w:val="none" w:sz="0" w:space="0" w:color="auto"/>
            <w:bottom w:val="none" w:sz="0" w:space="0" w:color="auto"/>
            <w:right w:val="none" w:sz="0" w:space="0" w:color="auto"/>
          </w:divBdr>
          <w:divsChild>
            <w:div w:id="2120181827">
              <w:marLeft w:val="0"/>
              <w:marRight w:val="0"/>
              <w:marTop w:val="0"/>
              <w:marBottom w:val="0"/>
              <w:divBdr>
                <w:top w:val="none" w:sz="0" w:space="0" w:color="auto"/>
                <w:left w:val="none" w:sz="0" w:space="0" w:color="auto"/>
                <w:bottom w:val="none" w:sz="0" w:space="0" w:color="auto"/>
                <w:right w:val="none" w:sz="0" w:space="0" w:color="auto"/>
              </w:divBdr>
            </w:div>
          </w:divsChild>
        </w:div>
        <w:div w:id="356388693">
          <w:marLeft w:val="0"/>
          <w:marRight w:val="0"/>
          <w:marTop w:val="0"/>
          <w:marBottom w:val="0"/>
          <w:divBdr>
            <w:top w:val="none" w:sz="0" w:space="0" w:color="auto"/>
            <w:left w:val="none" w:sz="0" w:space="0" w:color="auto"/>
            <w:bottom w:val="none" w:sz="0" w:space="0" w:color="auto"/>
            <w:right w:val="none" w:sz="0" w:space="0" w:color="auto"/>
          </w:divBdr>
          <w:divsChild>
            <w:div w:id="1744837901">
              <w:marLeft w:val="0"/>
              <w:marRight w:val="0"/>
              <w:marTop w:val="0"/>
              <w:marBottom w:val="0"/>
              <w:divBdr>
                <w:top w:val="none" w:sz="0" w:space="0" w:color="auto"/>
                <w:left w:val="none" w:sz="0" w:space="0" w:color="auto"/>
                <w:bottom w:val="none" w:sz="0" w:space="0" w:color="auto"/>
                <w:right w:val="none" w:sz="0" w:space="0" w:color="auto"/>
              </w:divBdr>
            </w:div>
          </w:divsChild>
        </w:div>
        <w:div w:id="42533656">
          <w:marLeft w:val="0"/>
          <w:marRight w:val="0"/>
          <w:marTop w:val="0"/>
          <w:marBottom w:val="0"/>
          <w:divBdr>
            <w:top w:val="none" w:sz="0" w:space="0" w:color="auto"/>
            <w:left w:val="none" w:sz="0" w:space="0" w:color="auto"/>
            <w:bottom w:val="none" w:sz="0" w:space="0" w:color="auto"/>
            <w:right w:val="none" w:sz="0" w:space="0" w:color="auto"/>
          </w:divBdr>
          <w:divsChild>
            <w:div w:id="1295058657">
              <w:marLeft w:val="0"/>
              <w:marRight w:val="0"/>
              <w:marTop w:val="0"/>
              <w:marBottom w:val="0"/>
              <w:divBdr>
                <w:top w:val="none" w:sz="0" w:space="0" w:color="auto"/>
                <w:left w:val="none" w:sz="0" w:space="0" w:color="auto"/>
                <w:bottom w:val="none" w:sz="0" w:space="0" w:color="auto"/>
                <w:right w:val="none" w:sz="0" w:space="0" w:color="auto"/>
              </w:divBdr>
            </w:div>
          </w:divsChild>
        </w:div>
        <w:div w:id="580021462">
          <w:marLeft w:val="0"/>
          <w:marRight w:val="0"/>
          <w:marTop w:val="0"/>
          <w:marBottom w:val="0"/>
          <w:divBdr>
            <w:top w:val="none" w:sz="0" w:space="0" w:color="auto"/>
            <w:left w:val="none" w:sz="0" w:space="0" w:color="auto"/>
            <w:bottom w:val="none" w:sz="0" w:space="0" w:color="auto"/>
            <w:right w:val="none" w:sz="0" w:space="0" w:color="auto"/>
          </w:divBdr>
          <w:divsChild>
            <w:div w:id="688726249">
              <w:marLeft w:val="0"/>
              <w:marRight w:val="0"/>
              <w:marTop w:val="0"/>
              <w:marBottom w:val="0"/>
              <w:divBdr>
                <w:top w:val="none" w:sz="0" w:space="0" w:color="auto"/>
                <w:left w:val="none" w:sz="0" w:space="0" w:color="auto"/>
                <w:bottom w:val="none" w:sz="0" w:space="0" w:color="auto"/>
                <w:right w:val="none" w:sz="0" w:space="0" w:color="auto"/>
              </w:divBdr>
            </w:div>
          </w:divsChild>
        </w:div>
        <w:div w:id="66419474">
          <w:marLeft w:val="0"/>
          <w:marRight w:val="0"/>
          <w:marTop w:val="0"/>
          <w:marBottom w:val="0"/>
          <w:divBdr>
            <w:top w:val="none" w:sz="0" w:space="0" w:color="auto"/>
            <w:left w:val="none" w:sz="0" w:space="0" w:color="auto"/>
            <w:bottom w:val="none" w:sz="0" w:space="0" w:color="auto"/>
            <w:right w:val="none" w:sz="0" w:space="0" w:color="auto"/>
          </w:divBdr>
          <w:divsChild>
            <w:div w:id="2086758974">
              <w:marLeft w:val="0"/>
              <w:marRight w:val="0"/>
              <w:marTop w:val="0"/>
              <w:marBottom w:val="0"/>
              <w:divBdr>
                <w:top w:val="none" w:sz="0" w:space="0" w:color="auto"/>
                <w:left w:val="none" w:sz="0" w:space="0" w:color="auto"/>
                <w:bottom w:val="none" w:sz="0" w:space="0" w:color="auto"/>
                <w:right w:val="none" w:sz="0" w:space="0" w:color="auto"/>
              </w:divBdr>
            </w:div>
          </w:divsChild>
        </w:div>
        <w:div w:id="1298754662">
          <w:marLeft w:val="0"/>
          <w:marRight w:val="0"/>
          <w:marTop w:val="0"/>
          <w:marBottom w:val="0"/>
          <w:divBdr>
            <w:top w:val="none" w:sz="0" w:space="0" w:color="auto"/>
            <w:left w:val="none" w:sz="0" w:space="0" w:color="auto"/>
            <w:bottom w:val="none" w:sz="0" w:space="0" w:color="auto"/>
            <w:right w:val="none" w:sz="0" w:space="0" w:color="auto"/>
          </w:divBdr>
          <w:divsChild>
            <w:div w:id="84612256">
              <w:marLeft w:val="0"/>
              <w:marRight w:val="0"/>
              <w:marTop w:val="0"/>
              <w:marBottom w:val="0"/>
              <w:divBdr>
                <w:top w:val="none" w:sz="0" w:space="0" w:color="auto"/>
                <w:left w:val="none" w:sz="0" w:space="0" w:color="auto"/>
                <w:bottom w:val="none" w:sz="0" w:space="0" w:color="auto"/>
                <w:right w:val="none" w:sz="0" w:space="0" w:color="auto"/>
              </w:divBdr>
            </w:div>
          </w:divsChild>
        </w:div>
        <w:div w:id="1068573616">
          <w:marLeft w:val="0"/>
          <w:marRight w:val="0"/>
          <w:marTop w:val="0"/>
          <w:marBottom w:val="0"/>
          <w:divBdr>
            <w:top w:val="none" w:sz="0" w:space="0" w:color="auto"/>
            <w:left w:val="none" w:sz="0" w:space="0" w:color="auto"/>
            <w:bottom w:val="none" w:sz="0" w:space="0" w:color="auto"/>
            <w:right w:val="none" w:sz="0" w:space="0" w:color="auto"/>
          </w:divBdr>
          <w:divsChild>
            <w:div w:id="806895335">
              <w:marLeft w:val="0"/>
              <w:marRight w:val="0"/>
              <w:marTop w:val="0"/>
              <w:marBottom w:val="0"/>
              <w:divBdr>
                <w:top w:val="none" w:sz="0" w:space="0" w:color="auto"/>
                <w:left w:val="none" w:sz="0" w:space="0" w:color="auto"/>
                <w:bottom w:val="none" w:sz="0" w:space="0" w:color="auto"/>
                <w:right w:val="none" w:sz="0" w:space="0" w:color="auto"/>
              </w:divBdr>
            </w:div>
          </w:divsChild>
        </w:div>
        <w:div w:id="1821464631">
          <w:marLeft w:val="0"/>
          <w:marRight w:val="0"/>
          <w:marTop w:val="0"/>
          <w:marBottom w:val="0"/>
          <w:divBdr>
            <w:top w:val="none" w:sz="0" w:space="0" w:color="auto"/>
            <w:left w:val="none" w:sz="0" w:space="0" w:color="auto"/>
            <w:bottom w:val="none" w:sz="0" w:space="0" w:color="auto"/>
            <w:right w:val="none" w:sz="0" w:space="0" w:color="auto"/>
          </w:divBdr>
          <w:divsChild>
            <w:div w:id="529100734">
              <w:marLeft w:val="0"/>
              <w:marRight w:val="0"/>
              <w:marTop w:val="0"/>
              <w:marBottom w:val="0"/>
              <w:divBdr>
                <w:top w:val="none" w:sz="0" w:space="0" w:color="auto"/>
                <w:left w:val="none" w:sz="0" w:space="0" w:color="auto"/>
                <w:bottom w:val="none" w:sz="0" w:space="0" w:color="auto"/>
                <w:right w:val="none" w:sz="0" w:space="0" w:color="auto"/>
              </w:divBdr>
            </w:div>
          </w:divsChild>
        </w:div>
        <w:div w:id="229463794">
          <w:marLeft w:val="0"/>
          <w:marRight w:val="0"/>
          <w:marTop w:val="0"/>
          <w:marBottom w:val="0"/>
          <w:divBdr>
            <w:top w:val="none" w:sz="0" w:space="0" w:color="auto"/>
            <w:left w:val="none" w:sz="0" w:space="0" w:color="auto"/>
            <w:bottom w:val="none" w:sz="0" w:space="0" w:color="auto"/>
            <w:right w:val="none" w:sz="0" w:space="0" w:color="auto"/>
          </w:divBdr>
          <w:divsChild>
            <w:div w:id="1242106320">
              <w:marLeft w:val="0"/>
              <w:marRight w:val="0"/>
              <w:marTop w:val="0"/>
              <w:marBottom w:val="0"/>
              <w:divBdr>
                <w:top w:val="none" w:sz="0" w:space="0" w:color="auto"/>
                <w:left w:val="none" w:sz="0" w:space="0" w:color="auto"/>
                <w:bottom w:val="none" w:sz="0" w:space="0" w:color="auto"/>
                <w:right w:val="none" w:sz="0" w:space="0" w:color="auto"/>
              </w:divBdr>
            </w:div>
          </w:divsChild>
        </w:div>
        <w:div w:id="1503158664">
          <w:marLeft w:val="0"/>
          <w:marRight w:val="0"/>
          <w:marTop w:val="0"/>
          <w:marBottom w:val="0"/>
          <w:divBdr>
            <w:top w:val="none" w:sz="0" w:space="0" w:color="auto"/>
            <w:left w:val="none" w:sz="0" w:space="0" w:color="auto"/>
            <w:bottom w:val="none" w:sz="0" w:space="0" w:color="auto"/>
            <w:right w:val="none" w:sz="0" w:space="0" w:color="auto"/>
          </w:divBdr>
          <w:divsChild>
            <w:div w:id="8369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270754">
      <w:bodyDiv w:val="1"/>
      <w:marLeft w:val="0"/>
      <w:marRight w:val="0"/>
      <w:marTop w:val="0"/>
      <w:marBottom w:val="0"/>
      <w:divBdr>
        <w:top w:val="none" w:sz="0" w:space="0" w:color="auto"/>
        <w:left w:val="none" w:sz="0" w:space="0" w:color="auto"/>
        <w:bottom w:val="none" w:sz="0" w:space="0" w:color="auto"/>
        <w:right w:val="none" w:sz="0" w:space="0" w:color="auto"/>
      </w:divBdr>
    </w:div>
    <w:div w:id="758211019">
      <w:bodyDiv w:val="1"/>
      <w:marLeft w:val="0"/>
      <w:marRight w:val="0"/>
      <w:marTop w:val="0"/>
      <w:marBottom w:val="0"/>
      <w:divBdr>
        <w:top w:val="none" w:sz="0" w:space="0" w:color="auto"/>
        <w:left w:val="none" w:sz="0" w:space="0" w:color="auto"/>
        <w:bottom w:val="none" w:sz="0" w:space="0" w:color="auto"/>
        <w:right w:val="none" w:sz="0" w:space="0" w:color="auto"/>
      </w:divBdr>
    </w:div>
    <w:div w:id="821700607">
      <w:bodyDiv w:val="1"/>
      <w:marLeft w:val="0"/>
      <w:marRight w:val="0"/>
      <w:marTop w:val="0"/>
      <w:marBottom w:val="0"/>
      <w:divBdr>
        <w:top w:val="none" w:sz="0" w:space="0" w:color="auto"/>
        <w:left w:val="none" w:sz="0" w:space="0" w:color="auto"/>
        <w:bottom w:val="none" w:sz="0" w:space="0" w:color="auto"/>
        <w:right w:val="none" w:sz="0" w:space="0" w:color="auto"/>
      </w:divBdr>
    </w:div>
    <w:div w:id="841703920">
      <w:bodyDiv w:val="1"/>
      <w:marLeft w:val="0"/>
      <w:marRight w:val="0"/>
      <w:marTop w:val="0"/>
      <w:marBottom w:val="0"/>
      <w:divBdr>
        <w:top w:val="none" w:sz="0" w:space="0" w:color="auto"/>
        <w:left w:val="none" w:sz="0" w:space="0" w:color="auto"/>
        <w:bottom w:val="none" w:sz="0" w:space="0" w:color="auto"/>
        <w:right w:val="none" w:sz="0" w:space="0" w:color="auto"/>
      </w:divBdr>
    </w:div>
    <w:div w:id="847216576">
      <w:bodyDiv w:val="1"/>
      <w:marLeft w:val="0"/>
      <w:marRight w:val="0"/>
      <w:marTop w:val="0"/>
      <w:marBottom w:val="0"/>
      <w:divBdr>
        <w:top w:val="none" w:sz="0" w:space="0" w:color="auto"/>
        <w:left w:val="none" w:sz="0" w:space="0" w:color="auto"/>
        <w:bottom w:val="none" w:sz="0" w:space="0" w:color="auto"/>
        <w:right w:val="none" w:sz="0" w:space="0" w:color="auto"/>
      </w:divBdr>
    </w:div>
    <w:div w:id="881788288">
      <w:bodyDiv w:val="1"/>
      <w:marLeft w:val="0"/>
      <w:marRight w:val="0"/>
      <w:marTop w:val="0"/>
      <w:marBottom w:val="0"/>
      <w:divBdr>
        <w:top w:val="none" w:sz="0" w:space="0" w:color="auto"/>
        <w:left w:val="none" w:sz="0" w:space="0" w:color="auto"/>
        <w:bottom w:val="none" w:sz="0" w:space="0" w:color="auto"/>
        <w:right w:val="none" w:sz="0" w:space="0" w:color="auto"/>
      </w:divBdr>
    </w:div>
    <w:div w:id="963921934">
      <w:bodyDiv w:val="1"/>
      <w:marLeft w:val="0"/>
      <w:marRight w:val="0"/>
      <w:marTop w:val="0"/>
      <w:marBottom w:val="0"/>
      <w:divBdr>
        <w:top w:val="none" w:sz="0" w:space="0" w:color="auto"/>
        <w:left w:val="none" w:sz="0" w:space="0" w:color="auto"/>
        <w:bottom w:val="none" w:sz="0" w:space="0" w:color="auto"/>
        <w:right w:val="none" w:sz="0" w:space="0" w:color="auto"/>
      </w:divBdr>
    </w:div>
    <w:div w:id="1020350739">
      <w:bodyDiv w:val="1"/>
      <w:marLeft w:val="0"/>
      <w:marRight w:val="0"/>
      <w:marTop w:val="0"/>
      <w:marBottom w:val="0"/>
      <w:divBdr>
        <w:top w:val="none" w:sz="0" w:space="0" w:color="auto"/>
        <w:left w:val="none" w:sz="0" w:space="0" w:color="auto"/>
        <w:bottom w:val="none" w:sz="0" w:space="0" w:color="auto"/>
        <w:right w:val="none" w:sz="0" w:space="0" w:color="auto"/>
      </w:divBdr>
    </w:div>
    <w:div w:id="1024476324">
      <w:bodyDiv w:val="1"/>
      <w:marLeft w:val="0"/>
      <w:marRight w:val="0"/>
      <w:marTop w:val="0"/>
      <w:marBottom w:val="0"/>
      <w:divBdr>
        <w:top w:val="none" w:sz="0" w:space="0" w:color="auto"/>
        <w:left w:val="none" w:sz="0" w:space="0" w:color="auto"/>
        <w:bottom w:val="none" w:sz="0" w:space="0" w:color="auto"/>
        <w:right w:val="none" w:sz="0" w:space="0" w:color="auto"/>
      </w:divBdr>
    </w:div>
    <w:div w:id="1031884613">
      <w:bodyDiv w:val="1"/>
      <w:marLeft w:val="0"/>
      <w:marRight w:val="0"/>
      <w:marTop w:val="0"/>
      <w:marBottom w:val="0"/>
      <w:divBdr>
        <w:top w:val="none" w:sz="0" w:space="0" w:color="auto"/>
        <w:left w:val="none" w:sz="0" w:space="0" w:color="auto"/>
        <w:bottom w:val="none" w:sz="0" w:space="0" w:color="auto"/>
        <w:right w:val="none" w:sz="0" w:space="0" w:color="auto"/>
      </w:divBdr>
    </w:div>
    <w:div w:id="1068501785">
      <w:bodyDiv w:val="1"/>
      <w:marLeft w:val="0"/>
      <w:marRight w:val="0"/>
      <w:marTop w:val="0"/>
      <w:marBottom w:val="0"/>
      <w:divBdr>
        <w:top w:val="none" w:sz="0" w:space="0" w:color="auto"/>
        <w:left w:val="none" w:sz="0" w:space="0" w:color="auto"/>
        <w:bottom w:val="none" w:sz="0" w:space="0" w:color="auto"/>
        <w:right w:val="none" w:sz="0" w:space="0" w:color="auto"/>
      </w:divBdr>
    </w:div>
    <w:div w:id="1082095560">
      <w:bodyDiv w:val="1"/>
      <w:marLeft w:val="0"/>
      <w:marRight w:val="0"/>
      <w:marTop w:val="0"/>
      <w:marBottom w:val="0"/>
      <w:divBdr>
        <w:top w:val="none" w:sz="0" w:space="0" w:color="auto"/>
        <w:left w:val="none" w:sz="0" w:space="0" w:color="auto"/>
        <w:bottom w:val="none" w:sz="0" w:space="0" w:color="auto"/>
        <w:right w:val="none" w:sz="0" w:space="0" w:color="auto"/>
      </w:divBdr>
    </w:div>
    <w:div w:id="1125081610">
      <w:bodyDiv w:val="1"/>
      <w:marLeft w:val="0"/>
      <w:marRight w:val="0"/>
      <w:marTop w:val="0"/>
      <w:marBottom w:val="0"/>
      <w:divBdr>
        <w:top w:val="none" w:sz="0" w:space="0" w:color="auto"/>
        <w:left w:val="none" w:sz="0" w:space="0" w:color="auto"/>
        <w:bottom w:val="none" w:sz="0" w:space="0" w:color="auto"/>
        <w:right w:val="none" w:sz="0" w:space="0" w:color="auto"/>
      </w:divBdr>
    </w:div>
    <w:div w:id="1156917210">
      <w:bodyDiv w:val="1"/>
      <w:marLeft w:val="0"/>
      <w:marRight w:val="0"/>
      <w:marTop w:val="0"/>
      <w:marBottom w:val="0"/>
      <w:divBdr>
        <w:top w:val="none" w:sz="0" w:space="0" w:color="auto"/>
        <w:left w:val="none" w:sz="0" w:space="0" w:color="auto"/>
        <w:bottom w:val="none" w:sz="0" w:space="0" w:color="auto"/>
        <w:right w:val="none" w:sz="0" w:space="0" w:color="auto"/>
      </w:divBdr>
      <w:divsChild>
        <w:div w:id="925918478">
          <w:marLeft w:val="0"/>
          <w:marRight w:val="0"/>
          <w:marTop w:val="0"/>
          <w:marBottom w:val="0"/>
          <w:divBdr>
            <w:top w:val="none" w:sz="0" w:space="0" w:color="auto"/>
            <w:left w:val="none" w:sz="0" w:space="0" w:color="auto"/>
            <w:bottom w:val="none" w:sz="0" w:space="0" w:color="auto"/>
            <w:right w:val="none" w:sz="0" w:space="0" w:color="auto"/>
          </w:divBdr>
          <w:divsChild>
            <w:div w:id="1257247580">
              <w:marLeft w:val="0"/>
              <w:marRight w:val="0"/>
              <w:marTop w:val="0"/>
              <w:marBottom w:val="0"/>
              <w:divBdr>
                <w:top w:val="none" w:sz="0" w:space="0" w:color="auto"/>
                <w:left w:val="none" w:sz="0" w:space="0" w:color="auto"/>
                <w:bottom w:val="none" w:sz="0" w:space="0" w:color="auto"/>
                <w:right w:val="none" w:sz="0" w:space="0" w:color="auto"/>
              </w:divBdr>
            </w:div>
          </w:divsChild>
        </w:div>
        <w:div w:id="983587212">
          <w:marLeft w:val="0"/>
          <w:marRight w:val="0"/>
          <w:marTop w:val="0"/>
          <w:marBottom w:val="0"/>
          <w:divBdr>
            <w:top w:val="none" w:sz="0" w:space="0" w:color="auto"/>
            <w:left w:val="none" w:sz="0" w:space="0" w:color="auto"/>
            <w:bottom w:val="none" w:sz="0" w:space="0" w:color="auto"/>
            <w:right w:val="none" w:sz="0" w:space="0" w:color="auto"/>
          </w:divBdr>
          <w:divsChild>
            <w:div w:id="1858496504">
              <w:marLeft w:val="0"/>
              <w:marRight w:val="0"/>
              <w:marTop w:val="0"/>
              <w:marBottom w:val="0"/>
              <w:divBdr>
                <w:top w:val="none" w:sz="0" w:space="0" w:color="auto"/>
                <w:left w:val="none" w:sz="0" w:space="0" w:color="auto"/>
                <w:bottom w:val="none" w:sz="0" w:space="0" w:color="auto"/>
                <w:right w:val="none" w:sz="0" w:space="0" w:color="auto"/>
              </w:divBdr>
            </w:div>
          </w:divsChild>
        </w:div>
        <w:div w:id="1056589024">
          <w:marLeft w:val="0"/>
          <w:marRight w:val="0"/>
          <w:marTop w:val="0"/>
          <w:marBottom w:val="0"/>
          <w:divBdr>
            <w:top w:val="none" w:sz="0" w:space="0" w:color="auto"/>
            <w:left w:val="none" w:sz="0" w:space="0" w:color="auto"/>
            <w:bottom w:val="none" w:sz="0" w:space="0" w:color="auto"/>
            <w:right w:val="none" w:sz="0" w:space="0" w:color="auto"/>
          </w:divBdr>
          <w:divsChild>
            <w:div w:id="1633515049">
              <w:marLeft w:val="0"/>
              <w:marRight w:val="0"/>
              <w:marTop w:val="0"/>
              <w:marBottom w:val="0"/>
              <w:divBdr>
                <w:top w:val="none" w:sz="0" w:space="0" w:color="auto"/>
                <w:left w:val="none" w:sz="0" w:space="0" w:color="auto"/>
                <w:bottom w:val="none" w:sz="0" w:space="0" w:color="auto"/>
                <w:right w:val="none" w:sz="0" w:space="0" w:color="auto"/>
              </w:divBdr>
            </w:div>
          </w:divsChild>
        </w:div>
        <w:div w:id="554857125">
          <w:marLeft w:val="0"/>
          <w:marRight w:val="0"/>
          <w:marTop w:val="0"/>
          <w:marBottom w:val="0"/>
          <w:divBdr>
            <w:top w:val="none" w:sz="0" w:space="0" w:color="auto"/>
            <w:left w:val="none" w:sz="0" w:space="0" w:color="auto"/>
            <w:bottom w:val="none" w:sz="0" w:space="0" w:color="auto"/>
            <w:right w:val="none" w:sz="0" w:space="0" w:color="auto"/>
          </w:divBdr>
          <w:divsChild>
            <w:div w:id="1824927171">
              <w:marLeft w:val="0"/>
              <w:marRight w:val="0"/>
              <w:marTop w:val="0"/>
              <w:marBottom w:val="0"/>
              <w:divBdr>
                <w:top w:val="none" w:sz="0" w:space="0" w:color="auto"/>
                <w:left w:val="none" w:sz="0" w:space="0" w:color="auto"/>
                <w:bottom w:val="none" w:sz="0" w:space="0" w:color="auto"/>
                <w:right w:val="none" w:sz="0" w:space="0" w:color="auto"/>
              </w:divBdr>
            </w:div>
          </w:divsChild>
        </w:div>
        <w:div w:id="364647517">
          <w:marLeft w:val="0"/>
          <w:marRight w:val="0"/>
          <w:marTop w:val="0"/>
          <w:marBottom w:val="0"/>
          <w:divBdr>
            <w:top w:val="none" w:sz="0" w:space="0" w:color="auto"/>
            <w:left w:val="none" w:sz="0" w:space="0" w:color="auto"/>
            <w:bottom w:val="none" w:sz="0" w:space="0" w:color="auto"/>
            <w:right w:val="none" w:sz="0" w:space="0" w:color="auto"/>
          </w:divBdr>
          <w:divsChild>
            <w:div w:id="1167865423">
              <w:marLeft w:val="0"/>
              <w:marRight w:val="0"/>
              <w:marTop w:val="0"/>
              <w:marBottom w:val="0"/>
              <w:divBdr>
                <w:top w:val="none" w:sz="0" w:space="0" w:color="auto"/>
                <w:left w:val="none" w:sz="0" w:space="0" w:color="auto"/>
                <w:bottom w:val="none" w:sz="0" w:space="0" w:color="auto"/>
                <w:right w:val="none" w:sz="0" w:space="0" w:color="auto"/>
              </w:divBdr>
            </w:div>
          </w:divsChild>
        </w:div>
        <w:div w:id="197277768">
          <w:marLeft w:val="0"/>
          <w:marRight w:val="0"/>
          <w:marTop w:val="0"/>
          <w:marBottom w:val="0"/>
          <w:divBdr>
            <w:top w:val="none" w:sz="0" w:space="0" w:color="auto"/>
            <w:left w:val="none" w:sz="0" w:space="0" w:color="auto"/>
            <w:bottom w:val="none" w:sz="0" w:space="0" w:color="auto"/>
            <w:right w:val="none" w:sz="0" w:space="0" w:color="auto"/>
          </w:divBdr>
          <w:divsChild>
            <w:div w:id="1182817500">
              <w:marLeft w:val="0"/>
              <w:marRight w:val="0"/>
              <w:marTop w:val="0"/>
              <w:marBottom w:val="0"/>
              <w:divBdr>
                <w:top w:val="none" w:sz="0" w:space="0" w:color="auto"/>
                <w:left w:val="none" w:sz="0" w:space="0" w:color="auto"/>
                <w:bottom w:val="none" w:sz="0" w:space="0" w:color="auto"/>
                <w:right w:val="none" w:sz="0" w:space="0" w:color="auto"/>
              </w:divBdr>
            </w:div>
          </w:divsChild>
        </w:div>
        <w:div w:id="1192383302">
          <w:marLeft w:val="0"/>
          <w:marRight w:val="0"/>
          <w:marTop w:val="0"/>
          <w:marBottom w:val="0"/>
          <w:divBdr>
            <w:top w:val="none" w:sz="0" w:space="0" w:color="auto"/>
            <w:left w:val="none" w:sz="0" w:space="0" w:color="auto"/>
            <w:bottom w:val="none" w:sz="0" w:space="0" w:color="auto"/>
            <w:right w:val="none" w:sz="0" w:space="0" w:color="auto"/>
          </w:divBdr>
          <w:divsChild>
            <w:div w:id="882979305">
              <w:marLeft w:val="0"/>
              <w:marRight w:val="0"/>
              <w:marTop w:val="0"/>
              <w:marBottom w:val="0"/>
              <w:divBdr>
                <w:top w:val="none" w:sz="0" w:space="0" w:color="auto"/>
                <w:left w:val="none" w:sz="0" w:space="0" w:color="auto"/>
                <w:bottom w:val="none" w:sz="0" w:space="0" w:color="auto"/>
                <w:right w:val="none" w:sz="0" w:space="0" w:color="auto"/>
              </w:divBdr>
            </w:div>
          </w:divsChild>
        </w:div>
        <w:div w:id="1600068603">
          <w:marLeft w:val="0"/>
          <w:marRight w:val="0"/>
          <w:marTop w:val="0"/>
          <w:marBottom w:val="0"/>
          <w:divBdr>
            <w:top w:val="none" w:sz="0" w:space="0" w:color="auto"/>
            <w:left w:val="none" w:sz="0" w:space="0" w:color="auto"/>
            <w:bottom w:val="none" w:sz="0" w:space="0" w:color="auto"/>
            <w:right w:val="none" w:sz="0" w:space="0" w:color="auto"/>
          </w:divBdr>
          <w:divsChild>
            <w:div w:id="1006901529">
              <w:marLeft w:val="0"/>
              <w:marRight w:val="0"/>
              <w:marTop w:val="0"/>
              <w:marBottom w:val="0"/>
              <w:divBdr>
                <w:top w:val="none" w:sz="0" w:space="0" w:color="auto"/>
                <w:left w:val="none" w:sz="0" w:space="0" w:color="auto"/>
                <w:bottom w:val="none" w:sz="0" w:space="0" w:color="auto"/>
                <w:right w:val="none" w:sz="0" w:space="0" w:color="auto"/>
              </w:divBdr>
            </w:div>
          </w:divsChild>
        </w:div>
        <w:div w:id="855146216">
          <w:marLeft w:val="0"/>
          <w:marRight w:val="0"/>
          <w:marTop w:val="0"/>
          <w:marBottom w:val="0"/>
          <w:divBdr>
            <w:top w:val="none" w:sz="0" w:space="0" w:color="auto"/>
            <w:left w:val="none" w:sz="0" w:space="0" w:color="auto"/>
            <w:bottom w:val="none" w:sz="0" w:space="0" w:color="auto"/>
            <w:right w:val="none" w:sz="0" w:space="0" w:color="auto"/>
          </w:divBdr>
          <w:divsChild>
            <w:div w:id="80029450">
              <w:marLeft w:val="0"/>
              <w:marRight w:val="0"/>
              <w:marTop w:val="0"/>
              <w:marBottom w:val="0"/>
              <w:divBdr>
                <w:top w:val="none" w:sz="0" w:space="0" w:color="auto"/>
                <w:left w:val="none" w:sz="0" w:space="0" w:color="auto"/>
                <w:bottom w:val="none" w:sz="0" w:space="0" w:color="auto"/>
                <w:right w:val="none" w:sz="0" w:space="0" w:color="auto"/>
              </w:divBdr>
            </w:div>
          </w:divsChild>
        </w:div>
        <w:div w:id="80567420">
          <w:marLeft w:val="0"/>
          <w:marRight w:val="0"/>
          <w:marTop w:val="0"/>
          <w:marBottom w:val="0"/>
          <w:divBdr>
            <w:top w:val="none" w:sz="0" w:space="0" w:color="auto"/>
            <w:left w:val="none" w:sz="0" w:space="0" w:color="auto"/>
            <w:bottom w:val="none" w:sz="0" w:space="0" w:color="auto"/>
            <w:right w:val="none" w:sz="0" w:space="0" w:color="auto"/>
          </w:divBdr>
          <w:divsChild>
            <w:div w:id="96242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700621">
      <w:bodyDiv w:val="1"/>
      <w:marLeft w:val="0"/>
      <w:marRight w:val="0"/>
      <w:marTop w:val="0"/>
      <w:marBottom w:val="0"/>
      <w:divBdr>
        <w:top w:val="none" w:sz="0" w:space="0" w:color="auto"/>
        <w:left w:val="none" w:sz="0" w:space="0" w:color="auto"/>
        <w:bottom w:val="none" w:sz="0" w:space="0" w:color="auto"/>
        <w:right w:val="none" w:sz="0" w:space="0" w:color="auto"/>
      </w:divBdr>
    </w:div>
    <w:div w:id="1245191420">
      <w:bodyDiv w:val="1"/>
      <w:marLeft w:val="0"/>
      <w:marRight w:val="0"/>
      <w:marTop w:val="0"/>
      <w:marBottom w:val="0"/>
      <w:divBdr>
        <w:top w:val="none" w:sz="0" w:space="0" w:color="auto"/>
        <w:left w:val="none" w:sz="0" w:space="0" w:color="auto"/>
        <w:bottom w:val="none" w:sz="0" w:space="0" w:color="auto"/>
        <w:right w:val="none" w:sz="0" w:space="0" w:color="auto"/>
      </w:divBdr>
    </w:div>
    <w:div w:id="1363021775">
      <w:bodyDiv w:val="1"/>
      <w:marLeft w:val="0"/>
      <w:marRight w:val="0"/>
      <w:marTop w:val="0"/>
      <w:marBottom w:val="0"/>
      <w:divBdr>
        <w:top w:val="none" w:sz="0" w:space="0" w:color="auto"/>
        <w:left w:val="none" w:sz="0" w:space="0" w:color="auto"/>
        <w:bottom w:val="none" w:sz="0" w:space="0" w:color="auto"/>
        <w:right w:val="none" w:sz="0" w:space="0" w:color="auto"/>
      </w:divBdr>
    </w:div>
    <w:div w:id="1438211412">
      <w:bodyDiv w:val="1"/>
      <w:marLeft w:val="0"/>
      <w:marRight w:val="0"/>
      <w:marTop w:val="0"/>
      <w:marBottom w:val="0"/>
      <w:divBdr>
        <w:top w:val="none" w:sz="0" w:space="0" w:color="auto"/>
        <w:left w:val="none" w:sz="0" w:space="0" w:color="auto"/>
        <w:bottom w:val="none" w:sz="0" w:space="0" w:color="auto"/>
        <w:right w:val="none" w:sz="0" w:space="0" w:color="auto"/>
      </w:divBdr>
    </w:div>
    <w:div w:id="1451900406">
      <w:bodyDiv w:val="1"/>
      <w:marLeft w:val="0"/>
      <w:marRight w:val="0"/>
      <w:marTop w:val="0"/>
      <w:marBottom w:val="0"/>
      <w:divBdr>
        <w:top w:val="none" w:sz="0" w:space="0" w:color="auto"/>
        <w:left w:val="none" w:sz="0" w:space="0" w:color="auto"/>
        <w:bottom w:val="none" w:sz="0" w:space="0" w:color="auto"/>
        <w:right w:val="none" w:sz="0" w:space="0" w:color="auto"/>
      </w:divBdr>
    </w:div>
    <w:div w:id="1462378363">
      <w:bodyDiv w:val="1"/>
      <w:marLeft w:val="0"/>
      <w:marRight w:val="0"/>
      <w:marTop w:val="0"/>
      <w:marBottom w:val="0"/>
      <w:divBdr>
        <w:top w:val="none" w:sz="0" w:space="0" w:color="auto"/>
        <w:left w:val="none" w:sz="0" w:space="0" w:color="auto"/>
        <w:bottom w:val="none" w:sz="0" w:space="0" w:color="auto"/>
        <w:right w:val="none" w:sz="0" w:space="0" w:color="auto"/>
      </w:divBdr>
    </w:div>
    <w:div w:id="1507792922">
      <w:bodyDiv w:val="1"/>
      <w:marLeft w:val="0"/>
      <w:marRight w:val="0"/>
      <w:marTop w:val="0"/>
      <w:marBottom w:val="0"/>
      <w:divBdr>
        <w:top w:val="none" w:sz="0" w:space="0" w:color="auto"/>
        <w:left w:val="none" w:sz="0" w:space="0" w:color="auto"/>
        <w:bottom w:val="none" w:sz="0" w:space="0" w:color="auto"/>
        <w:right w:val="none" w:sz="0" w:space="0" w:color="auto"/>
      </w:divBdr>
    </w:div>
    <w:div w:id="1552958793">
      <w:bodyDiv w:val="1"/>
      <w:marLeft w:val="0"/>
      <w:marRight w:val="0"/>
      <w:marTop w:val="0"/>
      <w:marBottom w:val="0"/>
      <w:divBdr>
        <w:top w:val="none" w:sz="0" w:space="0" w:color="auto"/>
        <w:left w:val="none" w:sz="0" w:space="0" w:color="auto"/>
        <w:bottom w:val="none" w:sz="0" w:space="0" w:color="auto"/>
        <w:right w:val="none" w:sz="0" w:space="0" w:color="auto"/>
      </w:divBdr>
    </w:div>
    <w:div w:id="1624968681">
      <w:bodyDiv w:val="1"/>
      <w:marLeft w:val="0"/>
      <w:marRight w:val="0"/>
      <w:marTop w:val="0"/>
      <w:marBottom w:val="0"/>
      <w:divBdr>
        <w:top w:val="none" w:sz="0" w:space="0" w:color="auto"/>
        <w:left w:val="none" w:sz="0" w:space="0" w:color="auto"/>
        <w:bottom w:val="none" w:sz="0" w:space="0" w:color="auto"/>
        <w:right w:val="none" w:sz="0" w:space="0" w:color="auto"/>
      </w:divBdr>
    </w:div>
    <w:div w:id="1869023218">
      <w:bodyDiv w:val="1"/>
      <w:marLeft w:val="0"/>
      <w:marRight w:val="0"/>
      <w:marTop w:val="0"/>
      <w:marBottom w:val="0"/>
      <w:divBdr>
        <w:top w:val="none" w:sz="0" w:space="0" w:color="auto"/>
        <w:left w:val="none" w:sz="0" w:space="0" w:color="auto"/>
        <w:bottom w:val="none" w:sz="0" w:space="0" w:color="auto"/>
        <w:right w:val="none" w:sz="0" w:space="0" w:color="auto"/>
      </w:divBdr>
    </w:div>
    <w:div w:id="1871870304">
      <w:bodyDiv w:val="1"/>
      <w:marLeft w:val="0"/>
      <w:marRight w:val="0"/>
      <w:marTop w:val="0"/>
      <w:marBottom w:val="0"/>
      <w:divBdr>
        <w:top w:val="none" w:sz="0" w:space="0" w:color="auto"/>
        <w:left w:val="none" w:sz="0" w:space="0" w:color="auto"/>
        <w:bottom w:val="none" w:sz="0" w:space="0" w:color="auto"/>
        <w:right w:val="none" w:sz="0" w:space="0" w:color="auto"/>
      </w:divBdr>
    </w:div>
    <w:div w:id="1874145368">
      <w:bodyDiv w:val="1"/>
      <w:marLeft w:val="0"/>
      <w:marRight w:val="0"/>
      <w:marTop w:val="0"/>
      <w:marBottom w:val="0"/>
      <w:divBdr>
        <w:top w:val="none" w:sz="0" w:space="0" w:color="auto"/>
        <w:left w:val="none" w:sz="0" w:space="0" w:color="auto"/>
        <w:bottom w:val="none" w:sz="0" w:space="0" w:color="auto"/>
        <w:right w:val="none" w:sz="0" w:space="0" w:color="auto"/>
      </w:divBdr>
    </w:div>
    <w:div w:id="1969511784">
      <w:bodyDiv w:val="1"/>
      <w:marLeft w:val="0"/>
      <w:marRight w:val="0"/>
      <w:marTop w:val="0"/>
      <w:marBottom w:val="0"/>
      <w:divBdr>
        <w:top w:val="none" w:sz="0" w:space="0" w:color="auto"/>
        <w:left w:val="none" w:sz="0" w:space="0" w:color="auto"/>
        <w:bottom w:val="none" w:sz="0" w:space="0" w:color="auto"/>
        <w:right w:val="none" w:sz="0" w:space="0" w:color="auto"/>
      </w:divBdr>
    </w:div>
    <w:div w:id="212966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5975145AD89822EB6B1D96063983F90626580A105AAC7D085637897D1G8mE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consultantplus://offline/ref=4C5271D5D817576A184142785560DE62E324AAA1B4CC0481F3E48722CEN2O9N" TargetMode="External"/><Relationship Id="rId4" Type="http://schemas.openxmlformats.org/officeDocument/2006/relationships/settings" Target="settings.xml"/><Relationship Id="rId9" Type="http://schemas.openxmlformats.org/officeDocument/2006/relationships/hyperlink" Target="consultantplus://offline/ref=4C5271D5D817576A184142785560DE62E02EA5A3B5CF0481F3E48722CEN2O9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AF561-67F6-4925-B716-E51381773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91</Pages>
  <Words>17894</Words>
  <Characters>102000</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119655</CharactersWithSpaces>
  <SharedDoc>false</SharedDoc>
  <HLinks>
    <vt:vector size="24" baseType="variant">
      <vt:variant>
        <vt:i4>2949181</vt:i4>
      </vt:variant>
      <vt:variant>
        <vt:i4>318</vt:i4>
      </vt:variant>
      <vt:variant>
        <vt:i4>0</vt:i4>
      </vt:variant>
      <vt:variant>
        <vt:i4>5</vt:i4>
      </vt:variant>
      <vt:variant>
        <vt:lpwstr>consultantplus://offline/ref=98FDD077F800FF7119531BDF6C3F853448FECD68F5E180F01B46E64CF2D9952FCE54ABF917B6CA8FNDFFK</vt:lpwstr>
      </vt:variant>
      <vt:variant>
        <vt:lpwstr/>
      </vt:variant>
      <vt:variant>
        <vt:i4>2883681</vt:i4>
      </vt:variant>
      <vt:variant>
        <vt:i4>315</vt:i4>
      </vt:variant>
      <vt:variant>
        <vt:i4>0</vt:i4>
      </vt:variant>
      <vt:variant>
        <vt:i4>5</vt:i4>
      </vt:variant>
      <vt:variant>
        <vt:lpwstr>consultantplus://offline/ref=98FDD077F800FF7119531AD1793F853448FCC86CF0E480F01B46E64CF2D9952FCE54ABF917B6CB8ENDF5K</vt:lpwstr>
      </vt:variant>
      <vt:variant>
        <vt:lpwstr/>
      </vt:variant>
      <vt:variant>
        <vt:i4>1769563</vt:i4>
      </vt:variant>
      <vt:variant>
        <vt:i4>312</vt:i4>
      </vt:variant>
      <vt:variant>
        <vt:i4>0</vt:i4>
      </vt:variant>
      <vt:variant>
        <vt:i4>5</vt:i4>
      </vt:variant>
      <vt:variant>
        <vt:lpwstr>consultantplus://offline/ref=98FDD077F800FF7119531BDF6C3F85344BF4CD6DF5E980F01B46E64CF2NDF9K</vt:lpwstr>
      </vt:variant>
      <vt:variant>
        <vt:lpwstr/>
      </vt:variant>
      <vt:variant>
        <vt:i4>1704028</vt:i4>
      </vt:variant>
      <vt:variant>
        <vt:i4>309</vt:i4>
      </vt:variant>
      <vt:variant>
        <vt:i4>0</vt:i4>
      </vt:variant>
      <vt:variant>
        <vt:i4>5</vt:i4>
      </vt:variant>
      <vt:variant>
        <vt:lpwstr>consultantplus://offline/ref=98FDD077F800FF7119531AD1793F853448FCC868F1E980F01B46E64CF2NDF9K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Киракосян Рафаэль Маратович</dc:creator>
  <dc:description>exif_MSED_9ea112533f4aa0e75ff9ed8b4323a536e53e40baaf1e2b1aaaf5dbb52a43179d</dc:description>
  <cp:lastModifiedBy>Петринчук Наталья Анатольевна</cp:lastModifiedBy>
  <cp:revision>20</cp:revision>
  <cp:lastPrinted>2020-08-05T14:51:00Z</cp:lastPrinted>
  <dcterms:created xsi:type="dcterms:W3CDTF">2020-08-03T08:57:00Z</dcterms:created>
  <dcterms:modified xsi:type="dcterms:W3CDTF">2020-08-05T14:51:00Z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2079245499</vt:i4>
  </property>
</Properties>
</file>